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39050" w14:textId="78CC1640" w:rsidR="008451A3" w:rsidRDefault="00D3248B" w:rsidP="003E2582">
      <w:pPr>
        <w:spacing w:line="240" w:lineRule="exact"/>
        <w:ind w:right="67"/>
        <w:jc w:val="both"/>
        <w:rPr>
          <w:rFonts w:ascii="Arial" w:hAnsi="Arial" w:cs="Arial"/>
          <w:noProof/>
        </w:rPr>
      </w:pPr>
      <w:r w:rsidRPr="00595F98">
        <w:rPr>
          <w:rFonts w:ascii="Arial" w:hAnsi="Arial" w:cs="Arial"/>
          <w:b/>
          <w:bCs/>
          <w:noProof/>
          <w:color w:val="000000"/>
          <w:spacing w:val="-25"/>
        </w:rPr>
        <w:t>P</w:t>
      </w:r>
      <w:r w:rsidRPr="00595F98">
        <w:rPr>
          <w:rFonts w:ascii="Arial" w:hAnsi="Arial" w:cs="Arial"/>
          <w:b/>
          <w:bCs/>
          <w:noProof/>
          <w:color w:val="000000"/>
        </w:rPr>
        <w:t>.</w:t>
      </w:r>
      <w:r w:rsidR="00595F98" w:rsidRPr="00595F98">
        <w:rPr>
          <w:rFonts w:ascii="Arial" w:hAnsi="Arial" w:cs="Arial"/>
          <w:b/>
          <w:bCs/>
          <w:noProof/>
          <w:color w:val="000000"/>
        </w:rPr>
        <w:t xml:space="preserve"> </w:t>
      </w:r>
      <w:r w:rsidRPr="00595F98">
        <w:rPr>
          <w:rFonts w:ascii="Arial" w:hAnsi="Arial" w:cs="Arial"/>
          <w:b/>
          <w:bCs/>
          <w:noProof/>
          <w:color w:val="000000"/>
        </w:rPr>
        <w:t>O. SEN</w:t>
      </w:r>
      <w:r w:rsidRPr="00595F98">
        <w:rPr>
          <w:rFonts w:ascii="Arial" w:hAnsi="Arial" w:cs="Arial"/>
          <w:b/>
          <w:bCs/>
          <w:noProof/>
          <w:color w:val="000000"/>
          <w:spacing w:val="-3"/>
        </w:rPr>
        <w:t>P</w:t>
      </w:r>
      <w:r w:rsidRPr="00595F98">
        <w:rPr>
          <w:rFonts w:ascii="Arial" w:hAnsi="Arial" w:cs="Arial"/>
          <w:b/>
          <w:bCs/>
          <w:noProof/>
          <w:color w:val="000000"/>
        </w:rPr>
        <w:t xml:space="preserve"> 1</w:t>
      </w:r>
      <w:r w:rsidRPr="00595F98">
        <w:rPr>
          <w:rFonts w:ascii="Arial" w:hAnsi="Arial" w:cs="Arial"/>
          <w:b/>
          <w:bCs/>
          <w:noProof/>
          <w:color w:val="000000"/>
          <w:spacing w:val="144"/>
        </w:rPr>
        <w:t xml:space="preserve"> </w:t>
      </w:r>
      <w:r w:rsidRPr="00595F98">
        <w:rPr>
          <w:rFonts w:ascii="Arial" w:hAnsi="Arial" w:cs="Arial"/>
          <w:b/>
          <w:bCs/>
          <w:noProof/>
          <w:color w:val="000000"/>
        </w:rPr>
        <w:t>Funcionamiento de los sistemas eléctricos no peninsulares</w:t>
      </w:r>
    </w:p>
    <w:p w14:paraId="487E7F46" w14:textId="77777777" w:rsidR="00595F98" w:rsidRPr="00595F98" w:rsidRDefault="00595F98" w:rsidP="00595F98">
      <w:pPr>
        <w:spacing w:line="240" w:lineRule="exact"/>
        <w:ind w:right="67" w:firstLine="340"/>
        <w:jc w:val="both"/>
        <w:rPr>
          <w:rFonts w:ascii="Arial" w:hAnsi="Arial" w:cs="Arial"/>
          <w:noProof/>
        </w:rPr>
      </w:pPr>
    </w:p>
    <w:p w14:paraId="26F4513D"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1.</w:t>
      </w:r>
      <w:r w:rsidRPr="00595F98">
        <w:rPr>
          <w:rFonts w:ascii="Arial" w:hAnsi="Arial" w:cs="Arial"/>
          <w:noProof/>
          <w:color w:val="000000"/>
          <w:spacing w:val="144"/>
        </w:rPr>
        <w:t xml:space="preserve"> </w:t>
      </w:r>
      <w:r w:rsidRPr="00595F98">
        <w:rPr>
          <w:rFonts w:ascii="Arial" w:hAnsi="Arial" w:cs="Arial"/>
          <w:noProof/>
          <w:color w:val="000000"/>
        </w:rPr>
        <w:t>Objeto. El objeto de este Procedimiento es establecer los criterios de seguridad y funcionamiento</w:t>
      </w:r>
      <w:r w:rsidRPr="00595F98">
        <w:rPr>
          <w:rFonts w:ascii="Arial" w:hAnsi="Arial" w:cs="Arial"/>
          <w:noProof/>
          <w:color w:val="000000"/>
          <w:spacing w:val="31"/>
        </w:rPr>
        <w:t xml:space="preserve"> </w:t>
      </w:r>
      <w:r w:rsidRPr="00595F98">
        <w:rPr>
          <w:rFonts w:ascii="Arial" w:hAnsi="Arial" w:cs="Arial"/>
          <w:noProof/>
          <w:color w:val="000000"/>
        </w:rPr>
        <w:t>que</w:t>
      </w:r>
      <w:r w:rsidRPr="00595F98">
        <w:rPr>
          <w:rFonts w:ascii="Arial" w:hAnsi="Arial" w:cs="Arial"/>
          <w:noProof/>
          <w:color w:val="000000"/>
          <w:spacing w:val="31"/>
        </w:rPr>
        <w:t xml:space="preserve"> </w:t>
      </w:r>
      <w:r w:rsidRPr="00595F98">
        <w:rPr>
          <w:rFonts w:ascii="Arial" w:hAnsi="Arial" w:cs="Arial"/>
          <w:noProof/>
          <w:color w:val="000000"/>
        </w:rPr>
        <w:t>deben</w:t>
      </w:r>
      <w:r w:rsidRPr="00595F98">
        <w:rPr>
          <w:rFonts w:ascii="Arial" w:hAnsi="Arial" w:cs="Arial"/>
          <w:noProof/>
          <w:color w:val="000000"/>
          <w:spacing w:val="31"/>
        </w:rPr>
        <w:t xml:space="preserve"> </w:t>
      </w:r>
      <w:r w:rsidRPr="00595F98">
        <w:rPr>
          <w:rFonts w:ascii="Arial" w:hAnsi="Arial" w:cs="Arial"/>
          <w:noProof/>
          <w:color w:val="000000"/>
        </w:rPr>
        <w:t>aplicarse</w:t>
      </w:r>
      <w:r w:rsidRPr="00595F98">
        <w:rPr>
          <w:rFonts w:ascii="Arial" w:hAnsi="Arial" w:cs="Arial"/>
          <w:noProof/>
          <w:color w:val="000000"/>
          <w:spacing w:val="31"/>
        </w:rPr>
        <w:t xml:space="preserve"> </w:t>
      </w:r>
      <w:r w:rsidRPr="00595F98">
        <w:rPr>
          <w:rFonts w:ascii="Arial" w:hAnsi="Arial" w:cs="Arial"/>
          <w:noProof/>
          <w:color w:val="000000"/>
        </w:rPr>
        <w:t>en</w:t>
      </w:r>
      <w:r w:rsidRPr="00595F98">
        <w:rPr>
          <w:rFonts w:ascii="Arial" w:hAnsi="Arial" w:cs="Arial"/>
          <w:noProof/>
          <w:color w:val="000000"/>
          <w:spacing w:val="31"/>
        </w:rPr>
        <w:t xml:space="preserve"> </w:t>
      </w:r>
      <w:r w:rsidRPr="00595F98">
        <w:rPr>
          <w:rFonts w:ascii="Arial" w:hAnsi="Arial" w:cs="Arial"/>
          <w:noProof/>
          <w:color w:val="000000"/>
        </w:rPr>
        <w:t>la</w:t>
      </w:r>
      <w:r w:rsidRPr="00595F98">
        <w:rPr>
          <w:rFonts w:ascii="Arial" w:hAnsi="Arial" w:cs="Arial"/>
          <w:noProof/>
          <w:color w:val="000000"/>
          <w:spacing w:val="31"/>
        </w:rPr>
        <w:t xml:space="preserve"> </w:t>
      </w:r>
      <w:r w:rsidRPr="00595F98">
        <w:rPr>
          <w:rFonts w:ascii="Arial" w:hAnsi="Arial" w:cs="Arial"/>
          <w:noProof/>
          <w:color w:val="000000"/>
        </w:rPr>
        <w:t>operación</w:t>
      </w:r>
      <w:r w:rsidRPr="00595F98">
        <w:rPr>
          <w:rFonts w:ascii="Arial" w:hAnsi="Arial" w:cs="Arial"/>
          <w:noProof/>
          <w:color w:val="000000"/>
          <w:spacing w:val="31"/>
        </w:rPr>
        <w:t xml:space="preserve"> </w:t>
      </w:r>
      <w:r w:rsidRPr="00595F98">
        <w:rPr>
          <w:rFonts w:ascii="Arial" w:hAnsi="Arial" w:cs="Arial"/>
          <w:noProof/>
          <w:color w:val="000000"/>
        </w:rPr>
        <w:t>de</w:t>
      </w:r>
      <w:r w:rsidRPr="00595F98">
        <w:rPr>
          <w:rFonts w:ascii="Arial" w:hAnsi="Arial" w:cs="Arial"/>
          <w:noProof/>
          <w:color w:val="000000"/>
          <w:spacing w:val="31"/>
        </w:rPr>
        <w:t xml:space="preserve"> </w:t>
      </w:r>
      <w:r w:rsidRPr="00595F98">
        <w:rPr>
          <w:rFonts w:ascii="Arial" w:hAnsi="Arial" w:cs="Arial"/>
          <w:noProof/>
          <w:color w:val="000000"/>
        </w:rPr>
        <w:t>los</w:t>
      </w:r>
      <w:r w:rsidRPr="00595F98">
        <w:rPr>
          <w:rFonts w:ascii="Arial" w:hAnsi="Arial" w:cs="Arial"/>
          <w:noProof/>
          <w:color w:val="000000"/>
          <w:spacing w:val="31"/>
        </w:rPr>
        <w:t xml:space="preserve"> </w:t>
      </w:r>
      <w:r w:rsidRPr="00595F98">
        <w:rPr>
          <w:rFonts w:ascii="Arial" w:hAnsi="Arial" w:cs="Arial"/>
          <w:noProof/>
          <w:color w:val="000000"/>
        </w:rPr>
        <w:t>Sistemas</w:t>
      </w:r>
      <w:r w:rsidRPr="00595F98">
        <w:rPr>
          <w:rFonts w:ascii="Arial" w:hAnsi="Arial" w:cs="Arial"/>
          <w:noProof/>
          <w:color w:val="000000"/>
          <w:spacing w:val="31"/>
        </w:rPr>
        <w:t xml:space="preserve"> </w:t>
      </w:r>
      <w:r w:rsidRPr="00595F98">
        <w:rPr>
          <w:rFonts w:ascii="Arial" w:hAnsi="Arial" w:cs="Arial"/>
          <w:noProof/>
          <w:color w:val="000000"/>
        </w:rPr>
        <w:t>Eléctricos</w:t>
      </w:r>
      <w:r w:rsidRPr="00595F98">
        <w:rPr>
          <w:rFonts w:ascii="Arial" w:hAnsi="Arial" w:cs="Arial"/>
          <w:noProof/>
          <w:color w:val="000000"/>
          <w:spacing w:val="31"/>
        </w:rPr>
        <w:t xml:space="preserve"> </w:t>
      </w:r>
      <w:r w:rsidRPr="00595F98">
        <w:rPr>
          <w:rFonts w:ascii="Arial" w:hAnsi="Arial" w:cs="Arial"/>
          <w:noProof/>
          <w:color w:val="000000"/>
        </w:rPr>
        <w:t>no Peninsulares (SENP) y en la elaboración y ejecución de los planes de seguridad, con el objetivo de garantizar la continuidad del suministro con la seguridad y calidad requeridas.</w:t>
      </w:r>
    </w:p>
    <w:p w14:paraId="05DD5486"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2.</w:t>
      </w:r>
      <w:r w:rsidRPr="00595F98">
        <w:rPr>
          <w:rFonts w:ascii="Arial" w:hAnsi="Arial" w:cs="Arial"/>
          <w:noProof/>
          <w:color w:val="000000"/>
          <w:spacing w:val="133"/>
        </w:rPr>
        <w:t xml:space="preserve"> </w:t>
      </w:r>
      <w:r w:rsidRPr="00595F98">
        <w:rPr>
          <w:rFonts w:ascii="Arial" w:hAnsi="Arial" w:cs="Arial"/>
          <w:noProof/>
          <w:color w:val="000000"/>
        </w:rPr>
        <w:t>Alcance. En el presente Procedimiento se establecen:</w:t>
      </w:r>
      <w:r w:rsidRPr="00595F98">
        <w:rPr>
          <w:rFonts w:ascii="Arial" w:hAnsi="Arial" w:cs="Arial"/>
          <w:noProof/>
        </w:rPr>
        <w:t xml:space="preserve"> </w:t>
      </w:r>
    </w:p>
    <w:p w14:paraId="1700577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w:t>
      </w:r>
      <w:r w:rsidRPr="00595F98">
        <w:rPr>
          <w:rFonts w:ascii="Arial" w:hAnsi="Arial" w:cs="Arial"/>
          <w:noProof/>
          <w:color w:val="000000"/>
          <w:spacing w:val="144"/>
        </w:rPr>
        <w:t xml:space="preserve"> </w:t>
      </w:r>
      <w:r w:rsidRPr="00595F98">
        <w:rPr>
          <w:rFonts w:ascii="Arial" w:hAnsi="Arial" w:cs="Arial"/>
          <w:noProof/>
          <w:color w:val="000000"/>
        </w:rPr>
        <w:t>Los criterios de seguridad y funcionamiento que deben aplicarse en la operación de los SEN</w:t>
      </w:r>
      <w:r w:rsidRPr="00595F98">
        <w:rPr>
          <w:rFonts w:ascii="Arial" w:hAnsi="Arial" w:cs="Arial"/>
          <w:noProof/>
          <w:color w:val="000000"/>
          <w:spacing w:val="-25"/>
        </w:rPr>
        <w:t>P</w:t>
      </w:r>
      <w:r w:rsidRPr="00595F98">
        <w:rPr>
          <w:rFonts w:ascii="Arial" w:hAnsi="Arial" w:cs="Arial"/>
          <w:noProof/>
          <w:color w:val="000000"/>
        </w:rPr>
        <w:t>, de modo que se garantice la continuidad del suministro con la seguridad y calidad requeridas.</w:t>
      </w:r>
      <w:r w:rsidRPr="00595F98">
        <w:rPr>
          <w:rFonts w:ascii="Arial" w:hAnsi="Arial" w:cs="Arial"/>
          <w:noProof/>
        </w:rPr>
        <w:t xml:space="preserve"> </w:t>
      </w:r>
    </w:p>
    <w:p w14:paraId="032878AE"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b)</w:t>
      </w:r>
      <w:r w:rsidRPr="00595F98">
        <w:rPr>
          <w:rFonts w:ascii="Arial" w:hAnsi="Arial" w:cs="Arial"/>
          <w:noProof/>
          <w:color w:val="000000"/>
          <w:spacing w:val="144"/>
        </w:rPr>
        <w:t xml:space="preserve"> </w:t>
      </w:r>
      <w:r w:rsidRPr="00595F98">
        <w:rPr>
          <w:rFonts w:ascii="Arial" w:hAnsi="Arial" w:cs="Arial"/>
          <w:noProof/>
          <w:color w:val="000000"/>
        </w:rPr>
        <w:t>Los criterios que deben utilizarse para determinar los niveles de carga admisibles en las líneas y transformadores de la red de transporte.</w:t>
      </w:r>
      <w:r w:rsidRPr="00595F98">
        <w:rPr>
          <w:rFonts w:ascii="Arial" w:hAnsi="Arial" w:cs="Arial"/>
          <w:noProof/>
        </w:rPr>
        <w:t xml:space="preserve"> </w:t>
      </w:r>
    </w:p>
    <w:p w14:paraId="42AA55C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w:t>
      </w:r>
      <w:r w:rsidRPr="00595F98">
        <w:rPr>
          <w:rFonts w:ascii="Arial" w:hAnsi="Arial" w:cs="Arial"/>
          <w:noProof/>
          <w:color w:val="000000"/>
          <w:spacing w:val="144"/>
        </w:rPr>
        <w:t xml:space="preserve"> </w:t>
      </w:r>
      <w:r w:rsidRPr="00595F98">
        <w:rPr>
          <w:rFonts w:ascii="Arial" w:hAnsi="Arial" w:cs="Arial"/>
          <w:noProof/>
          <w:color w:val="000000"/>
        </w:rPr>
        <w:t>Las</w:t>
      </w:r>
      <w:r w:rsidRPr="00595F98">
        <w:rPr>
          <w:rFonts w:ascii="Arial" w:hAnsi="Arial" w:cs="Arial"/>
          <w:noProof/>
          <w:color w:val="000000"/>
          <w:spacing w:val="-3"/>
        </w:rPr>
        <w:t xml:space="preserve"> </w:t>
      </w:r>
      <w:r w:rsidRPr="00595F98">
        <w:rPr>
          <w:rFonts w:ascii="Arial" w:hAnsi="Arial" w:cs="Arial"/>
          <w:noProof/>
          <w:color w:val="000000"/>
        </w:rPr>
        <w:t>condiciones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entrega</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energía</w:t>
      </w:r>
      <w:r w:rsidRPr="00595F98">
        <w:rPr>
          <w:rFonts w:ascii="Arial" w:hAnsi="Arial" w:cs="Arial"/>
          <w:noProof/>
          <w:color w:val="000000"/>
          <w:spacing w:val="-3"/>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los</w:t>
      </w:r>
      <w:r w:rsidRPr="00595F98">
        <w:rPr>
          <w:rFonts w:ascii="Arial" w:hAnsi="Arial" w:cs="Arial"/>
          <w:noProof/>
          <w:color w:val="000000"/>
          <w:spacing w:val="-3"/>
        </w:rPr>
        <w:t xml:space="preserve"> </w:t>
      </w:r>
      <w:r w:rsidRPr="00595F98">
        <w:rPr>
          <w:rFonts w:ascii="Arial" w:hAnsi="Arial" w:cs="Arial"/>
          <w:noProof/>
          <w:color w:val="000000"/>
        </w:rPr>
        <w:t>puntos</w:t>
      </w:r>
      <w:r w:rsidRPr="00595F98">
        <w:rPr>
          <w:rFonts w:ascii="Arial" w:hAnsi="Arial" w:cs="Arial"/>
          <w:noProof/>
          <w:color w:val="000000"/>
          <w:spacing w:val="-3"/>
        </w:rPr>
        <w:t xml:space="preserve"> </w:t>
      </w:r>
      <w:r w:rsidRPr="00595F98">
        <w:rPr>
          <w:rFonts w:ascii="Arial" w:hAnsi="Arial" w:cs="Arial"/>
          <w:noProof/>
          <w:color w:val="000000"/>
        </w:rPr>
        <w:t>frontera</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conexión</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 red de transporte con otras redes o instalaciones, de manera que se garantice la calidad del servicio en dichos puntos frontera.</w:t>
      </w:r>
      <w:r w:rsidRPr="00595F98">
        <w:rPr>
          <w:rFonts w:ascii="Arial" w:hAnsi="Arial" w:cs="Arial"/>
          <w:noProof/>
        </w:rPr>
        <w:t xml:space="preserve"> </w:t>
      </w:r>
    </w:p>
    <w:p w14:paraId="1BA94701" w14:textId="2C684F19"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w:t>
      </w:r>
      <w:r w:rsidRPr="00595F98">
        <w:rPr>
          <w:rFonts w:ascii="Arial" w:hAnsi="Arial" w:cs="Arial"/>
          <w:noProof/>
          <w:color w:val="000000"/>
          <w:spacing w:val="146"/>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reservas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regulación</w:t>
      </w:r>
      <w:r w:rsidRPr="00595F98">
        <w:rPr>
          <w:rFonts w:ascii="Arial" w:hAnsi="Arial" w:cs="Arial"/>
          <w:noProof/>
          <w:color w:val="000000"/>
          <w:spacing w:val="20"/>
        </w:rPr>
        <w:t xml:space="preserve"> </w:t>
      </w:r>
      <w:r w:rsidRPr="00595F98">
        <w:rPr>
          <w:rFonts w:ascii="Arial" w:hAnsi="Arial" w:cs="Arial"/>
          <w:noProof/>
          <w:color w:val="000000"/>
        </w:rPr>
        <w:t>necesarias</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permitan</w:t>
      </w:r>
      <w:r w:rsidRPr="00595F98">
        <w:rPr>
          <w:rFonts w:ascii="Arial" w:hAnsi="Arial" w:cs="Arial"/>
          <w:noProof/>
          <w:color w:val="000000"/>
          <w:spacing w:val="20"/>
        </w:rPr>
        <w:t xml:space="preserve"> </w:t>
      </w:r>
      <w:r w:rsidRPr="00595F98">
        <w:rPr>
          <w:rFonts w:ascii="Arial" w:hAnsi="Arial" w:cs="Arial"/>
          <w:noProof/>
          <w:color w:val="000000"/>
        </w:rPr>
        <w:t>resolver</w:t>
      </w:r>
      <w:r w:rsidRPr="00595F98">
        <w:rPr>
          <w:rFonts w:ascii="Arial" w:hAnsi="Arial" w:cs="Arial"/>
          <w:noProof/>
          <w:color w:val="000000"/>
          <w:spacing w:val="20"/>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 xml:space="preserve">restricciones técnicas y los desequilibrios entre </w:t>
      </w:r>
      <w:del w:id="0" w:author="Autor">
        <w:r w:rsidRPr="00595F98" w:rsidDel="00944F7F">
          <w:rPr>
            <w:rFonts w:ascii="Arial" w:hAnsi="Arial" w:cs="Arial"/>
            <w:noProof/>
            <w:color w:val="000000"/>
          </w:rPr>
          <w:delText xml:space="preserve">la </w:delText>
        </w:r>
      </w:del>
      <w:r w:rsidRPr="00595F98">
        <w:rPr>
          <w:rFonts w:ascii="Arial" w:hAnsi="Arial" w:cs="Arial"/>
          <w:noProof/>
          <w:color w:val="000000"/>
        </w:rPr>
        <w:t xml:space="preserve">generación y </w:t>
      </w:r>
      <w:ins w:id="1" w:author="Autor">
        <w:r w:rsidR="00944F7F" w:rsidRPr="00595F98">
          <w:rPr>
            <w:rFonts w:ascii="Arial" w:hAnsi="Arial" w:cs="Arial"/>
            <w:noProof/>
            <w:color w:val="000000"/>
          </w:rPr>
          <w:t>demanda</w:t>
        </w:r>
      </w:ins>
      <w:del w:id="2" w:author="Autor">
        <w:r w:rsidRPr="00595F98" w:rsidDel="00944F7F">
          <w:rPr>
            <w:rFonts w:ascii="Arial" w:hAnsi="Arial" w:cs="Arial"/>
            <w:noProof/>
            <w:color w:val="000000"/>
          </w:rPr>
          <w:delText>el consumo</w:delText>
        </w:r>
      </w:del>
      <w:r w:rsidRPr="00595F98">
        <w:rPr>
          <w:rFonts w:ascii="Arial" w:hAnsi="Arial" w:cs="Arial"/>
          <w:noProof/>
          <w:color w:val="000000"/>
        </w:rPr>
        <w:t>.</w:t>
      </w:r>
      <w:r w:rsidRPr="00595F98">
        <w:rPr>
          <w:rFonts w:ascii="Arial" w:hAnsi="Arial" w:cs="Arial"/>
          <w:noProof/>
        </w:rPr>
        <w:t xml:space="preserve"> </w:t>
      </w:r>
    </w:p>
    <w:p w14:paraId="4815B313"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w:t>
      </w:r>
      <w:r w:rsidRPr="00595F98">
        <w:rPr>
          <w:rFonts w:ascii="Arial" w:hAnsi="Arial" w:cs="Arial"/>
          <w:noProof/>
          <w:color w:val="000000"/>
          <w:spacing w:val="143"/>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t>condiciones</w:t>
      </w:r>
      <w:r w:rsidRPr="00595F98">
        <w:rPr>
          <w:rFonts w:ascii="Arial" w:hAnsi="Arial" w:cs="Arial"/>
          <w:noProof/>
          <w:color w:val="000000"/>
          <w:spacing w:val="-5"/>
        </w:rPr>
        <w:t xml:space="preserve"> </w:t>
      </w:r>
      <w:r w:rsidRPr="00595F98">
        <w:rPr>
          <w:rFonts w:ascii="Arial" w:hAnsi="Arial" w:cs="Arial"/>
          <w:noProof/>
          <w:color w:val="000000"/>
        </w:rPr>
        <w:t>generales</w:t>
      </w:r>
      <w:r w:rsidRPr="00595F98">
        <w:rPr>
          <w:rFonts w:ascii="Arial" w:hAnsi="Arial" w:cs="Arial"/>
          <w:noProof/>
          <w:color w:val="000000"/>
          <w:spacing w:val="-5"/>
        </w:rPr>
        <w:t xml:space="preserve"> </w:t>
      </w:r>
      <w:r w:rsidRPr="00595F98">
        <w:rPr>
          <w:rFonts w:ascii="Arial" w:hAnsi="Arial" w:cs="Arial"/>
          <w:noProof/>
          <w:color w:val="000000"/>
        </w:rPr>
        <w:t>para</w:t>
      </w:r>
      <w:r w:rsidRPr="00595F98">
        <w:rPr>
          <w:rFonts w:ascii="Arial" w:hAnsi="Arial" w:cs="Arial"/>
          <w:noProof/>
          <w:color w:val="000000"/>
          <w:spacing w:val="-5"/>
        </w:rPr>
        <w:t xml:space="preserve"> </w:t>
      </w: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establecimiento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planes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seguridad</w:t>
      </w:r>
      <w:r w:rsidRPr="00595F98">
        <w:rPr>
          <w:rFonts w:ascii="Arial" w:hAnsi="Arial" w:cs="Arial"/>
          <w:noProof/>
          <w:color w:val="000000"/>
          <w:spacing w:val="-5"/>
        </w:rPr>
        <w:t xml:space="preserve"> </w:t>
      </w:r>
      <w:r w:rsidRPr="00595F98">
        <w:rPr>
          <w:rFonts w:ascii="Arial" w:hAnsi="Arial" w:cs="Arial"/>
          <w:noProof/>
          <w:color w:val="000000"/>
        </w:rPr>
        <w:t>que garanticen</w:t>
      </w:r>
      <w:r w:rsidRPr="00595F98">
        <w:rPr>
          <w:rFonts w:ascii="Arial" w:hAnsi="Arial" w:cs="Arial"/>
          <w:noProof/>
          <w:color w:val="000000"/>
          <w:spacing w:val="25"/>
        </w:rPr>
        <w:t xml:space="preserve"> </w:t>
      </w:r>
      <w:r w:rsidRPr="00595F98">
        <w:rPr>
          <w:rFonts w:ascii="Arial" w:hAnsi="Arial" w:cs="Arial"/>
          <w:noProof/>
          <w:color w:val="000000"/>
        </w:rPr>
        <w:t>el</w:t>
      </w:r>
      <w:r w:rsidRPr="00595F98">
        <w:rPr>
          <w:rFonts w:ascii="Arial" w:hAnsi="Arial" w:cs="Arial"/>
          <w:noProof/>
          <w:color w:val="000000"/>
          <w:spacing w:val="25"/>
        </w:rPr>
        <w:t xml:space="preserve"> </w:t>
      </w:r>
      <w:r w:rsidRPr="00595F98">
        <w:rPr>
          <w:rFonts w:ascii="Arial" w:hAnsi="Arial" w:cs="Arial"/>
          <w:noProof/>
          <w:color w:val="000000"/>
        </w:rPr>
        <w:t>funcionamiento</w:t>
      </w:r>
      <w:r w:rsidRPr="00595F98">
        <w:rPr>
          <w:rFonts w:ascii="Arial" w:hAnsi="Arial" w:cs="Arial"/>
          <w:noProof/>
          <w:color w:val="000000"/>
          <w:spacing w:val="25"/>
        </w:rPr>
        <w:t xml:space="preserve"> </w:t>
      </w:r>
      <w:r w:rsidRPr="00595F98">
        <w:rPr>
          <w:rFonts w:ascii="Arial" w:hAnsi="Arial" w:cs="Arial"/>
          <w:noProof/>
          <w:color w:val="000000"/>
        </w:rPr>
        <w:t>seguro</w:t>
      </w:r>
      <w:r w:rsidRPr="00595F98">
        <w:rPr>
          <w:rFonts w:ascii="Arial" w:hAnsi="Arial" w:cs="Arial"/>
          <w:noProof/>
          <w:color w:val="000000"/>
          <w:spacing w:val="25"/>
        </w:rPr>
        <w:t xml:space="preserve"> </w:t>
      </w:r>
      <w:r w:rsidRPr="00595F98">
        <w:rPr>
          <w:rFonts w:ascii="Arial" w:hAnsi="Arial" w:cs="Arial"/>
          <w:noProof/>
          <w:color w:val="000000"/>
        </w:rPr>
        <w:t>y</w:t>
      </w:r>
      <w:r w:rsidRPr="00595F98">
        <w:rPr>
          <w:rFonts w:ascii="Arial" w:hAnsi="Arial" w:cs="Arial"/>
          <w:noProof/>
          <w:color w:val="000000"/>
          <w:spacing w:val="25"/>
        </w:rPr>
        <w:t xml:space="preserve"> </w:t>
      </w:r>
      <w:r w:rsidRPr="00595F98">
        <w:rPr>
          <w:rFonts w:ascii="Arial" w:hAnsi="Arial" w:cs="Arial"/>
          <w:noProof/>
          <w:color w:val="000000"/>
        </w:rPr>
        <w:t>fiable</w:t>
      </w:r>
      <w:r w:rsidRPr="00595F98">
        <w:rPr>
          <w:rFonts w:ascii="Arial" w:hAnsi="Arial" w:cs="Arial"/>
          <w:noProof/>
          <w:color w:val="000000"/>
          <w:spacing w:val="25"/>
        </w:rPr>
        <w:t xml:space="preserve"> </w:t>
      </w:r>
      <w:r w:rsidRPr="00595F98">
        <w:rPr>
          <w:rFonts w:ascii="Arial" w:hAnsi="Arial" w:cs="Arial"/>
          <w:noProof/>
          <w:color w:val="000000"/>
        </w:rPr>
        <w:t>del</w:t>
      </w:r>
      <w:r w:rsidRPr="00595F98">
        <w:rPr>
          <w:rFonts w:ascii="Arial" w:hAnsi="Arial" w:cs="Arial"/>
          <w:noProof/>
          <w:color w:val="000000"/>
          <w:spacing w:val="25"/>
        </w:rPr>
        <w:t xml:space="preserve"> </w:t>
      </w:r>
      <w:r w:rsidRPr="00595F98">
        <w:rPr>
          <w:rFonts w:ascii="Arial" w:hAnsi="Arial" w:cs="Arial"/>
          <w:noProof/>
          <w:color w:val="000000"/>
        </w:rPr>
        <w:t>sistema</w:t>
      </w:r>
      <w:r w:rsidRPr="00595F98">
        <w:rPr>
          <w:rFonts w:ascii="Arial" w:hAnsi="Arial" w:cs="Arial"/>
          <w:noProof/>
          <w:color w:val="000000"/>
          <w:spacing w:val="25"/>
        </w:rPr>
        <w:t xml:space="preserve"> </w:t>
      </w:r>
      <w:r w:rsidRPr="00595F98">
        <w:rPr>
          <w:rFonts w:ascii="Arial" w:hAnsi="Arial" w:cs="Arial"/>
          <w:noProof/>
          <w:color w:val="000000"/>
        </w:rPr>
        <w:t>y</w:t>
      </w:r>
      <w:r w:rsidRPr="00595F98">
        <w:rPr>
          <w:rFonts w:ascii="Arial" w:hAnsi="Arial" w:cs="Arial"/>
          <w:noProof/>
          <w:color w:val="000000"/>
          <w:spacing w:val="25"/>
        </w:rPr>
        <w:t xml:space="preserve"> </w:t>
      </w:r>
      <w:r w:rsidRPr="00595F98">
        <w:rPr>
          <w:rFonts w:ascii="Arial" w:hAnsi="Arial" w:cs="Arial"/>
          <w:noProof/>
          <w:color w:val="000000"/>
        </w:rPr>
        <w:t>permitan</w:t>
      </w:r>
      <w:r w:rsidRPr="00595F98">
        <w:rPr>
          <w:rFonts w:ascii="Arial" w:hAnsi="Arial" w:cs="Arial"/>
          <w:noProof/>
          <w:color w:val="000000"/>
          <w:spacing w:val="25"/>
        </w:rPr>
        <w:t xml:space="preserve"> </w:t>
      </w:r>
      <w:r w:rsidRPr="00595F98">
        <w:rPr>
          <w:rFonts w:ascii="Arial" w:hAnsi="Arial" w:cs="Arial"/>
          <w:noProof/>
          <w:color w:val="000000"/>
        </w:rPr>
        <w:t>llevar</w:t>
      </w:r>
      <w:r w:rsidRPr="00595F98">
        <w:rPr>
          <w:rFonts w:ascii="Arial" w:hAnsi="Arial" w:cs="Arial"/>
          <w:noProof/>
          <w:color w:val="000000"/>
          <w:spacing w:val="25"/>
        </w:rPr>
        <w:t xml:space="preserve"> </w:t>
      </w:r>
      <w:r w:rsidRPr="00595F98">
        <w:rPr>
          <w:rFonts w:ascii="Arial" w:hAnsi="Arial" w:cs="Arial"/>
          <w:noProof/>
          <w:color w:val="000000"/>
        </w:rPr>
        <w:t>a</w:t>
      </w:r>
      <w:r w:rsidRPr="00595F98">
        <w:rPr>
          <w:rFonts w:ascii="Arial" w:hAnsi="Arial" w:cs="Arial"/>
          <w:noProof/>
          <w:color w:val="000000"/>
          <w:spacing w:val="25"/>
        </w:rPr>
        <w:t xml:space="preserve"> </w:t>
      </w:r>
      <w:r w:rsidRPr="00595F98">
        <w:rPr>
          <w:rFonts w:ascii="Arial" w:hAnsi="Arial" w:cs="Arial"/>
          <w:noProof/>
          <w:color w:val="000000"/>
        </w:rPr>
        <w:t>cabo</w:t>
      </w:r>
      <w:r w:rsidRPr="00595F98">
        <w:rPr>
          <w:rFonts w:ascii="Arial" w:hAnsi="Arial" w:cs="Arial"/>
          <w:noProof/>
          <w:color w:val="000000"/>
          <w:spacing w:val="25"/>
        </w:rPr>
        <w:t xml:space="preserve"> </w:t>
      </w:r>
      <w:r w:rsidRPr="00595F98">
        <w:rPr>
          <w:rFonts w:ascii="Arial" w:hAnsi="Arial" w:cs="Arial"/>
          <w:noProof/>
          <w:color w:val="000000"/>
        </w:rPr>
        <w:t>la reposición del servicio tras incidentes severos.</w:t>
      </w:r>
      <w:r w:rsidRPr="00595F98">
        <w:rPr>
          <w:rFonts w:ascii="Arial" w:hAnsi="Arial" w:cs="Arial"/>
          <w:noProof/>
        </w:rPr>
        <w:t xml:space="preserve"> </w:t>
      </w:r>
    </w:p>
    <w:p w14:paraId="0383C536" w14:textId="77777777" w:rsidR="008451A3" w:rsidRPr="00595F98" w:rsidRDefault="00D3248B" w:rsidP="00595F98">
      <w:pPr>
        <w:spacing w:line="240" w:lineRule="exact"/>
        <w:ind w:left="696" w:right="67" w:hanging="356"/>
        <w:jc w:val="both"/>
        <w:rPr>
          <w:rFonts w:ascii="Arial" w:hAnsi="Arial" w:cs="Arial"/>
          <w:noProof/>
        </w:rPr>
      </w:pPr>
      <w:r w:rsidRPr="00595F98">
        <w:rPr>
          <w:rFonts w:ascii="Arial" w:hAnsi="Arial" w:cs="Arial"/>
          <w:noProof/>
          <w:color w:val="000000"/>
        </w:rPr>
        <w:t>3.</w:t>
      </w:r>
      <w:r w:rsidRPr="00595F98">
        <w:rPr>
          <w:rFonts w:ascii="Arial" w:hAnsi="Arial" w:cs="Arial"/>
          <w:noProof/>
          <w:color w:val="000000"/>
          <w:spacing w:val="143"/>
        </w:rPr>
        <w:t xml:space="preserve"> </w:t>
      </w:r>
      <w:r w:rsidRPr="00595F98">
        <w:rPr>
          <w:rFonts w:ascii="Arial" w:hAnsi="Arial" w:cs="Arial"/>
          <w:noProof/>
          <w:color w:val="000000"/>
        </w:rPr>
        <w:t>Ámbito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aplicación.</w:t>
      </w:r>
      <w:r w:rsidRPr="00595F98">
        <w:rPr>
          <w:rFonts w:ascii="Arial" w:hAnsi="Arial" w:cs="Arial"/>
          <w:noProof/>
          <w:color w:val="000000"/>
          <w:spacing w:val="-5"/>
        </w:rPr>
        <w:t xml:space="preserve"> </w:t>
      </w:r>
      <w:r w:rsidRPr="00595F98">
        <w:rPr>
          <w:rFonts w:ascii="Arial" w:hAnsi="Arial" w:cs="Arial"/>
          <w:noProof/>
          <w:color w:val="000000"/>
        </w:rPr>
        <w:t>Este</w:t>
      </w:r>
      <w:r w:rsidRPr="00595F98">
        <w:rPr>
          <w:rFonts w:ascii="Arial" w:hAnsi="Arial" w:cs="Arial"/>
          <w:noProof/>
          <w:color w:val="000000"/>
          <w:spacing w:val="-5"/>
        </w:rPr>
        <w:t xml:space="preserve"> </w:t>
      </w:r>
      <w:r w:rsidRPr="00595F98">
        <w:rPr>
          <w:rFonts w:ascii="Arial" w:hAnsi="Arial" w:cs="Arial"/>
          <w:noProof/>
          <w:color w:val="000000"/>
        </w:rPr>
        <w:t>Procedimiento</w:t>
      </w:r>
      <w:r w:rsidRPr="00595F98">
        <w:rPr>
          <w:rFonts w:ascii="Arial" w:hAnsi="Arial" w:cs="Arial"/>
          <w:noProof/>
          <w:color w:val="000000"/>
          <w:spacing w:val="-5"/>
        </w:rPr>
        <w:t xml:space="preserve"> </w:t>
      </w:r>
      <w:r w:rsidRPr="00595F98">
        <w:rPr>
          <w:rFonts w:ascii="Arial" w:hAnsi="Arial" w:cs="Arial"/>
          <w:noProof/>
          <w:color w:val="000000"/>
        </w:rPr>
        <w:t>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aplicación</w:t>
      </w:r>
      <w:r w:rsidRPr="00595F98">
        <w:rPr>
          <w:rFonts w:ascii="Arial" w:hAnsi="Arial" w:cs="Arial"/>
          <w:noProof/>
          <w:color w:val="000000"/>
          <w:spacing w:val="-5"/>
        </w:rPr>
        <w:t xml:space="preserve"> </w:t>
      </w:r>
      <w:r w:rsidRPr="00595F98">
        <w:rPr>
          <w:rFonts w:ascii="Arial" w:hAnsi="Arial" w:cs="Arial"/>
          <w:noProof/>
          <w:color w:val="000000"/>
        </w:rPr>
        <w:t>a</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siguientes</w:t>
      </w:r>
      <w:r w:rsidRPr="00595F98">
        <w:rPr>
          <w:rFonts w:ascii="Arial" w:hAnsi="Arial" w:cs="Arial"/>
          <w:noProof/>
          <w:color w:val="000000"/>
          <w:spacing w:val="-5"/>
        </w:rPr>
        <w:t xml:space="preserve"> </w:t>
      </w:r>
      <w:r w:rsidRPr="00595F98">
        <w:rPr>
          <w:rFonts w:ascii="Arial" w:hAnsi="Arial" w:cs="Arial"/>
          <w:noProof/>
          <w:color w:val="000000"/>
        </w:rPr>
        <w:t>sujetos:</w:t>
      </w:r>
      <w:r w:rsidRPr="00595F98">
        <w:rPr>
          <w:rFonts w:ascii="Arial" w:hAnsi="Arial" w:cs="Arial"/>
          <w:noProof/>
        </w:rPr>
        <w:t xml:space="preserve"> </w:t>
      </w:r>
    </w:p>
    <w:p w14:paraId="71314BE8" w14:textId="528E00E4"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w:t>
      </w:r>
      <w:r w:rsidRPr="00595F98">
        <w:rPr>
          <w:rFonts w:ascii="Arial" w:hAnsi="Arial" w:cs="Arial"/>
          <w:noProof/>
          <w:color w:val="000000"/>
          <w:spacing w:val="144"/>
        </w:rPr>
        <w:t xml:space="preserve"> </w:t>
      </w:r>
      <w:r w:rsidRPr="00595F98">
        <w:rPr>
          <w:rFonts w:ascii="Arial" w:hAnsi="Arial" w:cs="Arial"/>
          <w:noProof/>
          <w:color w:val="000000"/>
        </w:rPr>
        <w:t xml:space="preserve">Operador del </w:t>
      </w:r>
      <w:del w:id="3" w:author="Autor">
        <w:r w:rsidRPr="00595F98" w:rsidDel="004B0CAC">
          <w:rPr>
            <w:rFonts w:ascii="Arial" w:hAnsi="Arial" w:cs="Arial"/>
            <w:noProof/>
            <w:color w:val="000000"/>
          </w:rPr>
          <w:delText>S</w:delText>
        </w:r>
      </w:del>
      <w:ins w:id="4" w:author="Autor">
        <w:r w:rsidR="004B0CAC" w:rsidRPr="00595F98">
          <w:rPr>
            <w:rFonts w:ascii="Arial" w:hAnsi="Arial" w:cs="Arial"/>
            <w:noProof/>
            <w:color w:val="000000"/>
          </w:rPr>
          <w:t>s</w:t>
        </w:r>
      </w:ins>
      <w:r w:rsidRPr="00595F98">
        <w:rPr>
          <w:rFonts w:ascii="Arial" w:hAnsi="Arial" w:cs="Arial"/>
          <w:noProof/>
          <w:color w:val="000000"/>
        </w:rPr>
        <w:t>istema.</w:t>
      </w:r>
      <w:r w:rsidRPr="00595F98">
        <w:rPr>
          <w:rFonts w:ascii="Arial" w:hAnsi="Arial" w:cs="Arial"/>
          <w:noProof/>
        </w:rPr>
        <w:t xml:space="preserve"> </w:t>
      </w:r>
    </w:p>
    <w:p w14:paraId="0B39F254"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b)</w:t>
      </w:r>
      <w:r w:rsidRPr="00595F98">
        <w:rPr>
          <w:rFonts w:ascii="Arial" w:hAnsi="Arial" w:cs="Arial"/>
          <w:noProof/>
          <w:color w:val="000000"/>
          <w:spacing w:val="148"/>
        </w:rPr>
        <w:t xml:space="preserve"> </w:t>
      </w:r>
      <w:r w:rsidRPr="00595F98">
        <w:rPr>
          <w:rFonts w:ascii="Arial" w:hAnsi="Arial" w:cs="Arial"/>
          <w:noProof/>
          <w:color w:val="000000"/>
        </w:rPr>
        <w:t>Transportista</w:t>
      </w:r>
      <w:r w:rsidRPr="00595F98">
        <w:rPr>
          <w:rFonts w:ascii="Arial" w:hAnsi="Arial" w:cs="Arial"/>
          <w:noProof/>
          <w:color w:val="000000"/>
          <w:spacing w:val="54"/>
        </w:rPr>
        <w:t xml:space="preserve"> </w:t>
      </w:r>
      <w:r w:rsidRPr="00595F98">
        <w:rPr>
          <w:rFonts w:ascii="Arial" w:hAnsi="Arial" w:cs="Arial"/>
          <w:noProof/>
          <w:color w:val="000000"/>
        </w:rPr>
        <w:t>y</w:t>
      </w:r>
      <w:r w:rsidRPr="00595F98">
        <w:rPr>
          <w:rFonts w:ascii="Arial" w:hAnsi="Arial" w:cs="Arial"/>
          <w:noProof/>
          <w:color w:val="000000"/>
          <w:spacing w:val="54"/>
        </w:rPr>
        <w:t xml:space="preserve"> </w:t>
      </w:r>
      <w:r w:rsidRPr="00595F98">
        <w:rPr>
          <w:rFonts w:ascii="Arial" w:hAnsi="Arial" w:cs="Arial"/>
          <w:noProof/>
          <w:color w:val="000000"/>
        </w:rPr>
        <w:t>otras</w:t>
      </w:r>
      <w:r w:rsidRPr="00595F98">
        <w:rPr>
          <w:rFonts w:ascii="Arial" w:hAnsi="Arial" w:cs="Arial"/>
          <w:noProof/>
          <w:color w:val="000000"/>
          <w:spacing w:val="54"/>
        </w:rPr>
        <w:t xml:space="preserve"> </w:t>
      </w:r>
      <w:r w:rsidRPr="00595F98">
        <w:rPr>
          <w:rFonts w:ascii="Arial" w:hAnsi="Arial" w:cs="Arial"/>
          <w:noProof/>
          <w:color w:val="000000"/>
        </w:rPr>
        <w:t>empresas</w:t>
      </w:r>
      <w:r w:rsidRPr="00595F98">
        <w:rPr>
          <w:rFonts w:ascii="Arial" w:hAnsi="Arial" w:cs="Arial"/>
          <w:noProof/>
          <w:color w:val="000000"/>
          <w:spacing w:val="54"/>
        </w:rPr>
        <w:t xml:space="preserve"> </w:t>
      </w:r>
      <w:r w:rsidRPr="00595F98">
        <w:rPr>
          <w:rFonts w:ascii="Arial" w:hAnsi="Arial" w:cs="Arial"/>
          <w:noProof/>
          <w:color w:val="000000"/>
        </w:rPr>
        <w:t>que</w:t>
      </w:r>
      <w:r w:rsidRPr="00595F98">
        <w:rPr>
          <w:rFonts w:ascii="Arial" w:hAnsi="Arial" w:cs="Arial"/>
          <w:noProof/>
          <w:color w:val="000000"/>
          <w:spacing w:val="54"/>
        </w:rPr>
        <w:t xml:space="preserve"> </w:t>
      </w:r>
      <w:r w:rsidRPr="00595F98">
        <w:rPr>
          <w:rFonts w:ascii="Arial" w:hAnsi="Arial" w:cs="Arial"/>
          <w:noProof/>
          <w:color w:val="000000"/>
        </w:rPr>
        <w:t>excepcionalmente</w:t>
      </w:r>
      <w:r w:rsidRPr="00595F98">
        <w:rPr>
          <w:rFonts w:ascii="Arial" w:hAnsi="Arial" w:cs="Arial"/>
          <w:noProof/>
          <w:color w:val="000000"/>
          <w:spacing w:val="54"/>
        </w:rPr>
        <w:t xml:space="preserve"> </w:t>
      </w:r>
      <w:r w:rsidRPr="00595F98">
        <w:rPr>
          <w:rFonts w:ascii="Arial" w:hAnsi="Arial" w:cs="Arial"/>
          <w:noProof/>
          <w:color w:val="000000"/>
        </w:rPr>
        <w:t>sean</w:t>
      </w:r>
      <w:r w:rsidRPr="00595F98">
        <w:rPr>
          <w:rFonts w:ascii="Arial" w:hAnsi="Arial" w:cs="Arial"/>
          <w:noProof/>
          <w:color w:val="000000"/>
          <w:spacing w:val="54"/>
        </w:rPr>
        <w:t xml:space="preserve"> </w:t>
      </w:r>
      <w:r w:rsidRPr="00595F98">
        <w:rPr>
          <w:rFonts w:ascii="Arial" w:hAnsi="Arial" w:cs="Arial"/>
          <w:noProof/>
          <w:color w:val="000000"/>
        </w:rPr>
        <w:t>titulares</w:t>
      </w:r>
      <w:r w:rsidRPr="00595F98">
        <w:rPr>
          <w:rFonts w:ascii="Arial" w:hAnsi="Arial" w:cs="Arial"/>
          <w:noProof/>
          <w:color w:val="000000"/>
          <w:spacing w:val="54"/>
        </w:rPr>
        <w:t xml:space="preserve"> </w:t>
      </w:r>
      <w:r w:rsidRPr="00595F98">
        <w:rPr>
          <w:rFonts w:ascii="Arial" w:hAnsi="Arial" w:cs="Arial"/>
          <w:noProof/>
          <w:color w:val="000000"/>
        </w:rPr>
        <w:t>de instalaciones de transporte.</w:t>
      </w:r>
      <w:r w:rsidRPr="00595F98">
        <w:rPr>
          <w:rFonts w:ascii="Arial" w:hAnsi="Arial" w:cs="Arial"/>
          <w:noProof/>
        </w:rPr>
        <w:t xml:space="preserve"> </w:t>
      </w:r>
    </w:p>
    <w:p w14:paraId="49123B7C"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w:t>
      </w:r>
      <w:r w:rsidRPr="00595F98">
        <w:rPr>
          <w:rFonts w:ascii="Arial" w:hAnsi="Arial" w:cs="Arial"/>
          <w:noProof/>
          <w:color w:val="000000"/>
          <w:spacing w:val="144"/>
        </w:rPr>
        <w:t xml:space="preserve"> </w:t>
      </w:r>
      <w:r w:rsidRPr="00595F98">
        <w:rPr>
          <w:rFonts w:ascii="Arial" w:hAnsi="Arial" w:cs="Arial"/>
          <w:noProof/>
          <w:color w:val="000000"/>
        </w:rPr>
        <w:t>Los titulares de las instalaciones de generación.</w:t>
      </w:r>
      <w:r w:rsidRPr="00595F98">
        <w:rPr>
          <w:rFonts w:ascii="Arial" w:hAnsi="Arial" w:cs="Arial"/>
          <w:noProof/>
        </w:rPr>
        <w:t xml:space="preserve"> </w:t>
      </w:r>
    </w:p>
    <w:p w14:paraId="5B80DC03"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w:t>
      </w:r>
      <w:r w:rsidRPr="00595F98">
        <w:rPr>
          <w:rFonts w:ascii="Arial" w:hAnsi="Arial" w:cs="Arial"/>
          <w:noProof/>
          <w:color w:val="000000"/>
          <w:spacing w:val="144"/>
        </w:rPr>
        <w:t xml:space="preserve"> </w:t>
      </w:r>
      <w:r w:rsidRPr="00595F98">
        <w:rPr>
          <w:rFonts w:ascii="Arial" w:hAnsi="Arial" w:cs="Arial"/>
          <w:noProof/>
          <w:color w:val="000000"/>
        </w:rPr>
        <w:t>Distribuidores y gestores de distribución.</w:t>
      </w:r>
      <w:r w:rsidRPr="00595F98">
        <w:rPr>
          <w:rFonts w:ascii="Arial" w:hAnsi="Arial" w:cs="Arial"/>
          <w:noProof/>
        </w:rPr>
        <w:t xml:space="preserve"> </w:t>
      </w:r>
    </w:p>
    <w:p w14:paraId="7985425E" w14:textId="77777777" w:rsidR="008451A3" w:rsidRPr="00595F98" w:rsidRDefault="7B2B5E41" w:rsidP="00595F98">
      <w:pPr>
        <w:spacing w:line="240" w:lineRule="exact"/>
        <w:ind w:right="67" w:firstLine="340"/>
        <w:jc w:val="both"/>
        <w:rPr>
          <w:rFonts w:ascii="Arial" w:hAnsi="Arial" w:cs="Arial"/>
          <w:noProof/>
        </w:rPr>
      </w:pPr>
      <w:r w:rsidRPr="00595F98">
        <w:rPr>
          <w:rFonts w:ascii="Arial" w:hAnsi="Arial" w:cs="Arial"/>
          <w:noProof/>
          <w:color w:val="000000"/>
        </w:rPr>
        <w:t>e)</w:t>
      </w:r>
      <w:r w:rsidRPr="00595F98">
        <w:rPr>
          <w:rFonts w:ascii="Arial" w:hAnsi="Arial" w:cs="Arial"/>
          <w:noProof/>
          <w:color w:val="000000"/>
          <w:spacing w:val="144"/>
        </w:rPr>
        <w:t xml:space="preserve"> </w:t>
      </w:r>
      <w:r w:rsidRPr="00595F98">
        <w:rPr>
          <w:rFonts w:ascii="Arial" w:hAnsi="Arial" w:cs="Arial"/>
          <w:noProof/>
          <w:color w:val="000000"/>
        </w:rPr>
        <w:t>Consumidores conectados a Red de</w:t>
      </w:r>
      <w:r w:rsidRPr="00595F98">
        <w:rPr>
          <w:rFonts w:ascii="Arial" w:hAnsi="Arial" w:cs="Arial"/>
          <w:noProof/>
          <w:color w:val="000000"/>
          <w:spacing w:val="-3"/>
        </w:rPr>
        <w:t xml:space="preserve"> </w:t>
      </w:r>
      <w:r w:rsidRPr="00595F98">
        <w:rPr>
          <w:rFonts w:ascii="Arial" w:hAnsi="Arial" w:cs="Arial"/>
          <w:noProof/>
          <w:color w:val="000000"/>
          <w:spacing w:val="-7"/>
        </w:rPr>
        <w:t>T</w:t>
      </w:r>
      <w:r w:rsidRPr="00595F98">
        <w:rPr>
          <w:rFonts w:ascii="Arial" w:hAnsi="Arial" w:cs="Arial"/>
          <w:noProof/>
          <w:color w:val="000000"/>
        </w:rPr>
        <w:t>ransporte.</w:t>
      </w:r>
      <w:r w:rsidRPr="00595F98">
        <w:rPr>
          <w:rFonts w:ascii="Arial" w:hAnsi="Arial" w:cs="Arial"/>
          <w:noProof/>
        </w:rPr>
        <w:t xml:space="preserve"> </w:t>
      </w:r>
    </w:p>
    <w:p w14:paraId="7C677212" w14:textId="636C4D22" w:rsidR="00783510" w:rsidRPr="00595F98" w:rsidRDefault="00D3248B" w:rsidP="00595F98">
      <w:pPr>
        <w:spacing w:line="240" w:lineRule="exact"/>
        <w:ind w:right="67" w:firstLine="340"/>
        <w:jc w:val="both"/>
        <w:rPr>
          <w:ins w:id="5" w:author="Autor"/>
          <w:rFonts w:ascii="Arial" w:hAnsi="Arial" w:cs="Arial"/>
          <w:noProof/>
        </w:rPr>
      </w:pPr>
      <w:r w:rsidRPr="00595F98">
        <w:rPr>
          <w:rFonts w:ascii="Arial" w:hAnsi="Arial" w:cs="Arial"/>
          <w:noProof/>
          <w:color w:val="000000"/>
        </w:rPr>
        <w:t>f)</w:t>
      </w:r>
      <w:r w:rsidRPr="00595F98">
        <w:rPr>
          <w:rFonts w:ascii="Arial" w:hAnsi="Arial" w:cs="Arial"/>
          <w:noProof/>
          <w:color w:val="000000"/>
          <w:spacing w:val="201"/>
        </w:rPr>
        <w:t xml:space="preserve"> </w:t>
      </w:r>
      <w:del w:id="6" w:author="Autor">
        <w:r w:rsidRPr="00595F98" w:rsidDel="00F54203">
          <w:rPr>
            <w:rFonts w:ascii="Arial" w:hAnsi="Arial" w:cs="Arial"/>
            <w:noProof/>
            <w:color w:val="000000"/>
          </w:rPr>
          <w:delText>Consumidores directos</w:delText>
        </w:r>
      </w:del>
      <w:ins w:id="7" w:author="Autor">
        <w:r w:rsidR="00F54203" w:rsidRPr="00595F98">
          <w:rPr>
            <w:rFonts w:ascii="Arial" w:hAnsi="Arial" w:cs="Arial"/>
            <w:noProof/>
            <w:color w:val="000000"/>
          </w:rPr>
          <w:t>Proveedores del servicio de interrumpibilidad</w:t>
        </w:r>
      </w:ins>
      <w:r w:rsidRPr="00595F98">
        <w:rPr>
          <w:rFonts w:ascii="Arial" w:hAnsi="Arial" w:cs="Arial"/>
          <w:noProof/>
          <w:color w:val="000000"/>
        </w:rPr>
        <w:t>.</w:t>
      </w:r>
      <w:r w:rsidRPr="00595F98">
        <w:rPr>
          <w:rFonts w:ascii="Arial" w:hAnsi="Arial" w:cs="Arial"/>
          <w:noProof/>
        </w:rPr>
        <w:t xml:space="preserve"> </w:t>
      </w:r>
    </w:p>
    <w:p w14:paraId="085003D7" w14:textId="27A4E810"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g)</w:t>
      </w:r>
      <w:r w:rsidRPr="00595F98">
        <w:rPr>
          <w:rFonts w:ascii="Arial" w:hAnsi="Arial" w:cs="Arial"/>
          <w:noProof/>
          <w:color w:val="000000"/>
          <w:spacing w:val="144"/>
        </w:rPr>
        <w:t xml:space="preserve"> </w:t>
      </w:r>
      <w:r w:rsidRPr="00595F98">
        <w:rPr>
          <w:rFonts w:ascii="Arial" w:hAnsi="Arial" w:cs="Arial"/>
          <w:noProof/>
          <w:color w:val="000000"/>
        </w:rPr>
        <w:t>Comercializadores.</w:t>
      </w:r>
      <w:r w:rsidRPr="00595F98">
        <w:rPr>
          <w:rFonts w:ascii="Arial" w:hAnsi="Arial" w:cs="Arial"/>
          <w:noProof/>
        </w:rPr>
        <w:t xml:space="preserve"> </w:t>
      </w:r>
    </w:p>
    <w:p w14:paraId="00B013F8" w14:textId="437542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h)</w:t>
      </w:r>
      <w:r w:rsidRPr="00595F98">
        <w:rPr>
          <w:rFonts w:ascii="Arial" w:hAnsi="Arial" w:cs="Arial"/>
          <w:noProof/>
          <w:color w:val="000000"/>
          <w:spacing w:val="149"/>
        </w:rPr>
        <w:t xml:space="preserve"> </w:t>
      </w:r>
      <w:ins w:id="8" w:author="Autor">
        <w:r w:rsidR="00DE1EC5" w:rsidRPr="00595F98">
          <w:rPr>
            <w:rFonts w:ascii="Arial" w:hAnsi="Arial" w:cs="Arial"/>
            <w:noProof/>
            <w:color w:val="000000"/>
          </w:rPr>
          <w:t>Los centros de control habilitados para el intercambio de información en tiempo real con el operador del sistema de las instalaciones a las que sea de aplicación el presente procedimiento</w:t>
        </w:r>
      </w:ins>
      <w:del w:id="9" w:author="Autor">
        <w:r w:rsidRPr="00595F98" w:rsidDel="00DE1EC5">
          <w:rPr>
            <w:rFonts w:ascii="Arial" w:hAnsi="Arial" w:cs="Arial"/>
            <w:noProof/>
            <w:color w:val="000000"/>
          </w:rPr>
          <w:delText>Los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titulares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los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centros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control</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las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instalaciones</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de</w:delText>
        </w:r>
        <w:r w:rsidRPr="00595F98" w:rsidDel="00DE1EC5">
          <w:rPr>
            <w:rFonts w:ascii="Arial" w:hAnsi="Arial" w:cs="Arial"/>
            <w:noProof/>
            <w:color w:val="000000"/>
            <w:spacing w:val="40"/>
          </w:rPr>
          <w:delText xml:space="preserve"> </w:delText>
        </w:r>
        <w:r w:rsidRPr="00595F98" w:rsidDel="00DE1EC5">
          <w:rPr>
            <w:rFonts w:ascii="Arial" w:hAnsi="Arial" w:cs="Arial"/>
            <w:noProof/>
            <w:color w:val="000000"/>
          </w:rPr>
          <w:delText>producción anteriormente mencionadas</w:delText>
        </w:r>
      </w:del>
      <w:r w:rsidRPr="00595F98">
        <w:rPr>
          <w:rFonts w:ascii="Arial" w:hAnsi="Arial" w:cs="Arial"/>
          <w:noProof/>
          <w:color w:val="000000"/>
        </w:rPr>
        <w:t>.</w:t>
      </w:r>
      <w:r w:rsidRPr="00595F98">
        <w:rPr>
          <w:rFonts w:ascii="Arial" w:hAnsi="Arial" w:cs="Arial"/>
          <w:noProof/>
        </w:rPr>
        <w:t xml:space="preserve"> </w:t>
      </w:r>
    </w:p>
    <w:p w14:paraId="7DFAC1CB" w14:textId="432FA199" w:rsidR="00F756A1" w:rsidRPr="00595F98" w:rsidRDefault="00D3248B" w:rsidP="00595F98">
      <w:pPr>
        <w:spacing w:line="240" w:lineRule="exact"/>
        <w:ind w:right="67" w:firstLine="340"/>
        <w:jc w:val="both"/>
        <w:rPr>
          <w:ins w:id="10" w:author="Autor"/>
          <w:rFonts w:ascii="Arial" w:hAnsi="Arial" w:cs="Arial"/>
          <w:noProof/>
        </w:rPr>
      </w:pPr>
      <w:r w:rsidRPr="00595F98">
        <w:rPr>
          <w:rFonts w:ascii="Arial" w:hAnsi="Arial" w:cs="Arial"/>
          <w:noProof/>
          <w:color w:val="000000"/>
        </w:rPr>
        <w:t>i)</w:t>
      </w:r>
      <w:r w:rsidRPr="00595F98">
        <w:rPr>
          <w:rFonts w:ascii="Arial" w:hAnsi="Arial" w:cs="Arial"/>
          <w:noProof/>
          <w:color w:val="000000"/>
          <w:spacing w:val="213"/>
        </w:rPr>
        <w:t xml:space="preserve"> </w:t>
      </w:r>
      <w:r w:rsidRPr="00595F98">
        <w:rPr>
          <w:rFonts w:ascii="Arial" w:hAnsi="Arial" w:cs="Arial"/>
          <w:noProof/>
          <w:color w:val="000000"/>
        </w:rPr>
        <w:t>Los</w:t>
      </w:r>
      <w:r w:rsidRPr="00595F98">
        <w:rPr>
          <w:rFonts w:ascii="Arial" w:hAnsi="Arial" w:cs="Arial"/>
          <w:noProof/>
          <w:color w:val="000000"/>
          <w:spacing w:val="69"/>
        </w:rPr>
        <w:t xml:space="preserve"> </w:t>
      </w:r>
      <w:r w:rsidRPr="00595F98">
        <w:rPr>
          <w:rFonts w:ascii="Arial" w:hAnsi="Arial" w:cs="Arial"/>
          <w:noProof/>
          <w:color w:val="000000"/>
        </w:rPr>
        <w:t>representantes</w:t>
      </w:r>
      <w:r w:rsidRPr="00595F98">
        <w:rPr>
          <w:rFonts w:ascii="Arial" w:hAnsi="Arial" w:cs="Arial"/>
          <w:noProof/>
          <w:color w:val="000000"/>
          <w:spacing w:val="69"/>
        </w:rPr>
        <w:t xml:space="preserve"> </w:t>
      </w:r>
      <w:r w:rsidRPr="00595F98">
        <w:rPr>
          <w:rFonts w:ascii="Arial" w:hAnsi="Arial" w:cs="Arial"/>
          <w:noProof/>
          <w:color w:val="000000"/>
        </w:rPr>
        <w:t>de</w:t>
      </w:r>
      <w:r w:rsidRPr="00595F98">
        <w:rPr>
          <w:rFonts w:ascii="Arial" w:hAnsi="Arial" w:cs="Arial"/>
          <w:noProof/>
          <w:color w:val="000000"/>
          <w:spacing w:val="69"/>
        </w:rPr>
        <w:t xml:space="preserve"> </w:t>
      </w:r>
      <w:r w:rsidRPr="00595F98">
        <w:rPr>
          <w:rFonts w:ascii="Arial" w:hAnsi="Arial" w:cs="Arial"/>
          <w:noProof/>
          <w:color w:val="000000"/>
        </w:rPr>
        <w:t>las</w:t>
      </w:r>
      <w:r w:rsidRPr="00595F98">
        <w:rPr>
          <w:rFonts w:ascii="Arial" w:hAnsi="Arial" w:cs="Arial"/>
          <w:noProof/>
          <w:color w:val="000000"/>
          <w:spacing w:val="69"/>
        </w:rPr>
        <w:t xml:space="preserve"> </w:t>
      </w:r>
      <w:r w:rsidRPr="00595F98">
        <w:rPr>
          <w:rFonts w:ascii="Arial" w:hAnsi="Arial" w:cs="Arial"/>
          <w:noProof/>
          <w:color w:val="000000"/>
        </w:rPr>
        <w:t>instalaciones</w:t>
      </w:r>
      <w:r w:rsidRPr="00595F98">
        <w:rPr>
          <w:rFonts w:ascii="Arial" w:hAnsi="Arial" w:cs="Arial"/>
          <w:noProof/>
          <w:color w:val="000000"/>
          <w:spacing w:val="69"/>
        </w:rPr>
        <w:t xml:space="preserve"> </w:t>
      </w:r>
      <w:r w:rsidRPr="00595F98">
        <w:rPr>
          <w:rFonts w:ascii="Arial" w:hAnsi="Arial" w:cs="Arial"/>
          <w:noProof/>
          <w:color w:val="000000"/>
        </w:rPr>
        <w:t>de</w:t>
      </w:r>
      <w:r w:rsidRPr="00595F98">
        <w:rPr>
          <w:rFonts w:ascii="Arial" w:hAnsi="Arial" w:cs="Arial"/>
          <w:noProof/>
          <w:color w:val="000000"/>
          <w:spacing w:val="69"/>
        </w:rPr>
        <w:t xml:space="preserve"> </w:t>
      </w:r>
      <w:r w:rsidRPr="00595F98">
        <w:rPr>
          <w:rFonts w:ascii="Arial" w:hAnsi="Arial" w:cs="Arial"/>
          <w:noProof/>
          <w:color w:val="000000"/>
        </w:rPr>
        <w:t>producción,</w:t>
      </w:r>
      <w:r w:rsidRPr="00595F98">
        <w:rPr>
          <w:rFonts w:ascii="Arial" w:hAnsi="Arial" w:cs="Arial"/>
          <w:noProof/>
          <w:color w:val="000000"/>
          <w:spacing w:val="69"/>
        </w:rPr>
        <w:t xml:space="preserve"> </w:t>
      </w:r>
      <w:r w:rsidRPr="00595F98">
        <w:rPr>
          <w:rFonts w:ascii="Arial" w:hAnsi="Arial" w:cs="Arial"/>
          <w:noProof/>
          <w:color w:val="000000"/>
        </w:rPr>
        <w:t>las</w:t>
      </w:r>
      <w:r w:rsidRPr="00595F98">
        <w:rPr>
          <w:rFonts w:ascii="Arial" w:hAnsi="Arial" w:cs="Arial"/>
          <w:noProof/>
          <w:color w:val="000000"/>
          <w:spacing w:val="69"/>
        </w:rPr>
        <w:t xml:space="preserve"> </w:t>
      </w:r>
      <w:r w:rsidRPr="00595F98">
        <w:rPr>
          <w:rFonts w:ascii="Arial" w:hAnsi="Arial" w:cs="Arial"/>
          <w:noProof/>
          <w:color w:val="000000"/>
        </w:rPr>
        <w:t>empresas comercializadoras y de los consumidores directos a los efectos de su participación en el despacho</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producción</w:t>
      </w:r>
      <w:r w:rsidRPr="00595F98">
        <w:rPr>
          <w:rFonts w:ascii="Arial" w:hAnsi="Arial" w:cs="Arial"/>
          <w:noProof/>
          <w:color w:val="000000"/>
          <w:spacing w:val="33"/>
        </w:rPr>
        <w:t xml:space="preserve"> </w:t>
      </w:r>
      <w:r w:rsidRPr="00595F98">
        <w:rPr>
          <w:rFonts w:ascii="Arial" w:hAnsi="Arial" w:cs="Arial"/>
          <w:noProof/>
          <w:color w:val="000000"/>
        </w:rPr>
        <w:t>y</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los</w:t>
      </w:r>
      <w:r w:rsidRPr="00595F98">
        <w:rPr>
          <w:rFonts w:ascii="Arial" w:hAnsi="Arial" w:cs="Arial"/>
          <w:noProof/>
          <w:color w:val="000000"/>
          <w:spacing w:val="33"/>
        </w:rPr>
        <w:t xml:space="preserve"> </w:t>
      </w:r>
      <w:r w:rsidRPr="00595F98">
        <w:rPr>
          <w:rFonts w:ascii="Arial" w:hAnsi="Arial" w:cs="Arial"/>
          <w:noProof/>
          <w:color w:val="000000"/>
        </w:rPr>
        <w:t>cobros</w:t>
      </w:r>
      <w:r w:rsidRPr="00595F98">
        <w:rPr>
          <w:rFonts w:ascii="Arial" w:hAnsi="Arial" w:cs="Arial"/>
          <w:noProof/>
          <w:color w:val="000000"/>
          <w:spacing w:val="33"/>
        </w:rPr>
        <w:t xml:space="preserve"> </w:t>
      </w:r>
      <w:r w:rsidRPr="00595F98">
        <w:rPr>
          <w:rFonts w:ascii="Arial" w:hAnsi="Arial" w:cs="Arial"/>
          <w:noProof/>
          <w:color w:val="000000"/>
        </w:rPr>
        <w:t>y</w:t>
      </w:r>
      <w:r w:rsidRPr="00595F98">
        <w:rPr>
          <w:rFonts w:ascii="Arial" w:hAnsi="Arial" w:cs="Arial"/>
          <w:noProof/>
          <w:color w:val="000000"/>
          <w:spacing w:val="33"/>
        </w:rPr>
        <w:t xml:space="preserve"> </w:t>
      </w:r>
      <w:r w:rsidRPr="00595F98">
        <w:rPr>
          <w:rFonts w:ascii="Arial" w:hAnsi="Arial" w:cs="Arial"/>
          <w:noProof/>
          <w:color w:val="000000"/>
        </w:rPr>
        <w:t>pagos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los</w:t>
      </w:r>
      <w:r w:rsidRPr="00595F98">
        <w:rPr>
          <w:rFonts w:ascii="Arial" w:hAnsi="Arial" w:cs="Arial"/>
          <w:noProof/>
          <w:color w:val="000000"/>
          <w:spacing w:val="33"/>
        </w:rPr>
        <w:t xml:space="preserve"> </w:t>
      </w:r>
      <w:r w:rsidRPr="00595F98">
        <w:rPr>
          <w:rFonts w:ascii="Arial" w:hAnsi="Arial" w:cs="Arial"/>
          <w:noProof/>
          <w:color w:val="000000"/>
        </w:rPr>
        <w:t>peajes,</w:t>
      </w:r>
      <w:r w:rsidRPr="00595F98">
        <w:rPr>
          <w:rFonts w:ascii="Arial" w:hAnsi="Arial" w:cs="Arial"/>
          <w:noProof/>
          <w:color w:val="000000"/>
          <w:spacing w:val="33"/>
        </w:rPr>
        <w:t xml:space="preserve"> </w:t>
      </w:r>
      <w:r w:rsidRPr="00595F98">
        <w:rPr>
          <w:rFonts w:ascii="Arial" w:hAnsi="Arial" w:cs="Arial"/>
          <w:noProof/>
          <w:color w:val="000000"/>
        </w:rPr>
        <w:t>cargos,</w:t>
      </w:r>
      <w:r w:rsidRPr="00595F98">
        <w:rPr>
          <w:rFonts w:ascii="Arial" w:hAnsi="Arial" w:cs="Arial"/>
          <w:noProof/>
          <w:color w:val="000000"/>
          <w:spacing w:val="33"/>
        </w:rPr>
        <w:t xml:space="preserve"> </w:t>
      </w:r>
      <w:r w:rsidRPr="00595F98">
        <w:rPr>
          <w:rFonts w:ascii="Arial" w:hAnsi="Arial" w:cs="Arial"/>
          <w:noProof/>
          <w:color w:val="000000"/>
        </w:rPr>
        <w:t>precios</w:t>
      </w:r>
      <w:r w:rsidRPr="00595F98">
        <w:rPr>
          <w:rFonts w:ascii="Arial" w:hAnsi="Arial" w:cs="Arial"/>
          <w:noProof/>
          <w:color w:val="000000"/>
          <w:spacing w:val="33"/>
        </w:rPr>
        <w:t xml:space="preserve"> </w:t>
      </w:r>
      <w:r w:rsidRPr="00595F98">
        <w:rPr>
          <w:rFonts w:ascii="Arial" w:hAnsi="Arial" w:cs="Arial"/>
          <w:noProof/>
          <w:color w:val="000000"/>
        </w:rPr>
        <w:t>y retribuciones</w:t>
      </w:r>
      <w:r w:rsidRPr="00595F98">
        <w:rPr>
          <w:rFonts w:ascii="Arial" w:hAnsi="Arial" w:cs="Arial"/>
          <w:noProof/>
          <w:color w:val="000000"/>
          <w:spacing w:val="-3"/>
        </w:rPr>
        <w:t xml:space="preserve"> </w:t>
      </w:r>
      <w:r w:rsidRPr="00595F98">
        <w:rPr>
          <w:rFonts w:ascii="Arial" w:hAnsi="Arial" w:cs="Arial"/>
          <w:noProof/>
          <w:color w:val="000000"/>
        </w:rPr>
        <w:t>reguladas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acuerdo</w:t>
      </w:r>
      <w:r w:rsidRPr="00595F98">
        <w:rPr>
          <w:rFonts w:ascii="Arial" w:hAnsi="Arial" w:cs="Arial"/>
          <w:noProof/>
          <w:color w:val="000000"/>
          <w:spacing w:val="-3"/>
        </w:rPr>
        <w:t xml:space="preserve"> </w:t>
      </w:r>
      <w:r w:rsidRPr="00595F98">
        <w:rPr>
          <w:rFonts w:ascii="Arial" w:hAnsi="Arial" w:cs="Arial"/>
          <w:noProof/>
          <w:color w:val="000000"/>
        </w:rPr>
        <w:t>con</w:t>
      </w:r>
      <w:r w:rsidRPr="00595F98">
        <w:rPr>
          <w:rFonts w:ascii="Arial" w:hAnsi="Arial" w:cs="Arial"/>
          <w:noProof/>
          <w:color w:val="000000"/>
          <w:spacing w:val="-4"/>
        </w:rPr>
        <w:t xml:space="preserve"> </w:t>
      </w:r>
      <w:r w:rsidRPr="00595F98">
        <w:rPr>
          <w:rFonts w:ascii="Arial" w:hAnsi="Arial" w:cs="Arial"/>
          <w:noProof/>
          <w:color w:val="000000"/>
        </w:rPr>
        <w:t>lo</w:t>
      </w:r>
      <w:r w:rsidRPr="00595F98">
        <w:rPr>
          <w:rFonts w:ascii="Arial" w:hAnsi="Arial" w:cs="Arial"/>
          <w:noProof/>
          <w:color w:val="000000"/>
          <w:spacing w:val="-3"/>
        </w:rPr>
        <w:t xml:space="preserve"> </w:t>
      </w:r>
      <w:r w:rsidRPr="00595F98">
        <w:rPr>
          <w:rFonts w:ascii="Arial" w:hAnsi="Arial" w:cs="Arial"/>
          <w:noProof/>
          <w:color w:val="000000"/>
        </w:rPr>
        <w:t>previsto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Ley</w:t>
      </w:r>
      <w:r w:rsidRPr="00595F98">
        <w:rPr>
          <w:rFonts w:ascii="Arial" w:hAnsi="Arial" w:cs="Arial"/>
          <w:noProof/>
          <w:color w:val="000000"/>
          <w:spacing w:val="-4"/>
        </w:rPr>
        <w:t xml:space="preserve"> </w:t>
      </w:r>
      <w:r w:rsidRPr="00595F98">
        <w:rPr>
          <w:rFonts w:ascii="Arial" w:hAnsi="Arial" w:cs="Arial"/>
          <w:noProof/>
          <w:color w:val="000000"/>
        </w:rPr>
        <w:t>24/2013,</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26</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diciembre.</w:t>
      </w:r>
      <w:r w:rsidRPr="00595F98">
        <w:rPr>
          <w:rFonts w:ascii="Arial" w:hAnsi="Arial" w:cs="Arial"/>
          <w:noProof/>
        </w:rPr>
        <w:t xml:space="preserve"> </w:t>
      </w:r>
    </w:p>
    <w:p w14:paraId="42D2086A" w14:textId="57F43E09" w:rsidR="00EF513B" w:rsidRPr="00595F98" w:rsidRDefault="00EF513B" w:rsidP="00595F98">
      <w:pPr>
        <w:spacing w:line="240" w:lineRule="exact"/>
        <w:ind w:right="67" w:firstLine="340"/>
        <w:jc w:val="both"/>
        <w:rPr>
          <w:ins w:id="11" w:author="Autor"/>
          <w:rFonts w:ascii="Arial" w:hAnsi="Arial" w:cs="Arial"/>
          <w:noProof/>
        </w:rPr>
      </w:pPr>
      <w:ins w:id="12" w:author="Autor">
        <w:r w:rsidRPr="00595F98">
          <w:rPr>
            <w:rFonts w:ascii="Arial" w:hAnsi="Arial" w:cs="Arial"/>
            <w:noProof/>
          </w:rPr>
          <w:t>j)</w:t>
        </w:r>
        <w:r w:rsidRPr="00595F98">
          <w:rPr>
            <w:rFonts w:ascii="Arial" w:hAnsi="Arial" w:cs="Arial"/>
            <w:noProof/>
          </w:rPr>
          <w:tab/>
          <w:t>Los titulares de instalaciones de almacenamiento</w:t>
        </w:r>
        <w:r w:rsidR="009A542D" w:rsidRPr="00595F98">
          <w:rPr>
            <w:rFonts w:ascii="Arial" w:hAnsi="Arial" w:cs="Arial"/>
            <w:noProof/>
          </w:rPr>
          <w:t xml:space="preserve"> </w:t>
        </w:r>
        <w:r w:rsidR="0010766A">
          <w:rPr>
            <w:rFonts w:ascii="Arial" w:hAnsi="Arial" w:cs="Arial"/>
            <w:noProof/>
          </w:rPr>
          <w:t>definidas en la Ley 24/2013 o normativa posterior que la sustituya.</w:t>
        </w:r>
      </w:ins>
    </w:p>
    <w:p w14:paraId="15573B6F" w14:textId="2544A69C" w:rsidR="00EF513B" w:rsidRPr="00595F98" w:rsidDel="00DD31C3" w:rsidRDefault="00EF513B" w:rsidP="00595F98">
      <w:pPr>
        <w:spacing w:line="240" w:lineRule="exact"/>
        <w:ind w:right="67" w:firstLine="340"/>
        <w:jc w:val="both"/>
        <w:rPr>
          <w:del w:id="13" w:author="Autor"/>
          <w:rFonts w:ascii="Arial" w:hAnsi="Arial" w:cs="Arial"/>
          <w:noProof/>
        </w:rPr>
      </w:pPr>
    </w:p>
    <w:p w14:paraId="17E98B80" w14:textId="3DB8F721"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Este Procedimiento afecta a las siguientes instalaciones pertenecientes a cualquier Sistema</w:t>
      </w:r>
      <w:r w:rsidRPr="00595F98">
        <w:rPr>
          <w:rFonts w:ascii="Arial" w:hAnsi="Arial" w:cs="Arial"/>
          <w:noProof/>
          <w:color w:val="000000"/>
          <w:spacing w:val="26"/>
        </w:rPr>
        <w:t xml:space="preserve"> </w:t>
      </w:r>
      <w:r w:rsidRPr="00595F98">
        <w:rPr>
          <w:rFonts w:ascii="Arial" w:hAnsi="Arial" w:cs="Arial"/>
          <w:noProof/>
          <w:color w:val="000000"/>
        </w:rPr>
        <w:t>Eléctrico</w:t>
      </w:r>
      <w:r w:rsidRPr="00595F98">
        <w:rPr>
          <w:rFonts w:ascii="Arial" w:hAnsi="Arial" w:cs="Arial"/>
          <w:noProof/>
          <w:color w:val="000000"/>
          <w:spacing w:val="26"/>
        </w:rPr>
        <w:t xml:space="preserve"> </w:t>
      </w:r>
      <w:r w:rsidRPr="00595F98">
        <w:rPr>
          <w:rFonts w:ascii="Arial" w:hAnsi="Arial" w:cs="Arial"/>
          <w:noProof/>
          <w:color w:val="000000"/>
        </w:rPr>
        <w:t>español</w:t>
      </w:r>
      <w:r w:rsidRPr="00595F98">
        <w:rPr>
          <w:rFonts w:ascii="Arial" w:hAnsi="Arial" w:cs="Arial"/>
          <w:noProof/>
          <w:color w:val="000000"/>
          <w:spacing w:val="26"/>
        </w:rPr>
        <w:t xml:space="preserve"> </w:t>
      </w:r>
      <w:r w:rsidRPr="00595F98">
        <w:rPr>
          <w:rFonts w:ascii="Arial" w:hAnsi="Arial" w:cs="Arial"/>
          <w:noProof/>
          <w:color w:val="000000"/>
        </w:rPr>
        <w:t>que</w:t>
      </w:r>
      <w:r w:rsidRPr="00595F98">
        <w:rPr>
          <w:rFonts w:ascii="Arial" w:hAnsi="Arial" w:cs="Arial"/>
          <w:noProof/>
          <w:color w:val="000000"/>
          <w:spacing w:val="26"/>
        </w:rPr>
        <w:t xml:space="preserve"> </w:t>
      </w:r>
      <w:r w:rsidRPr="00595F98">
        <w:rPr>
          <w:rFonts w:ascii="Arial" w:hAnsi="Arial" w:cs="Arial"/>
          <w:noProof/>
          <w:color w:val="000000"/>
        </w:rPr>
        <w:t>se</w:t>
      </w:r>
      <w:r w:rsidRPr="00595F98">
        <w:rPr>
          <w:rFonts w:ascii="Arial" w:hAnsi="Arial" w:cs="Arial"/>
          <w:noProof/>
          <w:color w:val="000000"/>
          <w:spacing w:val="26"/>
        </w:rPr>
        <w:t xml:space="preserve"> </w:t>
      </w:r>
      <w:r w:rsidRPr="00595F98">
        <w:rPr>
          <w:rFonts w:ascii="Arial" w:hAnsi="Arial" w:cs="Arial"/>
          <w:noProof/>
          <w:color w:val="000000"/>
        </w:rPr>
        <w:t>encuentre</w:t>
      </w:r>
      <w:r w:rsidRPr="00595F98">
        <w:rPr>
          <w:rFonts w:ascii="Arial" w:hAnsi="Arial" w:cs="Arial"/>
          <w:noProof/>
          <w:color w:val="000000"/>
          <w:spacing w:val="26"/>
        </w:rPr>
        <w:t xml:space="preserve"> </w:t>
      </w:r>
      <w:r w:rsidRPr="00595F98">
        <w:rPr>
          <w:rFonts w:ascii="Arial" w:hAnsi="Arial" w:cs="Arial"/>
          <w:noProof/>
          <w:color w:val="000000"/>
        </w:rPr>
        <w:t>fuera</w:t>
      </w:r>
      <w:r w:rsidRPr="00595F98">
        <w:rPr>
          <w:rFonts w:ascii="Arial" w:hAnsi="Arial" w:cs="Arial"/>
          <w:noProof/>
          <w:color w:val="000000"/>
          <w:spacing w:val="26"/>
        </w:rPr>
        <w:t xml:space="preserve"> </w:t>
      </w:r>
      <w:r w:rsidRPr="00595F98">
        <w:rPr>
          <w:rFonts w:ascii="Arial" w:hAnsi="Arial" w:cs="Arial"/>
          <w:noProof/>
          <w:color w:val="000000"/>
        </w:rPr>
        <w:t>del</w:t>
      </w:r>
      <w:r w:rsidRPr="00595F98">
        <w:rPr>
          <w:rFonts w:ascii="Arial" w:hAnsi="Arial" w:cs="Arial"/>
          <w:noProof/>
          <w:color w:val="000000"/>
          <w:spacing w:val="26"/>
        </w:rPr>
        <w:t xml:space="preserve"> </w:t>
      </w:r>
      <w:r w:rsidRPr="00595F98">
        <w:rPr>
          <w:rFonts w:ascii="Arial" w:hAnsi="Arial" w:cs="Arial"/>
          <w:noProof/>
          <w:color w:val="000000"/>
        </w:rPr>
        <w:t>territorio</w:t>
      </w:r>
      <w:r w:rsidRPr="00595F98">
        <w:rPr>
          <w:rFonts w:ascii="Arial" w:hAnsi="Arial" w:cs="Arial"/>
          <w:noProof/>
          <w:color w:val="000000"/>
          <w:spacing w:val="26"/>
        </w:rPr>
        <w:t xml:space="preserve"> </w:t>
      </w:r>
      <w:r w:rsidRPr="00595F98">
        <w:rPr>
          <w:rFonts w:ascii="Arial" w:hAnsi="Arial" w:cs="Arial"/>
          <w:noProof/>
          <w:color w:val="000000"/>
        </w:rPr>
        <w:t>peninsular</w:t>
      </w:r>
      <w:r w:rsidRPr="00595F98">
        <w:rPr>
          <w:rFonts w:ascii="Arial" w:hAnsi="Arial" w:cs="Arial"/>
          <w:noProof/>
          <w:color w:val="000000"/>
          <w:spacing w:val="26"/>
        </w:rPr>
        <w:t xml:space="preserve"> </w:t>
      </w:r>
      <w:r w:rsidRPr="00595F98">
        <w:rPr>
          <w:rFonts w:ascii="Arial" w:hAnsi="Arial" w:cs="Arial"/>
          <w:noProof/>
          <w:color w:val="000000"/>
        </w:rPr>
        <w:t>y</w:t>
      </w:r>
      <w:r w:rsidRPr="00595F98">
        <w:rPr>
          <w:rFonts w:ascii="Arial" w:hAnsi="Arial" w:cs="Arial"/>
          <w:noProof/>
          <w:color w:val="000000"/>
          <w:spacing w:val="26"/>
        </w:rPr>
        <w:t xml:space="preserve"> </w:t>
      </w:r>
      <w:r w:rsidRPr="00595F98">
        <w:rPr>
          <w:rFonts w:ascii="Arial" w:hAnsi="Arial" w:cs="Arial"/>
          <w:noProof/>
          <w:color w:val="000000"/>
        </w:rPr>
        <w:t>no</w:t>
      </w:r>
      <w:r w:rsidRPr="00595F98">
        <w:rPr>
          <w:rFonts w:ascii="Arial" w:hAnsi="Arial" w:cs="Arial"/>
          <w:noProof/>
          <w:color w:val="000000"/>
          <w:spacing w:val="26"/>
        </w:rPr>
        <w:t xml:space="preserve"> </w:t>
      </w:r>
      <w:r w:rsidRPr="00595F98">
        <w:rPr>
          <w:rFonts w:ascii="Arial" w:hAnsi="Arial" w:cs="Arial"/>
          <w:noProof/>
          <w:color w:val="000000"/>
        </w:rPr>
        <w:t>esté</w:t>
      </w:r>
      <w:del w:id="14" w:author="Autor">
        <w:r w:rsidRPr="00595F98" w:rsidDel="00D3248B">
          <w:rPr>
            <w:rFonts w:ascii="Arial" w:hAnsi="Arial" w:cs="Arial"/>
            <w:noProof/>
            <w:color w:val="000000" w:themeColor="text1"/>
          </w:rPr>
          <w:delText xml:space="preserve"> interconectado síncronamente</w:delText>
        </w:r>
      </w:del>
      <w:ins w:id="15" w:author="Autor">
        <w:r w:rsidR="3B54415B" w:rsidRPr="00595F98">
          <w:rPr>
            <w:rFonts w:ascii="Arial" w:hAnsi="Arial" w:cs="Arial"/>
            <w:noProof/>
            <w:color w:val="000000"/>
          </w:rPr>
          <w:t xml:space="preserve"> efectivamente integrado</w:t>
        </w:r>
      </w:ins>
      <w:r w:rsidRPr="00595F98">
        <w:rPr>
          <w:rFonts w:ascii="Arial" w:hAnsi="Arial" w:cs="Arial"/>
          <w:noProof/>
          <w:color w:val="000000"/>
        </w:rPr>
        <w:t xml:space="preserve"> con el Sistema Eléctrico Peninsular</w:t>
      </w:r>
      <w:ins w:id="16" w:author="Autor">
        <w:r w:rsidR="0010766A">
          <w:rPr>
            <w:rFonts w:ascii="Arial" w:hAnsi="Arial" w:cs="Arial"/>
            <w:noProof/>
            <w:color w:val="000000"/>
          </w:rPr>
          <w:t xml:space="preserve"> según lo especificado en el Artículo 3 del RD 738/2015 o normativa posterior que la sustituya</w:t>
        </w:r>
      </w:ins>
      <w:r w:rsidRPr="00595F98">
        <w:rPr>
          <w:rFonts w:ascii="Arial" w:hAnsi="Arial" w:cs="Arial"/>
          <w:noProof/>
          <w:color w:val="000000"/>
        </w:rPr>
        <w:t>:</w:t>
      </w:r>
      <w:r w:rsidRPr="00595F98">
        <w:rPr>
          <w:rFonts w:ascii="Arial" w:hAnsi="Arial" w:cs="Arial"/>
          <w:noProof/>
        </w:rPr>
        <w:t xml:space="preserve"> </w:t>
      </w:r>
    </w:p>
    <w:p w14:paraId="75996B2A"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instalaciones de la red de transporte.</w:t>
      </w:r>
      <w:r w:rsidRPr="00595F98">
        <w:rPr>
          <w:rFonts w:ascii="Arial" w:hAnsi="Arial" w:cs="Arial"/>
          <w:noProof/>
        </w:rPr>
        <w:t xml:space="preserve"> </w:t>
      </w:r>
    </w:p>
    <w:p w14:paraId="19B116E8"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subestaciones donde se vierta generación, que aún sin pertenecer a la red de transporte tengan influencia sobre esta.</w:t>
      </w:r>
      <w:r w:rsidRPr="00595F98">
        <w:rPr>
          <w:rFonts w:ascii="Arial" w:hAnsi="Arial" w:cs="Arial"/>
          <w:noProof/>
        </w:rPr>
        <w:t xml:space="preserve"> </w:t>
      </w:r>
    </w:p>
    <w:p w14:paraId="39C88472" w14:textId="736F8E2E"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Las instalaciones de </w:t>
      </w:r>
      <w:del w:id="17" w:author="Autor">
        <w:r w:rsidRPr="00595F98" w:rsidDel="00D3248B">
          <w:rPr>
            <w:rFonts w:ascii="Arial" w:hAnsi="Arial" w:cs="Arial"/>
            <w:noProof/>
            <w:color w:val="000000" w:themeColor="text1"/>
          </w:rPr>
          <w:delText>producción</w:delText>
        </w:r>
      </w:del>
      <w:ins w:id="18" w:author="Autor">
        <w:r w:rsidR="00DA6A53" w:rsidRPr="00595F98">
          <w:rPr>
            <w:rFonts w:ascii="Arial" w:hAnsi="Arial" w:cs="Arial"/>
            <w:noProof/>
            <w:color w:val="000000" w:themeColor="text1"/>
          </w:rPr>
          <w:t>generación</w:t>
        </w:r>
        <w:r w:rsidR="76A6F142" w:rsidRPr="00595F98">
          <w:rPr>
            <w:rFonts w:ascii="Arial" w:hAnsi="Arial" w:cs="Arial"/>
            <w:noProof/>
            <w:color w:val="000000" w:themeColor="text1"/>
          </w:rPr>
          <w:t xml:space="preserve"> y almacenamiento.</w:t>
        </w:r>
      </w:ins>
      <w:del w:id="19" w:author="Autor">
        <w:r w:rsidRPr="00595F98" w:rsidDel="00D3248B">
          <w:rPr>
            <w:rFonts w:ascii="Arial" w:hAnsi="Arial" w:cs="Arial"/>
            <w:noProof/>
            <w:color w:val="000000" w:themeColor="text1"/>
          </w:rPr>
          <w:delText>.</w:delText>
        </w:r>
        <w:r w:rsidRPr="00595F98" w:rsidDel="00D3248B">
          <w:rPr>
            <w:rFonts w:ascii="Arial" w:hAnsi="Arial" w:cs="Arial"/>
            <w:noProof/>
          </w:rPr>
          <w:delText xml:space="preserve"> </w:delText>
        </w:r>
      </w:del>
    </w:p>
    <w:p w14:paraId="5C8DCBCD" w14:textId="2C4CDFD2"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instalaciones de distribución o de consumidores conectados directamente a la red de transporte.</w:t>
      </w:r>
    </w:p>
    <w:p w14:paraId="46D04EC4" w14:textId="04280EF0" w:rsidR="008451A3" w:rsidRPr="00595F98" w:rsidRDefault="00D3248B" w:rsidP="00595F98">
      <w:pPr>
        <w:spacing w:line="240" w:lineRule="exact"/>
        <w:ind w:right="67" w:firstLine="340"/>
        <w:jc w:val="both"/>
        <w:rPr>
          <w:rFonts w:ascii="Arial" w:hAnsi="Arial" w:cs="Arial"/>
          <w:noProof/>
          <w:color w:val="000000"/>
        </w:rPr>
      </w:pPr>
      <w:r w:rsidRPr="00595F98">
        <w:rPr>
          <w:rFonts w:ascii="Arial" w:hAnsi="Arial" w:cs="Arial"/>
          <w:noProof/>
          <w:color w:val="000000"/>
        </w:rPr>
        <w:t>El Operador del Sistema mantendrá en todo momento actualizado un listado con las instalaciones que integran</w:t>
      </w:r>
      <w:r w:rsidR="006F2C8A" w:rsidRPr="00595F98">
        <w:rPr>
          <w:rFonts w:ascii="Arial" w:hAnsi="Arial" w:cs="Arial"/>
          <w:noProof/>
          <w:color w:val="000000"/>
        </w:rPr>
        <w:t xml:space="preserve"> </w:t>
      </w:r>
      <w:r w:rsidRPr="00595F98">
        <w:rPr>
          <w:rFonts w:ascii="Arial" w:hAnsi="Arial" w:cs="Arial"/>
          <w:noProof/>
          <w:color w:val="000000"/>
        </w:rPr>
        <w:t xml:space="preserve">cada uno de los sistemas que componen cada SENP. </w:t>
      </w:r>
    </w:p>
    <w:p w14:paraId="406A8022"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w:t>
      </w:r>
      <w:r w:rsidRPr="00595F98">
        <w:rPr>
          <w:rFonts w:ascii="Arial" w:hAnsi="Arial" w:cs="Arial"/>
          <w:noProof/>
          <w:color w:val="000000"/>
          <w:spacing w:val="144"/>
        </w:rPr>
        <w:t xml:space="preserve"> </w:t>
      </w:r>
      <w:r w:rsidRPr="00595F98">
        <w:rPr>
          <w:rFonts w:ascii="Arial" w:hAnsi="Arial" w:cs="Arial"/>
          <w:noProof/>
          <w:color w:val="000000"/>
        </w:rPr>
        <w:t>Definiciones. Se definen cuatro posibles estados de funcionamiento del sistema eléctrico:</w:t>
      </w:r>
      <w:r w:rsidRPr="00595F98">
        <w:rPr>
          <w:rFonts w:ascii="Arial" w:hAnsi="Arial" w:cs="Arial"/>
          <w:noProof/>
        </w:rPr>
        <w:t xml:space="preserve"> </w:t>
      </w:r>
    </w:p>
    <w:p w14:paraId="50C26467"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lastRenderedPageBreak/>
        <w:t>4.1</w:t>
      </w:r>
      <w:r w:rsidRPr="00595F98">
        <w:rPr>
          <w:rFonts w:ascii="Arial" w:hAnsi="Arial" w:cs="Arial"/>
          <w:noProof/>
          <w:color w:val="000000"/>
          <w:spacing w:val="142"/>
        </w:rPr>
        <w:t xml:space="preserve"> </w:t>
      </w:r>
      <w:r w:rsidRPr="00595F98">
        <w:rPr>
          <w:rFonts w:ascii="Arial" w:hAnsi="Arial" w:cs="Arial"/>
          <w:noProof/>
          <w:color w:val="000000"/>
        </w:rPr>
        <w:t>Estado</w:t>
      </w:r>
      <w:r w:rsidRPr="00595F98">
        <w:rPr>
          <w:rFonts w:ascii="Arial" w:hAnsi="Arial" w:cs="Arial"/>
          <w:noProof/>
          <w:color w:val="000000"/>
          <w:spacing w:val="-7"/>
        </w:rPr>
        <w:t xml:space="preserve"> </w:t>
      </w:r>
      <w:r w:rsidRPr="00595F98">
        <w:rPr>
          <w:rFonts w:ascii="Arial" w:hAnsi="Arial" w:cs="Arial"/>
          <w:noProof/>
          <w:color w:val="000000"/>
        </w:rPr>
        <w:t>normal.</w:t>
      </w:r>
      <w:r w:rsidRPr="00595F98">
        <w:rPr>
          <w:rFonts w:ascii="Arial" w:hAnsi="Arial" w:cs="Arial"/>
          <w:noProof/>
          <w:color w:val="000000"/>
          <w:spacing w:val="-7"/>
        </w:rPr>
        <w:t xml:space="preserve"> </w:t>
      </w:r>
      <w:r w:rsidRPr="00595F98">
        <w:rPr>
          <w:rFonts w:ascii="Arial" w:hAnsi="Arial" w:cs="Arial"/>
          <w:noProof/>
          <w:color w:val="000000"/>
        </w:rPr>
        <w:t>Situación</w:t>
      </w:r>
      <w:r w:rsidRPr="00595F98">
        <w:rPr>
          <w:rFonts w:ascii="Arial" w:hAnsi="Arial" w:cs="Arial"/>
          <w:noProof/>
          <w:color w:val="000000"/>
          <w:spacing w:val="-7"/>
        </w:rPr>
        <w:t xml:space="preserve"> </w:t>
      </w:r>
      <w:r w:rsidRPr="00595F98">
        <w:rPr>
          <w:rFonts w:ascii="Arial" w:hAnsi="Arial" w:cs="Arial"/>
          <w:noProof/>
          <w:color w:val="000000"/>
        </w:rPr>
        <w:t>en</w:t>
      </w:r>
      <w:r w:rsidRPr="00595F98">
        <w:rPr>
          <w:rFonts w:ascii="Arial" w:hAnsi="Arial" w:cs="Arial"/>
          <w:noProof/>
          <w:color w:val="000000"/>
          <w:spacing w:val="-7"/>
        </w:rPr>
        <w:t xml:space="preserve"> </w:t>
      </w:r>
      <w:r w:rsidRPr="00595F98">
        <w:rPr>
          <w:rFonts w:ascii="Arial" w:hAnsi="Arial" w:cs="Arial"/>
          <w:noProof/>
          <w:color w:val="000000"/>
        </w:rPr>
        <w:t>la</w:t>
      </w:r>
      <w:r w:rsidRPr="00595F98">
        <w:rPr>
          <w:rFonts w:ascii="Arial" w:hAnsi="Arial" w:cs="Arial"/>
          <w:noProof/>
          <w:color w:val="000000"/>
          <w:spacing w:val="-7"/>
        </w:rPr>
        <w:t xml:space="preserve"> </w:t>
      </w:r>
      <w:r w:rsidRPr="00595F98">
        <w:rPr>
          <w:rFonts w:ascii="Arial" w:hAnsi="Arial" w:cs="Arial"/>
          <w:noProof/>
          <w:color w:val="000000"/>
        </w:rPr>
        <w:t>cual</w:t>
      </w:r>
      <w:r w:rsidRPr="00595F98">
        <w:rPr>
          <w:rFonts w:ascii="Arial" w:hAnsi="Arial" w:cs="Arial"/>
          <w:noProof/>
          <w:color w:val="000000"/>
          <w:spacing w:val="-7"/>
        </w:rPr>
        <w:t xml:space="preserve"> </w:t>
      </w:r>
      <w:r w:rsidRPr="00595F98">
        <w:rPr>
          <w:rFonts w:ascii="Arial" w:hAnsi="Arial" w:cs="Arial"/>
          <w:noProof/>
          <w:color w:val="000000"/>
        </w:rPr>
        <w:t>todas</w:t>
      </w:r>
      <w:r w:rsidRPr="00595F98">
        <w:rPr>
          <w:rFonts w:ascii="Arial" w:hAnsi="Arial" w:cs="Arial"/>
          <w:noProof/>
          <w:color w:val="000000"/>
          <w:spacing w:val="-7"/>
        </w:rPr>
        <w:t xml:space="preserve"> </w:t>
      </w:r>
      <w:r w:rsidRPr="00595F98">
        <w:rPr>
          <w:rFonts w:ascii="Arial" w:hAnsi="Arial" w:cs="Arial"/>
          <w:noProof/>
          <w:color w:val="000000"/>
        </w:rPr>
        <w:t>las</w:t>
      </w:r>
      <w:r w:rsidRPr="00595F98">
        <w:rPr>
          <w:rFonts w:ascii="Arial" w:hAnsi="Arial" w:cs="Arial"/>
          <w:noProof/>
          <w:color w:val="000000"/>
          <w:spacing w:val="-7"/>
        </w:rPr>
        <w:t xml:space="preserve"> </w:t>
      </w:r>
      <w:r w:rsidRPr="00595F98">
        <w:rPr>
          <w:rFonts w:ascii="Arial" w:hAnsi="Arial" w:cs="Arial"/>
          <w:noProof/>
          <w:color w:val="000000"/>
        </w:rPr>
        <w:t>variables</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control</w:t>
      </w:r>
      <w:r w:rsidRPr="00595F98">
        <w:rPr>
          <w:rFonts w:ascii="Arial" w:hAnsi="Arial" w:cs="Arial"/>
          <w:noProof/>
          <w:color w:val="000000"/>
          <w:spacing w:val="-7"/>
        </w:rPr>
        <w:t xml:space="preserve"> </w:t>
      </w:r>
      <w:r w:rsidRPr="00595F98">
        <w:rPr>
          <w:rFonts w:ascii="Arial" w:hAnsi="Arial" w:cs="Arial"/>
          <w:noProof/>
          <w:color w:val="000000"/>
        </w:rPr>
        <w:t>que</w:t>
      </w:r>
      <w:r w:rsidRPr="00595F98">
        <w:rPr>
          <w:rFonts w:ascii="Arial" w:hAnsi="Arial" w:cs="Arial"/>
          <w:noProof/>
          <w:color w:val="000000"/>
          <w:spacing w:val="-7"/>
        </w:rPr>
        <w:t xml:space="preserve"> </w:t>
      </w:r>
      <w:r w:rsidRPr="00595F98">
        <w:rPr>
          <w:rFonts w:ascii="Arial" w:hAnsi="Arial" w:cs="Arial"/>
          <w:noProof/>
          <w:color w:val="000000"/>
        </w:rPr>
        <w:t>caracterizan el estado del sistema se encuentran dentro de los márgenes de funcionamiento normal establecidos</w:t>
      </w:r>
      <w:r w:rsidRPr="00595F98">
        <w:rPr>
          <w:rFonts w:ascii="Arial" w:hAnsi="Arial" w:cs="Arial"/>
          <w:noProof/>
          <w:color w:val="000000"/>
          <w:spacing w:val="-8"/>
        </w:rPr>
        <w:t xml:space="preserve"> </w:t>
      </w:r>
      <w:r w:rsidRPr="00595F98">
        <w:rPr>
          <w:rFonts w:ascii="Arial" w:hAnsi="Arial" w:cs="Arial"/>
          <w:noProof/>
          <w:color w:val="000000"/>
        </w:rPr>
        <w:t>en</w:t>
      </w:r>
      <w:r w:rsidRPr="00595F98">
        <w:rPr>
          <w:rFonts w:ascii="Arial" w:hAnsi="Arial" w:cs="Arial"/>
          <w:noProof/>
          <w:color w:val="000000"/>
          <w:spacing w:val="-8"/>
        </w:rPr>
        <w:t xml:space="preserve"> </w:t>
      </w:r>
      <w:r w:rsidRPr="00595F98">
        <w:rPr>
          <w:rFonts w:ascii="Arial" w:hAnsi="Arial" w:cs="Arial"/>
          <w:noProof/>
          <w:color w:val="000000"/>
        </w:rPr>
        <w:t>el</w:t>
      </w:r>
      <w:r w:rsidRPr="00595F98">
        <w:rPr>
          <w:rFonts w:ascii="Arial" w:hAnsi="Arial" w:cs="Arial"/>
          <w:noProof/>
          <w:color w:val="000000"/>
          <w:spacing w:val="-8"/>
        </w:rPr>
        <w:t xml:space="preserve"> </w:t>
      </w:r>
      <w:r w:rsidRPr="00595F98">
        <w:rPr>
          <w:rFonts w:ascii="Arial" w:hAnsi="Arial" w:cs="Arial"/>
          <w:noProof/>
          <w:color w:val="000000"/>
        </w:rPr>
        <w:t>apartado</w:t>
      </w:r>
      <w:r w:rsidRPr="00595F98">
        <w:rPr>
          <w:rFonts w:ascii="Arial" w:hAnsi="Arial" w:cs="Arial"/>
          <w:noProof/>
          <w:color w:val="000000"/>
          <w:spacing w:val="-8"/>
        </w:rPr>
        <w:t xml:space="preserve"> </w:t>
      </w:r>
      <w:r w:rsidRPr="00595F98">
        <w:rPr>
          <w:rFonts w:ascii="Arial" w:hAnsi="Arial" w:cs="Arial"/>
          <w:noProof/>
          <w:color w:val="000000"/>
        </w:rPr>
        <w:t>5.3.1</w:t>
      </w:r>
      <w:r w:rsidRPr="00595F98">
        <w:rPr>
          <w:rFonts w:ascii="Arial" w:hAnsi="Arial" w:cs="Arial"/>
          <w:noProof/>
          <w:color w:val="000000"/>
          <w:spacing w:val="-8"/>
        </w:rPr>
        <w:t xml:space="preserve"> </w:t>
      </w:r>
      <w:r w:rsidRPr="00595F98">
        <w:rPr>
          <w:rFonts w:ascii="Arial" w:hAnsi="Arial" w:cs="Arial"/>
          <w:noProof/>
          <w:color w:val="000000"/>
        </w:rPr>
        <w:t>y</w:t>
      </w:r>
      <w:r w:rsidRPr="00595F98">
        <w:rPr>
          <w:rFonts w:ascii="Arial" w:hAnsi="Arial" w:cs="Arial"/>
          <w:noProof/>
          <w:color w:val="000000"/>
          <w:spacing w:val="-8"/>
        </w:rPr>
        <w:t xml:space="preserve"> </w:t>
      </w:r>
      <w:r w:rsidRPr="00595F98">
        <w:rPr>
          <w:rFonts w:ascii="Arial" w:hAnsi="Arial" w:cs="Arial"/>
          <w:noProof/>
          <w:color w:val="000000"/>
        </w:rPr>
        <w:t>se</w:t>
      </w:r>
      <w:r w:rsidRPr="00595F98">
        <w:rPr>
          <w:rFonts w:ascii="Arial" w:hAnsi="Arial" w:cs="Arial"/>
          <w:noProof/>
          <w:color w:val="000000"/>
          <w:spacing w:val="-8"/>
        </w:rPr>
        <w:t xml:space="preserve"> </w:t>
      </w:r>
      <w:r w:rsidRPr="00595F98">
        <w:rPr>
          <w:rFonts w:ascii="Arial" w:hAnsi="Arial" w:cs="Arial"/>
          <w:noProof/>
          <w:color w:val="000000"/>
        </w:rPr>
        <w:t>cumplen</w:t>
      </w:r>
      <w:r w:rsidRPr="00595F98">
        <w:rPr>
          <w:rFonts w:ascii="Arial" w:hAnsi="Arial" w:cs="Arial"/>
          <w:noProof/>
          <w:color w:val="000000"/>
          <w:spacing w:val="-8"/>
        </w:rPr>
        <w:t xml:space="preserve"> </w:t>
      </w:r>
      <w:r w:rsidRPr="00595F98">
        <w:rPr>
          <w:rFonts w:ascii="Arial" w:hAnsi="Arial" w:cs="Arial"/>
          <w:noProof/>
          <w:color w:val="000000"/>
        </w:rPr>
        <w:t>los</w:t>
      </w:r>
      <w:r w:rsidRPr="00595F98">
        <w:rPr>
          <w:rFonts w:ascii="Arial" w:hAnsi="Arial" w:cs="Arial"/>
          <w:noProof/>
          <w:color w:val="000000"/>
          <w:spacing w:val="-8"/>
        </w:rPr>
        <w:t xml:space="preserve"> </w:t>
      </w:r>
      <w:r w:rsidRPr="00595F98">
        <w:rPr>
          <w:rFonts w:ascii="Arial" w:hAnsi="Arial" w:cs="Arial"/>
          <w:noProof/>
          <w:color w:val="000000"/>
        </w:rPr>
        <w:t>criterios</w:t>
      </w:r>
      <w:r w:rsidRPr="00595F98">
        <w:rPr>
          <w:rFonts w:ascii="Arial" w:hAnsi="Arial" w:cs="Arial"/>
          <w:noProof/>
          <w:color w:val="000000"/>
          <w:spacing w:val="-8"/>
        </w:rPr>
        <w:t xml:space="preserve"> </w:t>
      </w:r>
      <w:r w:rsidRPr="00595F98">
        <w:rPr>
          <w:rFonts w:ascii="Arial" w:hAnsi="Arial" w:cs="Arial"/>
          <w:noProof/>
          <w:color w:val="000000"/>
        </w:rPr>
        <w:t>de</w:t>
      </w:r>
      <w:r w:rsidRPr="00595F98">
        <w:rPr>
          <w:rFonts w:ascii="Arial" w:hAnsi="Arial" w:cs="Arial"/>
          <w:noProof/>
          <w:color w:val="000000"/>
          <w:spacing w:val="-8"/>
        </w:rPr>
        <w:t xml:space="preserve"> </w:t>
      </w:r>
      <w:r w:rsidRPr="00595F98">
        <w:rPr>
          <w:rFonts w:ascii="Arial" w:hAnsi="Arial" w:cs="Arial"/>
          <w:noProof/>
          <w:color w:val="000000"/>
        </w:rPr>
        <w:t>seguridad</w:t>
      </w:r>
      <w:r w:rsidRPr="00595F98">
        <w:rPr>
          <w:rFonts w:ascii="Arial" w:hAnsi="Arial" w:cs="Arial"/>
          <w:noProof/>
          <w:color w:val="000000"/>
          <w:spacing w:val="-8"/>
        </w:rPr>
        <w:t xml:space="preserve"> </w:t>
      </w:r>
      <w:r w:rsidRPr="00595F98">
        <w:rPr>
          <w:rFonts w:ascii="Arial" w:hAnsi="Arial" w:cs="Arial"/>
          <w:noProof/>
          <w:color w:val="000000"/>
        </w:rPr>
        <w:t>ante</w:t>
      </w:r>
      <w:r w:rsidRPr="00595F98">
        <w:rPr>
          <w:rFonts w:ascii="Arial" w:hAnsi="Arial" w:cs="Arial"/>
          <w:noProof/>
          <w:color w:val="000000"/>
          <w:spacing w:val="-8"/>
        </w:rPr>
        <w:t xml:space="preserve"> </w:t>
      </w:r>
      <w:r w:rsidRPr="00595F98">
        <w:rPr>
          <w:rFonts w:ascii="Arial" w:hAnsi="Arial" w:cs="Arial"/>
          <w:noProof/>
          <w:color w:val="000000"/>
        </w:rPr>
        <w:t>contingencias indicados en el apartado 5.3.2.</w:t>
      </w:r>
      <w:r w:rsidRPr="00595F98">
        <w:rPr>
          <w:rFonts w:ascii="Arial" w:hAnsi="Arial" w:cs="Arial"/>
          <w:noProof/>
        </w:rPr>
        <w:t xml:space="preserve"> </w:t>
      </w:r>
    </w:p>
    <w:p w14:paraId="4C92AB4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4.2</w:t>
      </w:r>
      <w:r w:rsidRPr="00595F98">
        <w:rPr>
          <w:rFonts w:ascii="Arial" w:hAnsi="Arial" w:cs="Arial"/>
          <w:noProof/>
          <w:color w:val="000000"/>
          <w:spacing w:val="149"/>
        </w:rPr>
        <w:t xml:space="preserve"> </w:t>
      </w:r>
      <w:r w:rsidRPr="00595F98">
        <w:rPr>
          <w:rFonts w:ascii="Arial" w:hAnsi="Arial" w:cs="Arial"/>
          <w:noProof/>
          <w:color w:val="000000"/>
        </w:rPr>
        <w:t>Estado</w:t>
      </w:r>
      <w:r w:rsidRPr="00595F98">
        <w:rPr>
          <w:rFonts w:ascii="Arial" w:hAnsi="Arial" w:cs="Arial"/>
          <w:noProof/>
          <w:color w:val="000000"/>
          <w:spacing w:val="38"/>
        </w:rPr>
        <w:t xml:space="preserve"> </w:t>
      </w:r>
      <w:r w:rsidRPr="00595F98">
        <w:rPr>
          <w:rFonts w:ascii="Arial" w:hAnsi="Arial" w:cs="Arial"/>
          <w:noProof/>
          <w:color w:val="000000"/>
        </w:rPr>
        <w:t>de</w:t>
      </w:r>
      <w:r w:rsidRPr="00595F98">
        <w:rPr>
          <w:rFonts w:ascii="Arial" w:hAnsi="Arial" w:cs="Arial"/>
          <w:noProof/>
          <w:color w:val="000000"/>
          <w:spacing w:val="38"/>
        </w:rPr>
        <w:t xml:space="preserve"> </w:t>
      </w:r>
      <w:r w:rsidRPr="00595F98">
        <w:rPr>
          <w:rFonts w:ascii="Arial" w:hAnsi="Arial" w:cs="Arial"/>
          <w:noProof/>
          <w:color w:val="000000"/>
        </w:rPr>
        <w:t>alerta.</w:t>
      </w:r>
      <w:r w:rsidRPr="00595F98">
        <w:rPr>
          <w:rFonts w:ascii="Arial" w:hAnsi="Arial" w:cs="Arial"/>
          <w:noProof/>
          <w:color w:val="000000"/>
          <w:spacing w:val="38"/>
        </w:rPr>
        <w:t xml:space="preserve"> </w:t>
      </w:r>
      <w:r w:rsidRPr="00595F98">
        <w:rPr>
          <w:rFonts w:ascii="Arial" w:hAnsi="Arial" w:cs="Arial"/>
          <w:noProof/>
          <w:color w:val="000000"/>
        </w:rPr>
        <w:t>Situación</w:t>
      </w:r>
      <w:r w:rsidRPr="00595F98">
        <w:rPr>
          <w:rFonts w:ascii="Arial" w:hAnsi="Arial" w:cs="Arial"/>
          <w:noProof/>
          <w:color w:val="000000"/>
          <w:spacing w:val="38"/>
        </w:rPr>
        <w:t xml:space="preserve"> </w:t>
      </w:r>
      <w:r w:rsidRPr="00595F98">
        <w:rPr>
          <w:rFonts w:ascii="Arial" w:hAnsi="Arial" w:cs="Arial"/>
          <w:noProof/>
          <w:color w:val="000000"/>
        </w:rPr>
        <w:t>en</w:t>
      </w:r>
      <w:r w:rsidRPr="00595F98">
        <w:rPr>
          <w:rFonts w:ascii="Arial" w:hAnsi="Arial" w:cs="Arial"/>
          <w:noProof/>
          <w:color w:val="000000"/>
          <w:spacing w:val="38"/>
        </w:rPr>
        <w:t xml:space="preserve"> </w:t>
      </w:r>
      <w:r w:rsidRPr="00595F98">
        <w:rPr>
          <w:rFonts w:ascii="Arial" w:hAnsi="Arial" w:cs="Arial"/>
          <w:noProof/>
          <w:color w:val="000000"/>
        </w:rPr>
        <w:t>la</w:t>
      </w:r>
      <w:r w:rsidRPr="00595F98">
        <w:rPr>
          <w:rFonts w:ascii="Arial" w:hAnsi="Arial" w:cs="Arial"/>
          <w:noProof/>
          <w:color w:val="000000"/>
          <w:spacing w:val="38"/>
        </w:rPr>
        <w:t xml:space="preserve"> </w:t>
      </w:r>
      <w:r w:rsidRPr="00595F98">
        <w:rPr>
          <w:rFonts w:ascii="Arial" w:hAnsi="Arial" w:cs="Arial"/>
          <w:noProof/>
          <w:color w:val="000000"/>
        </w:rPr>
        <w:t>cual</w:t>
      </w:r>
      <w:r w:rsidRPr="00595F98">
        <w:rPr>
          <w:rFonts w:ascii="Arial" w:hAnsi="Arial" w:cs="Arial"/>
          <w:noProof/>
          <w:color w:val="000000"/>
          <w:spacing w:val="38"/>
        </w:rPr>
        <w:t xml:space="preserve"> </w:t>
      </w:r>
      <w:r w:rsidRPr="00595F98">
        <w:rPr>
          <w:rFonts w:ascii="Arial" w:hAnsi="Arial" w:cs="Arial"/>
          <w:noProof/>
          <w:color w:val="000000"/>
        </w:rPr>
        <w:t>todas</w:t>
      </w:r>
      <w:r w:rsidRPr="00595F98">
        <w:rPr>
          <w:rFonts w:ascii="Arial" w:hAnsi="Arial" w:cs="Arial"/>
          <w:noProof/>
          <w:color w:val="000000"/>
          <w:spacing w:val="38"/>
        </w:rPr>
        <w:t xml:space="preserve"> </w:t>
      </w:r>
      <w:r w:rsidRPr="00595F98">
        <w:rPr>
          <w:rFonts w:ascii="Arial" w:hAnsi="Arial" w:cs="Arial"/>
          <w:noProof/>
          <w:color w:val="000000"/>
        </w:rPr>
        <w:t>las</w:t>
      </w:r>
      <w:r w:rsidRPr="00595F98">
        <w:rPr>
          <w:rFonts w:ascii="Arial" w:hAnsi="Arial" w:cs="Arial"/>
          <w:noProof/>
          <w:color w:val="000000"/>
          <w:spacing w:val="38"/>
        </w:rPr>
        <w:t xml:space="preserve"> </w:t>
      </w:r>
      <w:r w:rsidRPr="00595F98">
        <w:rPr>
          <w:rFonts w:ascii="Arial" w:hAnsi="Arial" w:cs="Arial"/>
          <w:noProof/>
          <w:color w:val="000000"/>
        </w:rPr>
        <w:t>variables</w:t>
      </w:r>
      <w:r w:rsidRPr="00595F98">
        <w:rPr>
          <w:rFonts w:ascii="Arial" w:hAnsi="Arial" w:cs="Arial"/>
          <w:noProof/>
          <w:color w:val="000000"/>
          <w:spacing w:val="38"/>
        </w:rPr>
        <w:t xml:space="preserve"> </w:t>
      </w:r>
      <w:r w:rsidRPr="00595F98">
        <w:rPr>
          <w:rFonts w:ascii="Arial" w:hAnsi="Arial" w:cs="Arial"/>
          <w:noProof/>
          <w:color w:val="000000"/>
        </w:rPr>
        <w:t>de</w:t>
      </w:r>
      <w:r w:rsidRPr="00595F98">
        <w:rPr>
          <w:rFonts w:ascii="Arial" w:hAnsi="Arial" w:cs="Arial"/>
          <w:noProof/>
          <w:color w:val="000000"/>
          <w:spacing w:val="38"/>
        </w:rPr>
        <w:t xml:space="preserve"> </w:t>
      </w:r>
      <w:r w:rsidRPr="00595F98">
        <w:rPr>
          <w:rFonts w:ascii="Arial" w:hAnsi="Arial" w:cs="Arial"/>
          <w:noProof/>
          <w:color w:val="000000"/>
        </w:rPr>
        <w:t>control</w:t>
      </w:r>
      <w:r w:rsidRPr="00595F98">
        <w:rPr>
          <w:rFonts w:ascii="Arial" w:hAnsi="Arial" w:cs="Arial"/>
          <w:noProof/>
          <w:color w:val="000000"/>
          <w:spacing w:val="38"/>
        </w:rPr>
        <w:t xml:space="preserve"> </w:t>
      </w:r>
      <w:r w:rsidRPr="00595F98">
        <w:rPr>
          <w:rFonts w:ascii="Arial" w:hAnsi="Arial" w:cs="Arial"/>
          <w:noProof/>
          <w:color w:val="000000"/>
        </w:rPr>
        <w:t>que caracterizan</w:t>
      </w:r>
      <w:r w:rsidRPr="00595F98">
        <w:rPr>
          <w:rFonts w:ascii="Arial" w:hAnsi="Arial" w:cs="Arial"/>
          <w:noProof/>
          <w:color w:val="000000"/>
          <w:spacing w:val="-9"/>
        </w:rPr>
        <w:t xml:space="preserve"> </w:t>
      </w:r>
      <w:r w:rsidRPr="00595F98">
        <w:rPr>
          <w:rFonts w:ascii="Arial" w:hAnsi="Arial" w:cs="Arial"/>
          <w:noProof/>
          <w:color w:val="000000"/>
        </w:rPr>
        <w:t>el</w:t>
      </w:r>
      <w:r w:rsidRPr="00595F98">
        <w:rPr>
          <w:rFonts w:ascii="Arial" w:hAnsi="Arial" w:cs="Arial"/>
          <w:noProof/>
          <w:color w:val="000000"/>
          <w:spacing w:val="-9"/>
        </w:rPr>
        <w:t xml:space="preserve"> </w:t>
      </w:r>
      <w:r w:rsidRPr="00595F98">
        <w:rPr>
          <w:rFonts w:ascii="Arial" w:hAnsi="Arial" w:cs="Arial"/>
          <w:noProof/>
          <w:color w:val="000000"/>
        </w:rPr>
        <w:t>estado</w:t>
      </w:r>
      <w:r w:rsidRPr="00595F98">
        <w:rPr>
          <w:rFonts w:ascii="Arial" w:hAnsi="Arial" w:cs="Arial"/>
          <w:noProof/>
          <w:color w:val="000000"/>
          <w:spacing w:val="-9"/>
        </w:rPr>
        <w:t xml:space="preserve"> </w:t>
      </w:r>
      <w:r w:rsidRPr="00595F98">
        <w:rPr>
          <w:rFonts w:ascii="Arial" w:hAnsi="Arial" w:cs="Arial"/>
          <w:noProof/>
          <w:color w:val="000000"/>
        </w:rPr>
        <w:t>del</w:t>
      </w:r>
      <w:r w:rsidRPr="00595F98">
        <w:rPr>
          <w:rFonts w:ascii="Arial" w:hAnsi="Arial" w:cs="Arial"/>
          <w:noProof/>
          <w:color w:val="000000"/>
          <w:spacing w:val="-9"/>
        </w:rPr>
        <w:t xml:space="preserve"> </w:t>
      </w:r>
      <w:r w:rsidRPr="00595F98">
        <w:rPr>
          <w:rFonts w:ascii="Arial" w:hAnsi="Arial" w:cs="Arial"/>
          <w:noProof/>
          <w:color w:val="000000"/>
        </w:rPr>
        <w:t>sistema</w:t>
      </w:r>
      <w:r w:rsidRPr="00595F98">
        <w:rPr>
          <w:rFonts w:ascii="Arial" w:hAnsi="Arial" w:cs="Arial"/>
          <w:noProof/>
          <w:color w:val="000000"/>
          <w:spacing w:val="-9"/>
        </w:rPr>
        <w:t xml:space="preserve"> </w:t>
      </w:r>
      <w:r w:rsidRPr="00595F98">
        <w:rPr>
          <w:rFonts w:ascii="Arial" w:hAnsi="Arial" w:cs="Arial"/>
          <w:noProof/>
          <w:color w:val="000000"/>
        </w:rPr>
        <w:t>se</w:t>
      </w:r>
      <w:r w:rsidRPr="00595F98">
        <w:rPr>
          <w:rFonts w:ascii="Arial" w:hAnsi="Arial" w:cs="Arial"/>
          <w:noProof/>
          <w:color w:val="000000"/>
          <w:spacing w:val="-9"/>
        </w:rPr>
        <w:t xml:space="preserve"> </w:t>
      </w:r>
      <w:r w:rsidRPr="00595F98">
        <w:rPr>
          <w:rFonts w:ascii="Arial" w:hAnsi="Arial" w:cs="Arial"/>
          <w:noProof/>
          <w:color w:val="000000"/>
        </w:rPr>
        <w:t>encuentran</w:t>
      </w:r>
      <w:r w:rsidRPr="00595F98">
        <w:rPr>
          <w:rFonts w:ascii="Arial" w:hAnsi="Arial" w:cs="Arial"/>
          <w:noProof/>
          <w:color w:val="000000"/>
          <w:spacing w:val="-9"/>
        </w:rPr>
        <w:t xml:space="preserve"> </w:t>
      </w:r>
      <w:r w:rsidRPr="00595F98">
        <w:rPr>
          <w:rFonts w:ascii="Arial" w:hAnsi="Arial" w:cs="Arial"/>
          <w:noProof/>
          <w:color w:val="000000"/>
        </w:rPr>
        <w:t>dentro</w:t>
      </w:r>
      <w:r w:rsidRPr="00595F98">
        <w:rPr>
          <w:rFonts w:ascii="Arial" w:hAnsi="Arial" w:cs="Arial"/>
          <w:noProof/>
          <w:color w:val="000000"/>
          <w:spacing w:val="-9"/>
        </w:rPr>
        <w:t xml:space="preserve"> </w:t>
      </w:r>
      <w:r w:rsidRPr="00595F98">
        <w:rPr>
          <w:rFonts w:ascii="Arial" w:hAnsi="Arial" w:cs="Arial"/>
          <w:noProof/>
          <w:color w:val="000000"/>
        </w:rPr>
        <w:t>de</w:t>
      </w:r>
      <w:r w:rsidRPr="00595F98">
        <w:rPr>
          <w:rFonts w:ascii="Arial" w:hAnsi="Arial" w:cs="Arial"/>
          <w:noProof/>
          <w:color w:val="000000"/>
          <w:spacing w:val="-9"/>
        </w:rPr>
        <w:t xml:space="preserve"> </w:t>
      </w:r>
      <w:r w:rsidRPr="00595F98">
        <w:rPr>
          <w:rFonts w:ascii="Arial" w:hAnsi="Arial" w:cs="Arial"/>
          <w:noProof/>
          <w:color w:val="000000"/>
        </w:rPr>
        <w:t>los</w:t>
      </w:r>
      <w:r w:rsidRPr="00595F98">
        <w:rPr>
          <w:rFonts w:ascii="Arial" w:hAnsi="Arial" w:cs="Arial"/>
          <w:noProof/>
          <w:color w:val="000000"/>
          <w:spacing w:val="-9"/>
        </w:rPr>
        <w:t xml:space="preserve"> </w:t>
      </w:r>
      <w:r w:rsidRPr="00595F98">
        <w:rPr>
          <w:rFonts w:ascii="Arial" w:hAnsi="Arial" w:cs="Arial"/>
          <w:noProof/>
          <w:color w:val="000000"/>
        </w:rPr>
        <w:t>márgenes</w:t>
      </w:r>
      <w:r w:rsidRPr="00595F98">
        <w:rPr>
          <w:rFonts w:ascii="Arial" w:hAnsi="Arial" w:cs="Arial"/>
          <w:noProof/>
          <w:color w:val="000000"/>
          <w:spacing w:val="-9"/>
        </w:rPr>
        <w:t xml:space="preserve"> </w:t>
      </w:r>
      <w:r w:rsidRPr="00595F98">
        <w:rPr>
          <w:rFonts w:ascii="Arial" w:hAnsi="Arial" w:cs="Arial"/>
          <w:noProof/>
          <w:color w:val="000000"/>
        </w:rPr>
        <w:t>de</w:t>
      </w:r>
      <w:r w:rsidRPr="00595F98">
        <w:rPr>
          <w:rFonts w:ascii="Arial" w:hAnsi="Arial" w:cs="Arial"/>
          <w:noProof/>
          <w:color w:val="000000"/>
          <w:spacing w:val="-9"/>
        </w:rPr>
        <w:t xml:space="preserve"> </w:t>
      </w:r>
      <w:r w:rsidRPr="00595F98">
        <w:rPr>
          <w:rFonts w:ascii="Arial" w:hAnsi="Arial" w:cs="Arial"/>
          <w:noProof/>
          <w:color w:val="000000"/>
        </w:rPr>
        <w:t>funcionamiento normal establecidos en el apartado 5.3.1, pero no se cumplen los criterios de seguridad ante contingencias indicados en el apartado 5.3.2.</w:t>
      </w:r>
      <w:r w:rsidRPr="00595F98">
        <w:rPr>
          <w:rFonts w:ascii="Arial" w:hAnsi="Arial" w:cs="Arial"/>
          <w:noProof/>
        </w:rPr>
        <w:t xml:space="preserve"> </w:t>
      </w:r>
    </w:p>
    <w:p w14:paraId="31C14677" w14:textId="139D0C4D"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4.3</w:t>
      </w:r>
      <w:r w:rsidRPr="00595F98">
        <w:rPr>
          <w:rFonts w:ascii="Arial" w:hAnsi="Arial" w:cs="Arial"/>
          <w:noProof/>
          <w:color w:val="000000"/>
          <w:spacing w:val="144"/>
        </w:rPr>
        <w:t xml:space="preserve"> </w:t>
      </w:r>
      <w:r w:rsidRPr="00595F98">
        <w:rPr>
          <w:rFonts w:ascii="Arial" w:hAnsi="Arial" w:cs="Arial"/>
          <w:noProof/>
          <w:color w:val="000000"/>
        </w:rPr>
        <w:t>Estado de emergencia. Situación en la que una o más variables de control del sistema presentan valores fuera de los márgenes de funcionamiento normal.</w:t>
      </w:r>
      <w:r w:rsidRPr="00595F98">
        <w:rPr>
          <w:rFonts w:ascii="Arial" w:hAnsi="Arial" w:cs="Arial"/>
          <w:noProof/>
        </w:rPr>
        <w:t xml:space="preserve"> </w:t>
      </w:r>
      <w:r w:rsidRPr="00595F98">
        <w:rPr>
          <w:rFonts w:ascii="Arial" w:hAnsi="Arial" w:cs="Arial"/>
          <w:noProof/>
          <w:color w:val="000000"/>
        </w:rPr>
        <w:t>Se incluyen en este estado aquellos casos en los que se registra alguna interrupción del suministro eléctrico de carácter local</w:t>
      </w:r>
      <w:ins w:id="20" w:author="Autor">
        <w:r w:rsidR="00277B1B" w:rsidRPr="00595F98">
          <w:rPr>
            <w:rFonts w:ascii="Arial" w:hAnsi="Arial" w:cs="Arial"/>
            <w:noProof/>
            <w:color w:val="000000"/>
          </w:rPr>
          <w:t>, limitado a 2 subestaciones de la RdT</w:t>
        </w:r>
      </w:ins>
      <w:r w:rsidRPr="00595F98">
        <w:rPr>
          <w:rFonts w:ascii="Arial" w:hAnsi="Arial" w:cs="Arial"/>
          <w:noProof/>
          <w:color w:val="000000"/>
        </w:rPr>
        <w:t>.</w:t>
      </w:r>
      <w:r w:rsidRPr="00595F98">
        <w:rPr>
          <w:rFonts w:ascii="Arial" w:hAnsi="Arial" w:cs="Arial"/>
          <w:noProof/>
        </w:rPr>
        <w:t xml:space="preserve"> </w:t>
      </w:r>
    </w:p>
    <w:p w14:paraId="5EB9193F" w14:textId="18D75ADF"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4.4</w:t>
      </w:r>
      <w:r w:rsidRPr="00595F98">
        <w:rPr>
          <w:rFonts w:ascii="Arial" w:hAnsi="Arial" w:cs="Arial"/>
          <w:noProof/>
          <w:color w:val="000000"/>
          <w:spacing w:val="143"/>
        </w:rPr>
        <w:t xml:space="preserve"> </w:t>
      </w:r>
      <w:r w:rsidRPr="00595F98">
        <w:rPr>
          <w:rFonts w:ascii="Arial" w:hAnsi="Arial" w:cs="Arial"/>
          <w:noProof/>
          <w:color w:val="000000"/>
        </w:rPr>
        <w:t>Estado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reposición.</w:t>
      </w:r>
      <w:r w:rsidRPr="00595F98">
        <w:rPr>
          <w:rFonts w:ascii="Arial" w:hAnsi="Arial" w:cs="Arial"/>
          <w:noProof/>
          <w:color w:val="000000"/>
          <w:spacing w:val="-5"/>
        </w:rPr>
        <w:t xml:space="preserve"> </w:t>
      </w:r>
      <w:r w:rsidRPr="00595F98">
        <w:rPr>
          <w:rFonts w:ascii="Arial" w:hAnsi="Arial" w:cs="Arial"/>
          <w:noProof/>
          <w:color w:val="000000"/>
        </w:rPr>
        <w:t>Situación</w:t>
      </w:r>
      <w:r w:rsidRPr="00595F98">
        <w:rPr>
          <w:rFonts w:ascii="Arial" w:hAnsi="Arial" w:cs="Arial"/>
          <w:noProof/>
          <w:color w:val="000000"/>
          <w:spacing w:val="-5"/>
        </w:rPr>
        <w:t xml:space="preserve"> </w:t>
      </w:r>
      <w:r w:rsidRPr="00595F98">
        <w:rPr>
          <w:rFonts w:ascii="Arial" w:hAnsi="Arial" w:cs="Arial"/>
          <w:noProof/>
          <w:color w:val="000000"/>
        </w:rPr>
        <w:t>caracterizada</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pérdida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suministro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una zona</w:t>
      </w:r>
      <w:r w:rsidRPr="00595F98">
        <w:rPr>
          <w:rFonts w:ascii="Arial" w:hAnsi="Arial" w:cs="Arial"/>
          <w:noProof/>
          <w:color w:val="000000"/>
          <w:spacing w:val="-4"/>
        </w:rPr>
        <w:t xml:space="preserve"> </w:t>
      </w:r>
      <w:r w:rsidRPr="00595F98">
        <w:rPr>
          <w:rFonts w:ascii="Arial" w:hAnsi="Arial" w:cs="Arial"/>
          <w:noProof/>
          <w:color w:val="000000"/>
        </w:rPr>
        <w:t>eléctrica</w:t>
      </w:r>
      <w:r w:rsidRPr="00595F98">
        <w:rPr>
          <w:rFonts w:ascii="Arial" w:hAnsi="Arial" w:cs="Arial"/>
          <w:noProof/>
          <w:color w:val="000000"/>
          <w:spacing w:val="-4"/>
        </w:rPr>
        <w:t xml:space="preserve"> </w:t>
      </w:r>
      <w:r w:rsidRPr="00595F98">
        <w:rPr>
          <w:rFonts w:ascii="Arial" w:hAnsi="Arial" w:cs="Arial"/>
          <w:noProof/>
          <w:color w:val="000000"/>
        </w:rPr>
        <w:t>(cero</w:t>
      </w:r>
      <w:r w:rsidRPr="00595F98">
        <w:rPr>
          <w:rFonts w:ascii="Arial" w:hAnsi="Arial" w:cs="Arial"/>
          <w:noProof/>
          <w:color w:val="000000"/>
          <w:spacing w:val="-5"/>
        </w:rPr>
        <w:t xml:space="preserve"> </w:t>
      </w:r>
      <w:r w:rsidRPr="00595F98">
        <w:rPr>
          <w:rFonts w:ascii="Arial" w:hAnsi="Arial" w:cs="Arial"/>
          <w:noProof/>
          <w:color w:val="000000"/>
        </w:rPr>
        <w:t>zonal</w:t>
      </w:r>
      <w:ins w:id="21" w:author="Autor">
        <w:r w:rsidR="5F79EDB3" w:rsidRPr="00595F98">
          <w:rPr>
            <w:rFonts w:ascii="Arial" w:hAnsi="Arial" w:cs="Arial"/>
            <w:noProof/>
            <w:color w:val="000000"/>
          </w:rPr>
          <w:t>, considerado como 3 o más subestaciones</w:t>
        </w:r>
      </w:ins>
      <w:r w:rsidRPr="00595F98">
        <w:rPr>
          <w:rFonts w:ascii="Arial" w:hAnsi="Arial" w:cs="Arial"/>
          <w:noProof/>
          <w:color w:val="000000"/>
        </w:rPr>
        <w:t>)</w:t>
      </w:r>
      <w:r w:rsidRPr="00595F98">
        <w:rPr>
          <w:rFonts w:ascii="Arial" w:hAnsi="Arial" w:cs="Arial"/>
          <w:noProof/>
          <w:color w:val="000000"/>
          <w:spacing w:val="-4"/>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totalidad</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alguno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sistemas</w:t>
      </w:r>
      <w:r w:rsidRPr="00595F98">
        <w:rPr>
          <w:rFonts w:ascii="Arial" w:hAnsi="Arial" w:cs="Arial"/>
          <w:noProof/>
          <w:color w:val="000000"/>
          <w:spacing w:val="-5"/>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componen</w:t>
      </w:r>
      <w:r w:rsidRPr="00595F98">
        <w:rPr>
          <w:rFonts w:ascii="Arial" w:hAnsi="Arial" w:cs="Arial"/>
          <w:noProof/>
          <w:color w:val="000000"/>
          <w:spacing w:val="-4"/>
        </w:rPr>
        <w:t xml:space="preserve"> </w:t>
      </w:r>
      <w:r w:rsidRPr="00595F98">
        <w:rPr>
          <w:rFonts w:ascii="Arial" w:hAnsi="Arial" w:cs="Arial"/>
          <w:noProof/>
          <w:color w:val="000000"/>
        </w:rPr>
        <w:t>cada uno de los SEN</w:t>
      </w:r>
      <w:r w:rsidRPr="00595F98">
        <w:rPr>
          <w:rFonts w:ascii="Arial" w:hAnsi="Arial" w:cs="Arial"/>
          <w:noProof/>
          <w:color w:val="000000"/>
          <w:spacing w:val="-3"/>
        </w:rPr>
        <w:t>P</w:t>
      </w:r>
      <w:r w:rsidRPr="00595F98">
        <w:rPr>
          <w:rFonts w:ascii="Arial" w:hAnsi="Arial" w:cs="Arial"/>
          <w:noProof/>
          <w:color w:val="000000"/>
        </w:rPr>
        <w:t xml:space="preserve"> (cero total), y en la que el principal objetivo es la reposición ordenada, segura y rápida del servicio.</w:t>
      </w:r>
      <w:r w:rsidRPr="00595F98">
        <w:rPr>
          <w:rFonts w:ascii="Arial" w:hAnsi="Arial" w:cs="Arial"/>
          <w:noProof/>
        </w:rPr>
        <w:t xml:space="preserve"> </w:t>
      </w:r>
    </w:p>
    <w:p w14:paraId="7E0A73CE" w14:textId="77777777" w:rsidR="008451A3" w:rsidRPr="00595F98" w:rsidRDefault="00D3248B" w:rsidP="00595F98">
      <w:pPr>
        <w:spacing w:line="240" w:lineRule="exact"/>
        <w:ind w:right="67" w:firstLine="340"/>
        <w:jc w:val="both"/>
        <w:rPr>
          <w:del w:id="22" w:author="Autor"/>
          <w:rFonts w:ascii="Arial" w:hAnsi="Arial" w:cs="Arial"/>
          <w:noProof/>
        </w:rPr>
      </w:pPr>
      <w:del w:id="23" w:author="Autor">
        <w:r w:rsidRPr="00595F98" w:rsidDel="00D3248B">
          <w:rPr>
            <w:rFonts w:ascii="Arial" w:hAnsi="Arial" w:cs="Arial"/>
            <w:noProof/>
            <w:color w:val="000000" w:themeColor="text1"/>
          </w:rPr>
          <w:delText>Adicionalmente se definen las instalaciones de producción de categoría A, e instalaciones de producción de categoría B, como aquellas definidas en el artículo 2 del Real Decreto 738/2015, de 31 de julio.</w:delText>
        </w:r>
        <w:r w:rsidRPr="00595F98" w:rsidDel="00D3248B">
          <w:rPr>
            <w:rFonts w:ascii="Arial" w:hAnsi="Arial" w:cs="Arial"/>
            <w:noProof/>
          </w:rPr>
          <w:delText xml:space="preserve"> </w:delText>
        </w:r>
      </w:del>
    </w:p>
    <w:p w14:paraId="7209919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w:t>
      </w:r>
      <w:r w:rsidRPr="00595F98">
        <w:rPr>
          <w:rFonts w:ascii="Arial" w:hAnsi="Arial" w:cs="Arial"/>
          <w:noProof/>
          <w:color w:val="000000"/>
          <w:spacing w:val="146"/>
        </w:rPr>
        <w:t xml:space="preserve"> </w:t>
      </w:r>
      <w:r w:rsidRPr="00595F98">
        <w:rPr>
          <w:rFonts w:ascii="Arial" w:hAnsi="Arial" w:cs="Arial"/>
          <w:noProof/>
          <w:color w:val="000000"/>
        </w:rPr>
        <w:t>Criterios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seguridad</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funcionamiento</w:t>
      </w:r>
      <w:r w:rsidRPr="00595F98">
        <w:rPr>
          <w:rFonts w:ascii="Arial" w:hAnsi="Arial" w:cs="Arial"/>
          <w:noProof/>
          <w:color w:val="000000"/>
          <w:spacing w:val="20"/>
        </w:rPr>
        <w:t xml:space="preserve"> </w:t>
      </w:r>
      <w:r w:rsidRPr="00595F98">
        <w:rPr>
          <w:rFonts w:ascii="Arial" w:hAnsi="Arial" w:cs="Arial"/>
          <w:noProof/>
          <w:color w:val="000000"/>
        </w:rPr>
        <w:t>para</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operación</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sistemas eléctricos no peninsulares.</w:t>
      </w:r>
      <w:r w:rsidRPr="00595F98">
        <w:rPr>
          <w:rFonts w:ascii="Arial" w:hAnsi="Arial" w:cs="Arial"/>
          <w:noProof/>
        </w:rPr>
        <w:t xml:space="preserve"> </w:t>
      </w:r>
    </w:p>
    <w:p w14:paraId="7422E2C2"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5.1</w:t>
      </w:r>
      <w:r w:rsidRPr="00595F98">
        <w:rPr>
          <w:rFonts w:ascii="Arial" w:hAnsi="Arial" w:cs="Arial"/>
          <w:noProof/>
          <w:color w:val="000000"/>
          <w:spacing w:val="147"/>
        </w:rPr>
        <w:t xml:space="preserve"> </w:t>
      </w:r>
      <w:r w:rsidRPr="00595F98">
        <w:rPr>
          <w:rFonts w:ascii="Arial" w:hAnsi="Arial" w:cs="Arial"/>
          <w:noProof/>
          <w:color w:val="000000"/>
          <w:spacing w:val="-12"/>
        </w:rPr>
        <w:t>V</w:t>
      </w:r>
      <w:r w:rsidRPr="00595F98">
        <w:rPr>
          <w:rFonts w:ascii="Arial" w:hAnsi="Arial" w:cs="Arial"/>
          <w:noProof/>
          <w:color w:val="000000"/>
        </w:rPr>
        <w:t>ariables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control</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seguridad</w:t>
      </w:r>
      <w:r w:rsidRPr="00595F98">
        <w:rPr>
          <w:rFonts w:ascii="Arial" w:hAnsi="Arial" w:cs="Arial"/>
          <w:noProof/>
          <w:color w:val="000000"/>
          <w:spacing w:val="20"/>
        </w:rPr>
        <w:t xml:space="preserve"> </w:t>
      </w:r>
      <w:r w:rsidRPr="00595F98">
        <w:rPr>
          <w:rFonts w:ascii="Arial" w:hAnsi="Arial" w:cs="Arial"/>
          <w:noProof/>
          <w:color w:val="000000"/>
        </w:rPr>
        <w:t>del</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eléctrico.</w:t>
      </w:r>
      <w:r w:rsidRPr="00595F98">
        <w:rPr>
          <w:rFonts w:ascii="Arial" w:hAnsi="Arial" w:cs="Arial"/>
          <w:noProof/>
          <w:color w:val="000000"/>
          <w:spacing w:val="20"/>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variables</w:t>
      </w:r>
      <w:r w:rsidRPr="00595F98">
        <w:rPr>
          <w:rFonts w:ascii="Arial" w:hAnsi="Arial" w:cs="Arial"/>
          <w:noProof/>
          <w:color w:val="000000"/>
          <w:spacing w:val="20"/>
        </w:rPr>
        <w:t xml:space="preserve"> </w:t>
      </w:r>
      <w:r w:rsidRPr="00595F98">
        <w:rPr>
          <w:rFonts w:ascii="Arial" w:hAnsi="Arial" w:cs="Arial"/>
          <w:noProof/>
          <w:color w:val="000000"/>
        </w:rPr>
        <w:t>que permiten supervisar el estado del sistema eléctrico son:</w:t>
      </w:r>
      <w:r w:rsidRPr="00595F98">
        <w:rPr>
          <w:rFonts w:ascii="Arial" w:hAnsi="Arial" w:cs="Arial"/>
          <w:noProof/>
        </w:rPr>
        <w:t xml:space="preserve"> </w:t>
      </w:r>
    </w:p>
    <w:p w14:paraId="79622063"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frecuencia.</w:t>
      </w:r>
      <w:r w:rsidRPr="00595F98">
        <w:rPr>
          <w:rFonts w:ascii="Arial" w:hAnsi="Arial" w:cs="Arial"/>
          <w:noProof/>
        </w:rPr>
        <w:t xml:space="preserve"> </w:t>
      </w:r>
    </w:p>
    <w:p w14:paraId="3F5EFB66" w14:textId="77777777" w:rsidR="00F756A1" w:rsidRPr="00595F98" w:rsidRDefault="00D3248B" w:rsidP="00595F98">
      <w:pPr>
        <w:spacing w:line="240" w:lineRule="exact"/>
        <w:ind w:right="67" w:firstLine="340"/>
        <w:jc w:val="both"/>
        <w:rPr>
          <w:ins w:id="24" w:author="Auto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tensiones en los nudos de la red de transporte.</w:t>
      </w:r>
      <w:r w:rsidRPr="00595F98">
        <w:rPr>
          <w:rFonts w:ascii="Arial" w:hAnsi="Arial" w:cs="Arial"/>
          <w:noProof/>
        </w:rPr>
        <w:t xml:space="preserve"> </w:t>
      </w:r>
    </w:p>
    <w:p w14:paraId="4481762B"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5"/>
        </w:rPr>
        <w:t xml:space="preserve"> </w:t>
      </w:r>
      <w:r w:rsidRPr="00595F98">
        <w:rPr>
          <w:rFonts w:ascii="Arial" w:hAnsi="Arial" w:cs="Arial"/>
          <w:noProof/>
          <w:color w:val="000000"/>
        </w:rPr>
        <w:t>Los niveles de carga en los diferentes elementos de la red de transporte (líneas, transformadores y aparamenta asociada).</w:t>
      </w:r>
      <w:r w:rsidRPr="00595F98">
        <w:rPr>
          <w:rFonts w:ascii="Arial" w:hAnsi="Arial" w:cs="Arial"/>
          <w:noProof/>
        </w:rPr>
        <w:t xml:space="preserve"> </w:t>
      </w:r>
    </w:p>
    <w:p w14:paraId="359F215E"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Las reservas de regulación disponibles </w:t>
      </w:r>
      <w:del w:id="25" w:author="Autor">
        <w:r w:rsidRPr="00595F98" w:rsidDel="00D3248B">
          <w:rPr>
            <w:rFonts w:ascii="Arial" w:hAnsi="Arial" w:cs="Arial"/>
            <w:noProof/>
            <w:color w:val="000000" w:themeColor="text1"/>
          </w:rPr>
          <w:delText>(potencia activa y reactiva)</w:delText>
        </w:r>
      </w:del>
      <w:r w:rsidRPr="00595F98">
        <w:rPr>
          <w:rFonts w:ascii="Arial" w:hAnsi="Arial" w:cs="Arial"/>
          <w:noProof/>
          <w:color w:val="000000"/>
        </w:rPr>
        <w:t>.</w:t>
      </w:r>
      <w:r w:rsidRPr="00595F98">
        <w:rPr>
          <w:rFonts w:ascii="Arial" w:hAnsi="Arial" w:cs="Arial"/>
          <w:noProof/>
        </w:rPr>
        <w:t xml:space="preserve"> </w:t>
      </w:r>
    </w:p>
    <w:p w14:paraId="34CFF382" w14:textId="4443948E"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El programa de intercambio por las interconexiones </w:t>
      </w:r>
      <w:del w:id="26" w:author="Autor">
        <w:r w:rsidRPr="00595F98" w:rsidDel="00FD7FFD">
          <w:rPr>
            <w:rFonts w:ascii="Arial" w:hAnsi="Arial" w:cs="Arial"/>
            <w:noProof/>
            <w:color w:val="000000"/>
          </w:rPr>
          <w:delText xml:space="preserve">entre islas o </w:delText>
        </w:r>
      </w:del>
      <w:r w:rsidRPr="00595F98">
        <w:rPr>
          <w:rFonts w:ascii="Arial" w:hAnsi="Arial" w:cs="Arial"/>
          <w:noProof/>
          <w:color w:val="000000"/>
        </w:rPr>
        <w:t>con otro sistema eléctrico.</w:t>
      </w:r>
      <w:r w:rsidRPr="00595F98">
        <w:rPr>
          <w:rFonts w:ascii="Arial" w:hAnsi="Arial" w:cs="Arial"/>
          <w:noProof/>
        </w:rPr>
        <w:t xml:space="preserve"> </w:t>
      </w:r>
    </w:p>
    <w:p w14:paraId="28BD8C5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5.2</w:t>
      </w:r>
      <w:r w:rsidRPr="00595F98">
        <w:rPr>
          <w:rFonts w:ascii="Arial" w:hAnsi="Arial" w:cs="Arial"/>
          <w:noProof/>
          <w:color w:val="000000"/>
          <w:spacing w:val="149"/>
        </w:rPr>
        <w:t xml:space="preserve"> </w:t>
      </w:r>
      <w:r w:rsidRPr="00595F98">
        <w:rPr>
          <w:rFonts w:ascii="Arial" w:hAnsi="Arial" w:cs="Arial"/>
          <w:noProof/>
          <w:color w:val="000000"/>
        </w:rPr>
        <w:t>Contingencias</w:t>
      </w:r>
      <w:r w:rsidRPr="00595F98">
        <w:rPr>
          <w:rFonts w:ascii="Arial" w:hAnsi="Arial" w:cs="Arial"/>
          <w:noProof/>
          <w:color w:val="000000"/>
          <w:spacing w:val="39"/>
        </w:rPr>
        <w:t xml:space="preserve"> </w:t>
      </w:r>
      <w:r w:rsidRPr="00595F98">
        <w:rPr>
          <w:rFonts w:ascii="Arial" w:hAnsi="Arial" w:cs="Arial"/>
          <w:noProof/>
          <w:color w:val="000000"/>
        </w:rPr>
        <w:t>que</w:t>
      </w:r>
      <w:r w:rsidRPr="00595F98">
        <w:rPr>
          <w:rFonts w:ascii="Arial" w:hAnsi="Arial" w:cs="Arial"/>
          <w:noProof/>
          <w:color w:val="000000"/>
          <w:spacing w:val="39"/>
        </w:rPr>
        <w:t xml:space="preserve"> </w:t>
      </w:r>
      <w:r w:rsidRPr="00595F98">
        <w:rPr>
          <w:rFonts w:ascii="Arial" w:hAnsi="Arial" w:cs="Arial"/>
          <w:noProof/>
          <w:color w:val="000000"/>
        </w:rPr>
        <w:t>deben</w:t>
      </w:r>
      <w:r w:rsidRPr="00595F98">
        <w:rPr>
          <w:rFonts w:ascii="Arial" w:hAnsi="Arial" w:cs="Arial"/>
          <w:noProof/>
          <w:color w:val="000000"/>
          <w:spacing w:val="39"/>
        </w:rPr>
        <w:t xml:space="preserve"> </w:t>
      </w:r>
      <w:r w:rsidRPr="00595F98">
        <w:rPr>
          <w:rFonts w:ascii="Arial" w:hAnsi="Arial" w:cs="Arial"/>
          <w:noProof/>
          <w:color w:val="000000"/>
        </w:rPr>
        <w:t>considerarse</w:t>
      </w:r>
      <w:r w:rsidRPr="00595F98">
        <w:rPr>
          <w:rFonts w:ascii="Arial" w:hAnsi="Arial" w:cs="Arial"/>
          <w:noProof/>
          <w:color w:val="000000"/>
          <w:spacing w:val="39"/>
        </w:rPr>
        <w:t xml:space="preserve"> </w:t>
      </w:r>
      <w:r w:rsidRPr="00595F98">
        <w:rPr>
          <w:rFonts w:ascii="Arial" w:hAnsi="Arial" w:cs="Arial"/>
          <w:noProof/>
          <w:color w:val="000000"/>
        </w:rPr>
        <w:t>en</w:t>
      </w:r>
      <w:r w:rsidRPr="00595F98">
        <w:rPr>
          <w:rFonts w:ascii="Arial" w:hAnsi="Arial" w:cs="Arial"/>
          <w:noProof/>
          <w:color w:val="000000"/>
          <w:spacing w:val="39"/>
        </w:rPr>
        <w:t xml:space="preserve"> </w:t>
      </w:r>
      <w:r w:rsidRPr="00595F98">
        <w:rPr>
          <w:rFonts w:ascii="Arial" w:hAnsi="Arial" w:cs="Arial"/>
          <w:noProof/>
          <w:color w:val="000000"/>
        </w:rPr>
        <w:t>los</w:t>
      </w:r>
      <w:r w:rsidRPr="00595F98">
        <w:rPr>
          <w:rFonts w:ascii="Arial" w:hAnsi="Arial" w:cs="Arial"/>
          <w:noProof/>
          <w:color w:val="000000"/>
          <w:spacing w:val="39"/>
        </w:rPr>
        <w:t xml:space="preserve"> </w:t>
      </w:r>
      <w:r w:rsidRPr="00595F98">
        <w:rPr>
          <w:rFonts w:ascii="Arial" w:hAnsi="Arial" w:cs="Arial"/>
          <w:noProof/>
          <w:color w:val="000000"/>
        </w:rPr>
        <w:t>análisis</w:t>
      </w:r>
      <w:r w:rsidRPr="00595F98">
        <w:rPr>
          <w:rFonts w:ascii="Arial" w:hAnsi="Arial" w:cs="Arial"/>
          <w:noProof/>
          <w:color w:val="000000"/>
          <w:spacing w:val="39"/>
        </w:rPr>
        <w:t xml:space="preserve"> </w:t>
      </w:r>
      <w:r w:rsidRPr="00595F98">
        <w:rPr>
          <w:rFonts w:ascii="Arial" w:hAnsi="Arial" w:cs="Arial"/>
          <w:noProof/>
          <w:color w:val="000000"/>
        </w:rPr>
        <w:t>de</w:t>
      </w:r>
      <w:r w:rsidRPr="00595F98">
        <w:rPr>
          <w:rFonts w:ascii="Arial" w:hAnsi="Arial" w:cs="Arial"/>
          <w:noProof/>
          <w:color w:val="000000"/>
          <w:spacing w:val="39"/>
        </w:rPr>
        <w:t xml:space="preserve"> </w:t>
      </w:r>
      <w:r w:rsidRPr="00595F98">
        <w:rPr>
          <w:rFonts w:ascii="Arial" w:hAnsi="Arial" w:cs="Arial"/>
          <w:noProof/>
          <w:color w:val="000000"/>
        </w:rPr>
        <w:t>seguridad.</w:t>
      </w:r>
      <w:r w:rsidRPr="00595F98">
        <w:rPr>
          <w:rFonts w:ascii="Arial" w:hAnsi="Arial" w:cs="Arial"/>
          <w:noProof/>
          <w:color w:val="000000"/>
          <w:spacing w:val="39"/>
        </w:rPr>
        <w:t xml:space="preserve"> </w:t>
      </w:r>
      <w:r w:rsidRPr="00595F98">
        <w:rPr>
          <w:rFonts w:ascii="Arial" w:hAnsi="Arial" w:cs="Arial"/>
          <w:noProof/>
          <w:color w:val="000000"/>
        </w:rPr>
        <w:t>Las contingencias que deben considerarse en los análisis de seguridad son:</w:t>
      </w:r>
      <w:r w:rsidRPr="00595F98">
        <w:rPr>
          <w:rFonts w:ascii="Arial" w:hAnsi="Arial" w:cs="Arial"/>
          <w:noProof/>
        </w:rPr>
        <w:t xml:space="preserve"> </w:t>
      </w:r>
    </w:p>
    <w:p w14:paraId="3C23454E" w14:textId="51971D25" w:rsidR="008451A3" w:rsidRPr="00595F98" w:rsidRDefault="00D3248B" w:rsidP="00595F98">
      <w:pPr>
        <w:spacing w:line="240" w:lineRule="exact"/>
        <w:ind w:right="67" w:firstLine="340"/>
        <w:jc w:val="both"/>
        <w:rPr>
          <w:ins w:id="27" w:author="Auto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El fallo simple de uno cualquiera de los elementos del sistema (Criterio N-1): </w:t>
      </w:r>
      <w:del w:id="28" w:author="Autor">
        <w:r w:rsidRPr="00595F98" w:rsidDel="00D3248B">
          <w:rPr>
            <w:rFonts w:ascii="Arial" w:hAnsi="Arial" w:cs="Arial"/>
            <w:noProof/>
            <w:color w:val="000000" w:themeColor="text1"/>
          </w:rPr>
          <w:delText xml:space="preserve">grupo generador, </w:delText>
        </w:r>
      </w:del>
      <w:ins w:id="29" w:author="Autor">
        <w:r w:rsidR="7BD94E2D" w:rsidRPr="00595F98">
          <w:rPr>
            <w:rFonts w:ascii="Arial" w:hAnsi="Arial" w:cs="Arial"/>
            <w:noProof/>
            <w:color w:val="000000"/>
          </w:rPr>
          <w:t>unidad de generación</w:t>
        </w:r>
        <w:r w:rsidR="0C709D63" w:rsidRPr="00595F98">
          <w:rPr>
            <w:rFonts w:ascii="Arial" w:hAnsi="Arial" w:cs="Arial"/>
            <w:noProof/>
            <w:color w:val="000000"/>
          </w:rPr>
          <w:t xml:space="preserve"> o almacenamiento</w:t>
        </w:r>
        <w:r w:rsidR="7BD94E2D" w:rsidRPr="00595F98">
          <w:rPr>
            <w:rFonts w:ascii="Arial" w:hAnsi="Arial" w:cs="Arial"/>
            <w:noProof/>
            <w:color w:val="000000"/>
          </w:rPr>
          <w:t xml:space="preserve">, </w:t>
        </w:r>
      </w:ins>
      <w:r w:rsidRPr="00595F98">
        <w:rPr>
          <w:rFonts w:ascii="Arial" w:hAnsi="Arial" w:cs="Arial"/>
          <w:noProof/>
          <w:color w:val="000000"/>
        </w:rPr>
        <w:t>circuito de línea y transformado</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14BD4349" w14:textId="38FE3E2E" w:rsidR="008451A3" w:rsidRPr="00595F98" w:rsidRDefault="008451A3" w:rsidP="00595F98">
      <w:pPr>
        <w:spacing w:line="240" w:lineRule="exact"/>
        <w:ind w:right="67" w:firstLine="340"/>
        <w:jc w:val="both"/>
        <w:rPr>
          <w:ins w:id="30" w:author="Autor"/>
          <w:rFonts w:ascii="Arial" w:hAnsi="Arial" w:cs="Arial"/>
          <w:noProof/>
          <w:color w:val="000000" w:themeColor="text1"/>
        </w:rPr>
      </w:pPr>
    </w:p>
    <w:p w14:paraId="0ABD6502"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Las siguientes contingencias no se considerarán, excepto en aquellos casos, que por condiciones meteorológicas adversas o cualquier otra causa justificada lo determine el Operador del Sistema:</w:t>
      </w:r>
      <w:r w:rsidRPr="00595F98">
        <w:rPr>
          <w:rFonts w:ascii="Arial" w:hAnsi="Arial" w:cs="Arial"/>
          <w:noProof/>
        </w:rPr>
        <w:t xml:space="preserve"> </w:t>
      </w:r>
    </w:p>
    <w:p w14:paraId="1ED8C62F" w14:textId="25EAB42A"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El fallo del mayor grupo generador de una zona</w:t>
      </w:r>
      <w:ins w:id="31" w:author="Autor">
        <w:r w:rsidR="0010766A">
          <w:rPr>
            <w:rFonts w:ascii="Arial" w:hAnsi="Arial" w:cs="Arial"/>
            <w:noProof/>
            <w:color w:val="000000"/>
          </w:rPr>
          <w:t xml:space="preserve"> eléctrica</w:t>
        </w:r>
      </w:ins>
      <w:r w:rsidRPr="00595F98">
        <w:rPr>
          <w:rFonts w:ascii="Arial" w:hAnsi="Arial" w:cs="Arial"/>
          <w:noProof/>
          <w:color w:val="000000"/>
        </w:rPr>
        <w:t xml:space="preserve"> y el fallo sucesivo de una </w:t>
      </w:r>
      <w:del w:id="32" w:author="Autor">
        <w:r w:rsidRPr="00595F98" w:rsidDel="00D3248B">
          <w:rPr>
            <w:rFonts w:ascii="Arial" w:hAnsi="Arial" w:cs="Arial"/>
            <w:noProof/>
            <w:color w:val="000000" w:themeColor="text1"/>
          </w:rPr>
          <w:delText xml:space="preserve">de sus </w:delText>
        </w:r>
      </w:del>
      <w:r w:rsidRPr="00595F98">
        <w:rPr>
          <w:rFonts w:ascii="Arial" w:hAnsi="Arial" w:cs="Arial"/>
          <w:noProof/>
          <w:color w:val="000000"/>
        </w:rPr>
        <w:t>línea</w:t>
      </w:r>
      <w:del w:id="33" w:author="Autor">
        <w:r w:rsidRPr="00595F98" w:rsidDel="004772B7">
          <w:rPr>
            <w:rFonts w:ascii="Arial" w:hAnsi="Arial" w:cs="Arial"/>
            <w:noProof/>
            <w:color w:val="000000"/>
          </w:rPr>
          <w:delText>s</w:delText>
        </w:r>
      </w:del>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conexión</w:t>
      </w:r>
      <w:r w:rsidRPr="00595F98">
        <w:rPr>
          <w:rFonts w:ascii="Arial" w:hAnsi="Arial" w:cs="Arial"/>
          <w:noProof/>
          <w:color w:val="000000"/>
          <w:spacing w:val="-5"/>
        </w:rPr>
        <w:t xml:space="preserve"> </w:t>
      </w:r>
      <w:r w:rsidRPr="00595F98">
        <w:rPr>
          <w:rFonts w:ascii="Arial" w:hAnsi="Arial" w:cs="Arial"/>
          <w:noProof/>
          <w:color w:val="000000"/>
        </w:rPr>
        <w:t>con</w:t>
      </w:r>
      <w:r w:rsidRPr="00595F98">
        <w:rPr>
          <w:rFonts w:ascii="Arial" w:hAnsi="Arial" w:cs="Arial"/>
          <w:noProof/>
          <w:color w:val="000000"/>
          <w:spacing w:val="-5"/>
        </w:rPr>
        <w:t xml:space="preserve"> </w:t>
      </w:r>
      <w:del w:id="34" w:author="Autor">
        <w:r w:rsidRPr="00595F98" w:rsidDel="00D3248B">
          <w:rPr>
            <w:rFonts w:ascii="Arial" w:hAnsi="Arial" w:cs="Arial"/>
            <w:noProof/>
            <w:color w:val="000000" w:themeColor="text1"/>
          </w:rPr>
          <w:delText>el resto del sistema</w:delText>
        </w:r>
      </w:del>
      <w:ins w:id="35" w:author="Autor">
        <w:r w:rsidR="1D9AC865" w:rsidRPr="00595F98">
          <w:rPr>
            <w:rFonts w:ascii="Arial" w:hAnsi="Arial" w:cs="Arial"/>
            <w:noProof/>
            <w:color w:val="000000"/>
          </w:rPr>
          <w:t>otra zona eléctrica</w:t>
        </w:r>
      </w:ins>
      <w:r w:rsidRPr="00595F98">
        <w:rPr>
          <w:rFonts w:ascii="Arial" w:hAnsi="Arial" w:cs="Arial"/>
          <w:noProof/>
          <w:color w:val="000000"/>
          <w:spacing w:val="-5"/>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interconexiones</w:t>
      </w:r>
      <w:r w:rsidRPr="00595F98">
        <w:rPr>
          <w:rFonts w:ascii="Arial" w:hAnsi="Arial" w:cs="Arial"/>
          <w:noProof/>
          <w:color w:val="000000"/>
          <w:spacing w:val="-5"/>
        </w:rPr>
        <w:t xml:space="preserve"> </w:t>
      </w:r>
      <w:r w:rsidRPr="00595F98">
        <w:rPr>
          <w:rFonts w:ascii="Arial" w:hAnsi="Arial" w:cs="Arial"/>
          <w:noProof/>
          <w:color w:val="000000"/>
        </w:rPr>
        <w:t>entre</w:t>
      </w:r>
      <w:r w:rsidRPr="00595F98">
        <w:rPr>
          <w:rFonts w:ascii="Arial" w:hAnsi="Arial" w:cs="Arial"/>
          <w:noProof/>
          <w:color w:val="000000"/>
          <w:spacing w:val="-5"/>
        </w:rPr>
        <w:t xml:space="preserve"> </w:t>
      </w:r>
      <w:r w:rsidRPr="00595F98">
        <w:rPr>
          <w:rFonts w:ascii="Arial" w:hAnsi="Arial" w:cs="Arial"/>
          <w:noProof/>
          <w:color w:val="000000"/>
        </w:rPr>
        <w:t>islas</w:t>
      </w:r>
      <w:r w:rsidRPr="00595F98">
        <w:rPr>
          <w:rFonts w:ascii="Arial" w:hAnsi="Arial" w:cs="Arial"/>
          <w:noProof/>
          <w:color w:val="000000"/>
          <w:spacing w:val="-5"/>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con</w:t>
      </w:r>
      <w:r w:rsidRPr="00595F98">
        <w:rPr>
          <w:rFonts w:ascii="Arial" w:hAnsi="Arial" w:cs="Arial"/>
          <w:noProof/>
          <w:color w:val="000000"/>
          <w:spacing w:val="-5"/>
        </w:rPr>
        <w:t xml:space="preserve"> </w:t>
      </w:r>
      <w:r w:rsidRPr="00595F98">
        <w:rPr>
          <w:rFonts w:ascii="Arial" w:hAnsi="Arial" w:cs="Arial"/>
          <w:noProof/>
          <w:color w:val="000000"/>
        </w:rPr>
        <w:t>otro</w:t>
      </w:r>
      <w:r w:rsidRPr="00595F98">
        <w:rPr>
          <w:rFonts w:ascii="Arial" w:hAnsi="Arial" w:cs="Arial"/>
          <w:noProof/>
          <w:color w:val="000000"/>
          <w:spacing w:val="-5"/>
        </w:rPr>
        <w:t xml:space="preserve"> </w:t>
      </w:r>
      <w:r w:rsidRPr="00595F98">
        <w:rPr>
          <w:rFonts w:ascii="Arial" w:hAnsi="Arial" w:cs="Arial"/>
          <w:noProof/>
          <w:color w:val="000000"/>
        </w:rPr>
        <w:t>sistema eléctrico o de otro grupo de la misma zona, cuando tras el primer fallo simple (grupo o línea)</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1"/>
        </w:rPr>
        <w:t xml:space="preserve"> </w:t>
      </w:r>
      <w:r w:rsidRPr="00595F98">
        <w:rPr>
          <w:rFonts w:ascii="Arial" w:hAnsi="Arial" w:cs="Arial"/>
          <w:noProof/>
          <w:color w:val="000000"/>
        </w:rPr>
        <w:t>sistema</w:t>
      </w:r>
      <w:r w:rsidRPr="00595F98">
        <w:rPr>
          <w:rFonts w:ascii="Arial" w:hAnsi="Arial" w:cs="Arial"/>
          <w:noProof/>
          <w:color w:val="000000"/>
          <w:spacing w:val="21"/>
        </w:rPr>
        <w:t xml:space="preserve"> </w:t>
      </w:r>
      <w:r w:rsidRPr="00595F98">
        <w:rPr>
          <w:rFonts w:ascii="Arial" w:hAnsi="Arial" w:cs="Arial"/>
          <w:noProof/>
          <w:color w:val="000000"/>
        </w:rPr>
        <w:t>quedase</w:t>
      </w:r>
      <w:r w:rsidRPr="00595F98">
        <w:rPr>
          <w:rFonts w:ascii="Arial" w:hAnsi="Arial" w:cs="Arial"/>
          <w:noProof/>
          <w:color w:val="000000"/>
          <w:spacing w:val="21"/>
        </w:rPr>
        <w:t xml:space="preserve"> </w:t>
      </w:r>
      <w:r w:rsidRPr="00595F98">
        <w:rPr>
          <w:rFonts w:ascii="Arial" w:hAnsi="Arial" w:cs="Arial"/>
          <w:noProof/>
          <w:color w:val="000000"/>
        </w:rPr>
        <w:t>en</w:t>
      </w:r>
      <w:r w:rsidRPr="00595F98">
        <w:rPr>
          <w:rFonts w:ascii="Arial" w:hAnsi="Arial" w:cs="Arial"/>
          <w:noProof/>
          <w:color w:val="000000"/>
          <w:spacing w:val="21"/>
        </w:rPr>
        <w:t xml:space="preserve"> </w:t>
      </w:r>
      <w:r w:rsidRPr="00595F98">
        <w:rPr>
          <w:rFonts w:ascii="Arial" w:hAnsi="Arial" w:cs="Arial"/>
          <w:noProof/>
          <w:color w:val="000000"/>
        </w:rPr>
        <w:t>estado</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alerta</w:t>
      </w:r>
      <w:r w:rsidRPr="00595F98">
        <w:rPr>
          <w:rFonts w:ascii="Arial" w:hAnsi="Arial" w:cs="Arial"/>
          <w:noProof/>
          <w:color w:val="000000"/>
          <w:spacing w:val="21"/>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no</w:t>
      </w:r>
      <w:r w:rsidRPr="00595F98">
        <w:rPr>
          <w:rFonts w:ascii="Arial" w:hAnsi="Arial" w:cs="Arial"/>
          <w:noProof/>
          <w:color w:val="000000"/>
          <w:spacing w:val="21"/>
        </w:rPr>
        <w:t xml:space="preserve"> </w:t>
      </w:r>
      <w:r w:rsidRPr="00595F98">
        <w:rPr>
          <w:rFonts w:ascii="Arial" w:hAnsi="Arial" w:cs="Arial"/>
          <w:noProof/>
          <w:color w:val="000000"/>
        </w:rPr>
        <w:t>fuera</w:t>
      </w:r>
      <w:r w:rsidRPr="00595F98">
        <w:rPr>
          <w:rFonts w:ascii="Arial" w:hAnsi="Arial" w:cs="Arial"/>
          <w:noProof/>
          <w:color w:val="000000"/>
          <w:spacing w:val="21"/>
        </w:rPr>
        <w:t xml:space="preserve"> </w:t>
      </w:r>
      <w:r w:rsidRPr="00595F98">
        <w:rPr>
          <w:rFonts w:ascii="Arial" w:hAnsi="Arial" w:cs="Arial"/>
          <w:noProof/>
          <w:color w:val="000000"/>
        </w:rPr>
        <w:t>posible</w:t>
      </w:r>
      <w:r w:rsidRPr="00595F98">
        <w:rPr>
          <w:rFonts w:ascii="Arial" w:hAnsi="Arial" w:cs="Arial"/>
          <w:noProof/>
          <w:color w:val="000000"/>
          <w:spacing w:val="21"/>
        </w:rPr>
        <w:t xml:space="preserve"> </w:t>
      </w:r>
      <w:r w:rsidRPr="00595F98">
        <w:rPr>
          <w:rFonts w:ascii="Arial" w:hAnsi="Arial" w:cs="Arial"/>
          <w:noProof/>
          <w:color w:val="000000"/>
        </w:rPr>
        <w:t>recuperar</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estado normal</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funcionamiento</w:t>
      </w:r>
      <w:r w:rsidRPr="00595F98">
        <w:rPr>
          <w:rFonts w:ascii="Arial" w:hAnsi="Arial" w:cs="Arial"/>
          <w:noProof/>
          <w:color w:val="000000"/>
          <w:spacing w:val="29"/>
        </w:rPr>
        <w:t xml:space="preserve"> </w:t>
      </w:r>
      <w:r w:rsidRPr="00595F98">
        <w:rPr>
          <w:rFonts w:ascii="Arial" w:hAnsi="Arial" w:cs="Arial"/>
          <w:noProof/>
          <w:color w:val="000000"/>
        </w:rPr>
        <w:t>mediante</w:t>
      </w:r>
      <w:r w:rsidRPr="00595F98">
        <w:rPr>
          <w:rFonts w:ascii="Arial" w:hAnsi="Arial" w:cs="Arial"/>
          <w:noProof/>
          <w:color w:val="000000"/>
          <w:spacing w:val="29"/>
        </w:rPr>
        <w:t xml:space="preserve"> </w:t>
      </w:r>
      <w:r w:rsidRPr="00595F98">
        <w:rPr>
          <w:rFonts w:ascii="Arial" w:hAnsi="Arial" w:cs="Arial"/>
          <w:noProof/>
          <w:color w:val="000000"/>
        </w:rPr>
        <w:t>la</w:t>
      </w:r>
      <w:r w:rsidRPr="00595F98">
        <w:rPr>
          <w:rFonts w:ascii="Arial" w:hAnsi="Arial" w:cs="Arial"/>
          <w:noProof/>
          <w:color w:val="000000"/>
          <w:spacing w:val="29"/>
        </w:rPr>
        <w:t xml:space="preserve"> </w:t>
      </w:r>
      <w:r w:rsidRPr="00595F98">
        <w:rPr>
          <w:rFonts w:ascii="Arial" w:hAnsi="Arial" w:cs="Arial"/>
          <w:noProof/>
          <w:color w:val="000000"/>
        </w:rPr>
        <w:t>utilización</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los</w:t>
      </w:r>
      <w:r w:rsidRPr="00595F98">
        <w:rPr>
          <w:rFonts w:ascii="Arial" w:hAnsi="Arial" w:cs="Arial"/>
          <w:noProof/>
          <w:color w:val="000000"/>
          <w:spacing w:val="29"/>
        </w:rPr>
        <w:t xml:space="preserve"> </w:t>
      </w:r>
      <w:r w:rsidRPr="00595F98">
        <w:rPr>
          <w:rFonts w:ascii="Arial" w:hAnsi="Arial" w:cs="Arial"/>
          <w:noProof/>
          <w:color w:val="000000"/>
        </w:rPr>
        <w:t>medios</w:t>
      </w:r>
      <w:r w:rsidRPr="00595F98">
        <w:rPr>
          <w:rFonts w:ascii="Arial" w:hAnsi="Arial" w:cs="Arial"/>
          <w:noProof/>
          <w:color w:val="000000"/>
          <w:spacing w:val="29"/>
        </w:rPr>
        <w:t xml:space="preserve"> </w:t>
      </w:r>
      <w:r w:rsidRPr="00595F98">
        <w:rPr>
          <w:rFonts w:ascii="Arial" w:hAnsi="Arial" w:cs="Arial"/>
          <w:noProof/>
          <w:color w:val="000000"/>
        </w:rPr>
        <w:t>disponibles</w:t>
      </w:r>
      <w:r w:rsidRPr="00595F98">
        <w:rPr>
          <w:rFonts w:ascii="Arial" w:hAnsi="Arial" w:cs="Arial"/>
          <w:noProof/>
          <w:color w:val="000000"/>
          <w:spacing w:val="29"/>
        </w:rPr>
        <w:t xml:space="preserve"> </w:t>
      </w:r>
      <w:r w:rsidRPr="00595F98">
        <w:rPr>
          <w:rFonts w:ascii="Arial" w:hAnsi="Arial" w:cs="Arial"/>
          <w:noProof/>
          <w:color w:val="000000"/>
        </w:rPr>
        <w:t>para</w:t>
      </w:r>
      <w:r w:rsidRPr="00595F98">
        <w:rPr>
          <w:rFonts w:ascii="Arial" w:hAnsi="Arial" w:cs="Arial"/>
          <w:noProof/>
          <w:color w:val="000000"/>
          <w:spacing w:val="29"/>
        </w:rPr>
        <w:t xml:space="preserve"> </w:t>
      </w:r>
      <w:r w:rsidRPr="00595F98">
        <w:rPr>
          <w:rFonts w:ascii="Arial" w:hAnsi="Arial" w:cs="Arial"/>
          <w:noProof/>
          <w:color w:val="000000"/>
        </w:rPr>
        <w:t>la operación en tiempo real.</w:t>
      </w:r>
      <w:r w:rsidRPr="00595F98">
        <w:rPr>
          <w:rFonts w:ascii="Arial" w:hAnsi="Arial" w:cs="Arial"/>
          <w:noProof/>
        </w:rPr>
        <w:t xml:space="preserve"> </w:t>
      </w:r>
    </w:p>
    <w:p w14:paraId="7D37C55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El fallo de dobles circuitos.</w:t>
      </w:r>
      <w:r w:rsidRPr="00595F98">
        <w:rPr>
          <w:rFonts w:ascii="Arial" w:hAnsi="Arial" w:cs="Arial"/>
          <w:noProof/>
        </w:rPr>
        <w:t xml:space="preserve"> </w:t>
      </w:r>
    </w:p>
    <w:p w14:paraId="5F9AE416"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5.3</w:t>
      </w:r>
      <w:r w:rsidRPr="00595F98">
        <w:rPr>
          <w:rFonts w:ascii="Arial" w:hAnsi="Arial" w:cs="Arial"/>
          <w:noProof/>
          <w:color w:val="000000"/>
          <w:spacing w:val="144"/>
        </w:rPr>
        <w:t xml:space="preserve"> </w:t>
      </w:r>
      <w:r w:rsidRPr="00595F98">
        <w:rPr>
          <w:rFonts w:ascii="Arial" w:hAnsi="Arial" w:cs="Arial"/>
          <w:noProof/>
          <w:color w:val="000000"/>
        </w:rPr>
        <w:t>Márgenes de las variables de control en la operación.</w:t>
      </w:r>
      <w:r w:rsidRPr="00595F98">
        <w:rPr>
          <w:rFonts w:ascii="Arial" w:hAnsi="Arial" w:cs="Arial"/>
          <w:noProof/>
        </w:rPr>
        <w:t xml:space="preserve"> </w:t>
      </w:r>
    </w:p>
    <w:p w14:paraId="542D0A77"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5.3.1</w:t>
      </w:r>
      <w:r w:rsidRPr="00595F98">
        <w:rPr>
          <w:rFonts w:ascii="Arial" w:hAnsi="Arial" w:cs="Arial"/>
          <w:noProof/>
          <w:color w:val="000000"/>
          <w:spacing w:val="144"/>
        </w:rPr>
        <w:t xml:space="preserve"> </w:t>
      </w:r>
      <w:r w:rsidRPr="00595F98">
        <w:rPr>
          <w:rFonts w:ascii="Arial" w:hAnsi="Arial" w:cs="Arial"/>
          <w:noProof/>
          <w:color w:val="000000"/>
        </w:rPr>
        <w:t>Funcionamiento normal del sistema.</w:t>
      </w:r>
      <w:r w:rsidRPr="00595F98">
        <w:rPr>
          <w:rFonts w:ascii="Arial" w:hAnsi="Arial" w:cs="Arial"/>
          <w:noProof/>
        </w:rPr>
        <w:t xml:space="preserve"> </w:t>
      </w:r>
    </w:p>
    <w:p w14:paraId="5EF75557" w14:textId="77777777" w:rsidR="00F756A1" w:rsidRPr="00595F98" w:rsidRDefault="00425D08" w:rsidP="00595F98">
      <w:pPr>
        <w:spacing w:line="240" w:lineRule="exact"/>
        <w:ind w:right="67" w:firstLine="340"/>
        <w:jc w:val="both"/>
        <w:rPr>
          <w:rFonts w:ascii="Arial" w:hAnsi="Arial" w:cs="Arial"/>
          <w:noProof/>
        </w:rPr>
      </w:pPr>
      <w:hyperlink r:id="rId11" w:history="1">
        <w:r w:rsidR="00D3248B" w:rsidRPr="00595F98">
          <w:rPr>
            <w:rFonts w:ascii="Arial" w:hAnsi="Arial" w:cs="Arial"/>
            <w:noProof/>
            <w:color w:val="000000"/>
          </w:rPr>
          <w:t>5.3.1.1</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Frecuencia. La frecuencia asignada del sistema es 50 Hz. Se considerarán variaciones normales de la</w:t>
      </w:r>
      <w:r w:rsidR="00D3248B" w:rsidRPr="00595F98">
        <w:rPr>
          <w:rFonts w:ascii="Arial" w:hAnsi="Arial" w:cs="Arial"/>
          <w:noProof/>
          <w:color w:val="000000"/>
          <w:spacing w:val="20"/>
        </w:rPr>
        <w:t xml:space="preserve"> </w:t>
      </w:r>
      <w:r w:rsidR="00D3248B" w:rsidRPr="00595F98">
        <w:rPr>
          <w:rFonts w:ascii="Arial" w:hAnsi="Arial" w:cs="Arial"/>
          <w:noProof/>
          <w:color w:val="000000"/>
        </w:rPr>
        <w:t>frecuencia aquellas comprendidas entre 49,85 y 50,15 Hz, aceptándose intervalos de duración inferior a cinco minutos con valores fuera del margen citado y comprendidos entre 49,75 y 50,25 Hz.</w:t>
      </w:r>
      <w:r w:rsidR="00D3248B" w:rsidRPr="00595F98">
        <w:rPr>
          <w:rFonts w:ascii="Arial" w:hAnsi="Arial" w:cs="Arial"/>
          <w:noProof/>
        </w:rPr>
        <w:t xml:space="preserve"> </w:t>
      </w:r>
    </w:p>
    <w:p w14:paraId="5191C9D7"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Asimismo,</w:t>
      </w:r>
      <w:r w:rsidRPr="00595F98">
        <w:rPr>
          <w:rFonts w:ascii="Arial" w:hAnsi="Arial" w:cs="Arial"/>
          <w:noProof/>
          <w:color w:val="000000"/>
          <w:spacing w:val="26"/>
        </w:rPr>
        <w:t xml:space="preserve"> </w:t>
      </w:r>
      <w:r w:rsidRPr="00595F98">
        <w:rPr>
          <w:rFonts w:ascii="Arial" w:hAnsi="Arial" w:cs="Arial"/>
          <w:noProof/>
          <w:color w:val="000000"/>
        </w:rPr>
        <w:t>en</w:t>
      </w:r>
      <w:r w:rsidRPr="00595F98">
        <w:rPr>
          <w:rFonts w:ascii="Arial" w:hAnsi="Arial" w:cs="Arial"/>
          <w:noProof/>
          <w:color w:val="000000"/>
          <w:spacing w:val="26"/>
        </w:rPr>
        <w:t xml:space="preserve"> </w:t>
      </w:r>
      <w:r w:rsidRPr="00595F98">
        <w:rPr>
          <w:rFonts w:ascii="Arial" w:hAnsi="Arial" w:cs="Arial"/>
          <w:noProof/>
          <w:color w:val="000000"/>
        </w:rPr>
        <w:t>caso</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perturbaciones</w:t>
      </w:r>
      <w:r w:rsidRPr="00595F98">
        <w:rPr>
          <w:rFonts w:ascii="Arial" w:hAnsi="Arial" w:cs="Arial"/>
          <w:noProof/>
          <w:color w:val="000000"/>
          <w:spacing w:val="26"/>
        </w:rPr>
        <w:t xml:space="preserve"> </w:t>
      </w:r>
      <w:r w:rsidRPr="00595F98">
        <w:rPr>
          <w:rFonts w:ascii="Arial" w:hAnsi="Arial" w:cs="Arial"/>
          <w:noProof/>
          <w:color w:val="000000"/>
        </w:rPr>
        <w:t>el</w:t>
      </w:r>
      <w:r w:rsidRPr="00595F98">
        <w:rPr>
          <w:rFonts w:ascii="Arial" w:hAnsi="Arial" w:cs="Arial"/>
          <w:noProof/>
          <w:color w:val="000000"/>
          <w:spacing w:val="26"/>
        </w:rPr>
        <w:t xml:space="preserve"> </w:t>
      </w:r>
      <w:r w:rsidRPr="00595F98">
        <w:rPr>
          <w:rFonts w:ascii="Arial" w:hAnsi="Arial" w:cs="Arial"/>
          <w:noProof/>
          <w:color w:val="000000"/>
        </w:rPr>
        <w:t>Operador</w:t>
      </w:r>
      <w:r w:rsidRPr="00595F98">
        <w:rPr>
          <w:rFonts w:ascii="Arial" w:hAnsi="Arial" w:cs="Arial"/>
          <w:noProof/>
          <w:color w:val="000000"/>
          <w:spacing w:val="26"/>
        </w:rPr>
        <w:t xml:space="preserve"> </w:t>
      </w:r>
      <w:r w:rsidRPr="00595F98">
        <w:rPr>
          <w:rFonts w:ascii="Arial" w:hAnsi="Arial" w:cs="Arial"/>
          <w:noProof/>
          <w:color w:val="000000"/>
        </w:rPr>
        <w:t>del</w:t>
      </w:r>
      <w:r w:rsidRPr="00595F98">
        <w:rPr>
          <w:rFonts w:ascii="Arial" w:hAnsi="Arial" w:cs="Arial"/>
          <w:noProof/>
          <w:color w:val="000000"/>
          <w:spacing w:val="26"/>
        </w:rPr>
        <w:t xml:space="preserve"> </w:t>
      </w:r>
      <w:r w:rsidRPr="00595F98">
        <w:rPr>
          <w:rFonts w:ascii="Arial" w:hAnsi="Arial" w:cs="Arial"/>
          <w:noProof/>
          <w:color w:val="000000"/>
        </w:rPr>
        <w:t>Sistema</w:t>
      </w:r>
      <w:r w:rsidRPr="00595F98">
        <w:rPr>
          <w:rFonts w:ascii="Arial" w:hAnsi="Arial" w:cs="Arial"/>
          <w:noProof/>
          <w:color w:val="000000"/>
          <w:spacing w:val="26"/>
        </w:rPr>
        <w:t xml:space="preserve"> </w:t>
      </w:r>
      <w:r w:rsidRPr="00595F98">
        <w:rPr>
          <w:rFonts w:ascii="Arial" w:hAnsi="Arial" w:cs="Arial"/>
          <w:noProof/>
          <w:color w:val="000000"/>
        </w:rPr>
        <w:t>podrá</w:t>
      </w:r>
      <w:r w:rsidRPr="00595F98">
        <w:rPr>
          <w:rFonts w:ascii="Arial" w:hAnsi="Arial" w:cs="Arial"/>
          <w:noProof/>
          <w:color w:val="000000"/>
          <w:spacing w:val="26"/>
        </w:rPr>
        <w:t xml:space="preserve"> </w:t>
      </w:r>
      <w:r w:rsidRPr="00595F98">
        <w:rPr>
          <w:rFonts w:ascii="Arial" w:hAnsi="Arial" w:cs="Arial"/>
          <w:noProof/>
          <w:color w:val="000000"/>
        </w:rPr>
        <w:t>decidi</w:t>
      </w:r>
      <w:r w:rsidRPr="00595F98">
        <w:rPr>
          <w:rFonts w:ascii="Arial" w:hAnsi="Arial" w:cs="Arial"/>
          <w:noProof/>
          <w:color w:val="000000"/>
          <w:spacing w:val="-7"/>
        </w:rPr>
        <w:t>r</w:t>
      </w:r>
      <w:r w:rsidRPr="00595F98">
        <w:rPr>
          <w:rFonts w:ascii="Arial" w:hAnsi="Arial" w:cs="Arial"/>
          <w:noProof/>
          <w:color w:val="000000"/>
        </w:rPr>
        <w:t>,</w:t>
      </w:r>
      <w:r w:rsidRPr="00595F98">
        <w:rPr>
          <w:rFonts w:ascii="Arial" w:hAnsi="Arial" w:cs="Arial"/>
          <w:noProof/>
          <w:color w:val="000000"/>
          <w:spacing w:val="26"/>
        </w:rPr>
        <w:t xml:space="preserve"> </w:t>
      </w:r>
      <w:r w:rsidRPr="00595F98">
        <w:rPr>
          <w:rFonts w:ascii="Arial" w:hAnsi="Arial" w:cs="Arial"/>
          <w:noProof/>
          <w:color w:val="000000"/>
        </w:rPr>
        <w:t>en función de lo establecido en el apartado 9 del presente procedimiento y en función de la criticidad</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situación</w:t>
      </w:r>
      <w:r w:rsidRPr="00595F98">
        <w:rPr>
          <w:rFonts w:ascii="Arial" w:hAnsi="Arial" w:cs="Arial"/>
          <w:noProof/>
          <w:color w:val="000000"/>
          <w:spacing w:val="-4"/>
        </w:rPr>
        <w:t xml:space="preserve"> </w:t>
      </w:r>
      <w:r w:rsidRPr="00595F98">
        <w:rPr>
          <w:rFonts w:ascii="Arial" w:hAnsi="Arial" w:cs="Arial"/>
          <w:noProof/>
          <w:color w:val="000000"/>
        </w:rPr>
        <w:t>resultante</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dicha</w:t>
      </w:r>
      <w:r w:rsidRPr="00595F98">
        <w:rPr>
          <w:rFonts w:ascii="Arial" w:hAnsi="Arial" w:cs="Arial"/>
          <w:noProof/>
          <w:color w:val="000000"/>
          <w:spacing w:val="-4"/>
        </w:rPr>
        <w:t xml:space="preserve"> </w:t>
      </w:r>
      <w:r w:rsidRPr="00595F98">
        <w:rPr>
          <w:rFonts w:ascii="Arial" w:hAnsi="Arial" w:cs="Arial"/>
          <w:noProof/>
          <w:color w:val="000000"/>
        </w:rPr>
        <w:t>perturbación,</w:t>
      </w:r>
      <w:r w:rsidRPr="00595F98">
        <w:rPr>
          <w:rFonts w:ascii="Arial" w:hAnsi="Arial" w:cs="Arial"/>
          <w:noProof/>
          <w:color w:val="000000"/>
          <w:spacing w:val="-4"/>
        </w:rPr>
        <w:t xml:space="preserve"> </w:t>
      </w:r>
      <w:r w:rsidRPr="00595F98">
        <w:rPr>
          <w:rFonts w:ascii="Arial" w:hAnsi="Arial" w:cs="Arial"/>
          <w:noProof/>
          <w:color w:val="000000"/>
        </w:rPr>
        <w:t>ordenar</w:t>
      </w:r>
      <w:r w:rsidRPr="00595F98">
        <w:rPr>
          <w:rFonts w:ascii="Arial" w:hAnsi="Arial" w:cs="Arial"/>
          <w:noProof/>
          <w:color w:val="000000"/>
          <w:spacing w:val="-4"/>
        </w:rPr>
        <w:t xml:space="preserve"> </w:t>
      </w:r>
      <w:r w:rsidRPr="00595F98">
        <w:rPr>
          <w:rFonts w:ascii="Arial" w:hAnsi="Arial" w:cs="Arial"/>
          <w:noProof/>
          <w:color w:val="000000"/>
        </w:rPr>
        <w:t>deslastres</w:t>
      </w:r>
      <w:r w:rsidRPr="00595F98">
        <w:rPr>
          <w:rFonts w:ascii="Arial" w:hAnsi="Arial" w:cs="Arial"/>
          <w:noProof/>
          <w:color w:val="000000"/>
          <w:spacing w:val="-4"/>
        </w:rPr>
        <w:t xml:space="preserve"> </w:t>
      </w:r>
      <w:r w:rsidRPr="00595F98">
        <w:rPr>
          <w:rFonts w:ascii="Arial" w:hAnsi="Arial" w:cs="Arial"/>
          <w:noProof/>
          <w:color w:val="000000"/>
        </w:rPr>
        <w:t>manuales</w:t>
      </w:r>
      <w:r w:rsidRPr="00595F98">
        <w:rPr>
          <w:rFonts w:ascii="Arial" w:hAnsi="Arial" w:cs="Arial"/>
          <w:noProof/>
          <w:color w:val="000000"/>
          <w:spacing w:val="-4"/>
        </w:rPr>
        <w:t xml:space="preserve"> </w:t>
      </w:r>
      <w:r w:rsidRPr="00595F98">
        <w:rPr>
          <w:rFonts w:ascii="Arial" w:hAnsi="Arial" w:cs="Arial"/>
          <w:noProof/>
          <w:color w:val="000000"/>
        </w:rPr>
        <w:t>de carga con el fin de mantener la estabilidad del sistema.</w:t>
      </w:r>
      <w:r w:rsidRPr="00595F98">
        <w:rPr>
          <w:rFonts w:ascii="Arial" w:hAnsi="Arial" w:cs="Arial"/>
          <w:noProof/>
        </w:rPr>
        <w:t xml:space="preserve"> </w:t>
      </w:r>
    </w:p>
    <w:p w14:paraId="60F911C6"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 valores de frecuencia aquí considerados podrán ser objeto de modificación de acuerdo a la evolución futura que presenten los SEN</w:t>
      </w:r>
      <w:r w:rsidRPr="00595F98">
        <w:rPr>
          <w:rFonts w:ascii="Arial" w:hAnsi="Arial" w:cs="Arial"/>
          <w:noProof/>
          <w:color w:val="000000"/>
          <w:spacing w:val="-25"/>
        </w:rPr>
        <w:t>P</w:t>
      </w:r>
      <w:r w:rsidRPr="00595F98">
        <w:rPr>
          <w:rFonts w:ascii="Arial" w:hAnsi="Arial" w:cs="Arial"/>
          <w:noProof/>
          <w:color w:val="000000"/>
        </w:rPr>
        <w:t>.</w:t>
      </w:r>
      <w:r w:rsidRPr="00595F98">
        <w:rPr>
          <w:rFonts w:ascii="Arial" w:hAnsi="Arial" w:cs="Arial"/>
          <w:noProof/>
        </w:rPr>
        <w:t xml:space="preserve"> </w:t>
      </w:r>
    </w:p>
    <w:p w14:paraId="4E2BBC82" w14:textId="77777777" w:rsidR="00117587" w:rsidRPr="00595F98" w:rsidRDefault="00425D08" w:rsidP="00595F98">
      <w:pPr>
        <w:spacing w:line="240" w:lineRule="exact"/>
        <w:ind w:right="67" w:firstLine="340"/>
        <w:jc w:val="both"/>
        <w:rPr>
          <w:rFonts w:ascii="Arial" w:hAnsi="Arial" w:cs="Arial"/>
          <w:noProof/>
        </w:rPr>
      </w:pPr>
      <w:hyperlink r:id="rId12" w:history="1">
        <w:r w:rsidR="00D3248B" w:rsidRPr="00595F98">
          <w:rPr>
            <w:rFonts w:ascii="Arial" w:hAnsi="Arial" w:cs="Arial"/>
            <w:noProof/>
            <w:color w:val="000000"/>
          </w:rPr>
          <w:t>5.3.1.2</w:t>
        </w:r>
      </w:hyperlink>
      <w:r w:rsidR="00D3248B" w:rsidRPr="00595F98">
        <w:rPr>
          <w:rFonts w:ascii="Arial" w:hAnsi="Arial" w:cs="Arial"/>
          <w:noProof/>
          <w:color w:val="000000"/>
          <w:spacing w:val="140"/>
        </w:rPr>
        <w:t xml:space="preserve"> </w:t>
      </w:r>
      <w:r w:rsidR="00D3248B" w:rsidRPr="00595F98">
        <w:rPr>
          <w:rFonts w:ascii="Arial" w:hAnsi="Arial" w:cs="Arial"/>
          <w:noProof/>
          <w:color w:val="000000"/>
          <w:spacing w:val="-22"/>
        </w:rPr>
        <w:t>T</w:t>
      </w:r>
      <w:r w:rsidR="00D3248B" w:rsidRPr="00595F98">
        <w:rPr>
          <w:rFonts w:ascii="Arial" w:hAnsi="Arial" w:cs="Arial"/>
          <w:noProof/>
          <w:color w:val="000000"/>
        </w:rPr>
        <w:t xml:space="preserve">ensión. El Operador del Sistema elaborará un Plan de Control de </w:t>
      </w:r>
      <w:r w:rsidR="00D3248B" w:rsidRPr="00595F98">
        <w:rPr>
          <w:rFonts w:ascii="Arial" w:hAnsi="Arial" w:cs="Arial"/>
          <w:noProof/>
          <w:color w:val="000000"/>
          <w:spacing w:val="-22"/>
        </w:rPr>
        <w:t>T</w:t>
      </w:r>
      <w:r w:rsidR="00D3248B" w:rsidRPr="00595F98">
        <w:rPr>
          <w:rFonts w:ascii="Arial" w:hAnsi="Arial" w:cs="Arial"/>
          <w:noProof/>
          <w:color w:val="000000"/>
        </w:rPr>
        <w:t xml:space="preserve">ensión </w:t>
      </w:r>
      <w:r w:rsidR="00D3248B" w:rsidRPr="00595F98">
        <w:rPr>
          <w:rFonts w:ascii="Arial" w:hAnsi="Arial" w:cs="Arial"/>
          <w:noProof/>
          <w:color w:val="000000"/>
        </w:rPr>
        <w:lastRenderedPageBreak/>
        <w:t>(PCT) para los diferentes sistemas de cada SEN</w:t>
      </w:r>
      <w:r w:rsidR="00D3248B" w:rsidRPr="00595F98">
        <w:rPr>
          <w:rFonts w:ascii="Arial" w:hAnsi="Arial" w:cs="Arial"/>
          <w:noProof/>
          <w:color w:val="000000"/>
          <w:spacing w:val="-3"/>
        </w:rPr>
        <w:t>P</w:t>
      </w:r>
      <w:r w:rsidR="00D3248B" w:rsidRPr="00595F98">
        <w:rPr>
          <w:rFonts w:ascii="Arial" w:hAnsi="Arial" w:cs="Arial"/>
          <w:noProof/>
          <w:color w:val="000000"/>
        </w:rPr>
        <w:t xml:space="preserve"> de acuerdo con lo establecido en los procedimientos</w:t>
      </w:r>
      <w:r w:rsidR="00D3248B" w:rsidRPr="00595F98">
        <w:rPr>
          <w:rFonts w:ascii="Arial" w:hAnsi="Arial" w:cs="Arial"/>
          <w:noProof/>
          <w:color w:val="000000"/>
          <w:spacing w:val="-4"/>
        </w:rPr>
        <w:t xml:space="preserve"> </w:t>
      </w:r>
      <w:r w:rsidR="00D3248B" w:rsidRPr="00595F98">
        <w:rPr>
          <w:rFonts w:ascii="Arial" w:hAnsi="Arial" w:cs="Arial"/>
          <w:noProof/>
          <w:color w:val="000000"/>
        </w:rPr>
        <w:t>aplicables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control</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tensión</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la</w:t>
      </w:r>
      <w:r w:rsidR="00D3248B" w:rsidRPr="00595F98">
        <w:rPr>
          <w:rFonts w:ascii="Arial" w:hAnsi="Arial" w:cs="Arial"/>
          <w:noProof/>
          <w:color w:val="000000"/>
          <w:spacing w:val="-4"/>
        </w:rPr>
        <w:t xml:space="preserve"> </w:t>
      </w:r>
      <w:r w:rsidR="00D3248B" w:rsidRPr="00595F98">
        <w:rPr>
          <w:rFonts w:ascii="Arial" w:hAnsi="Arial" w:cs="Arial"/>
          <w:noProof/>
          <w:color w:val="000000"/>
        </w:rPr>
        <w:t>red</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transporte,</w:t>
      </w:r>
      <w:r w:rsidR="00D3248B" w:rsidRPr="00595F98">
        <w:rPr>
          <w:rFonts w:ascii="Arial" w:hAnsi="Arial" w:cs="Arial"/>
          <w:noProof/>
          <w:color w:val="000000"/>
          <w:spacing w:val="-4"/>
        </w:rPr>
        <w:t xml:space="preserve"> </w:t>
      </w:r>
      <w:r w:rsidR="00D3248B" w:rsidRPr="00595F98">
        <w:rPr>
          <w:rFonts w:ascii="Arial" w:hAnsi="Arial" w:cs="Arial"/>
          <w:noProof/>
          <w:color w:val="000000"/>
        </w:rPr>
        <w:t>que</w:t>
      </w:r>
      <w:r w:rsidR="00D3248B" w:rsidRPr="00595F98">
        <w:rPr>
          <w:rFonts w:ascii="Arial" w:hAnsi="Arial" w:cs="Arial"/>
          <w:noProof/>
          <w:color w:val="000000"/>
          <w:spacing w:val="-4"/>
        </w:rPr>
        <w:t xml:space="preserve"> </w:t>
      </w:r>
      <w:r w:rsidR="00D3248B" w:rsidRPr="00595F98">
        <w:rPr>
          <w:rFonts w:ascii="Arial" w:hAnsi="Arial" w:cs="Arial"/>
          <w:noProof/>
          <w:color w:val="000000"/>
        </w:rPr>
        <w:t>se</w:t>
      </w:r>
      <w:r w:rsidR="00D3248B" w:rsidRPr="00595F98">
        <w:rPr>
          <w:rFonts w:ascii="Arial" w:hAnsi="Arial" w:cs="Arial"/>
          <w:noProof/>
          <w:color w:val="000000"/>
          <w:spacing w:val="-4"/>
        </w:rPr>
        <w:t xml:space="preserve"> </w:t>
      </w:r>
      <w:r w:rsidR="00D3248B" w:rsidRPr="00595F98">
        <w:rPr>
          <w:rFonts w:ascii="Arial" w:hAnsi="Arial" w:cs="Arial"/>
          <w:noProof/>
          <w:color w:val="000000"/>
        </w:rPr>
        <w:t>actualizará con periodicidad anual o superio</w:t>
      </w:r>
      <w:r w:rsidR="00D3248B" w:rsidRPr="00595F98">
        <w:rPr>
          <w:rFonts w:ascii="Arial" w:hAnsi="Arial" w:cs="Arial"/>
          <w:noProof/>
          <w:color w:val="000000"/>
          <w:spacing w:val="-10"/>
        </w:rPr>
        <w:t>r</w:t>
      </w:r>
      <w:r w:rsidR="00D3248B" w:rsidRPr="00595F98">
        <w:rPr>
          <w:rFonts w:ascii="Arial" w:hAnsi="Arial" w:cs="Arial"/>
          <w:noProof/>
          <w:color w:val="000000"/>
        </w:rPr>
        <w:t>.</w:t>
      </w:r>
      <w:r w:rsidR="00D3248B" w:rsidRPr="00595F98">
        <w:rPr>
          <w:rFonts w:ascii="Arial" w:hAnsi="Arial" w:cs="Arial"/>
          <w:noProof/>
        </w:rPr>
        <w:t xml:space="preserve"> </w:t>
      </w:r>
    </w:p>
    <w:p w14:paraId="7EEBB06C"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45"/>
        </w:rPr>
        <w:t xml:space="preserve"> </w:t>
      </w:r>
      <w:r w:rsidRPr="00595F98">
        <w:rPr>
          <w:rFonts w:ascii="Arial" w:hAnsi="Arial" w:cs="Arial"/>
          <w:noProof/>
          <w:color w:val="000000"/>
        </w:rPr>
        <w:t>PCT</w:t>
      </w:r>
      <w:r w:rsidRPr="00595F98">
        <w:rPr>
          <w:rFonts w:ascii="Arial" w:hAnsi="Arial" w:cs="Arial"/>
          <w:noProof/>
          <w:color w:val="000000"/>
          <w:spacing w:val="45"/>
        </w:rPr>
        <w:t xml:space="preserve"> </w:t>
      </w:r>
      <w:r w:rsidRPr="00595F98">
        <w:rPr>
          <w:rFonts w:ascii="Arial" w:hAnsi="Arial" w:cs="Arial"/>
          <w:noProof/>
          <w:color w:val="000000"/>
        </w:rPr>
        <w:t>establecerán</w:t>
      </w:r>
      <w:r w:rsidRPr="00595F98">
        <w:rPr>
          <w:rFonts w:ascii="Arial" w:hAnsi="Arial" w:cs="Arial"/>
          <w:noProof/>
          <w:color w:val="000000"/>
          <w:spacing w:val="45"/>
        </w:rPr>
        <w:t xml:space="preserve"> </w:t>
      </w:r>
      <w:r w:rsidRPr="00595F98">
        <w:rPr>
          <w:rFonts w:ascii="Arial" w:hAnsi="Arial" w:cs="Arial"/>
          <w:noProof/>
          <w:color w:val="000000"/>
        </w:rPr>
        <w:t>las</w:t>
      </w:r>
      <w:r w:rsidRPr="00595F98">
        <w:rPr>
          <w:rFonts w:ascii="Arial" w:hAnsi="Arial" w:cs="Arial"/>
          <w:noProof/>
          <w:color w:val="000000"/>
          <w:spacing w:val="45"/>
        </w:rPr>
        <w:t xml:space="preserve"> </w:t>
      </w:r>
      <w:r w:rsidRPr="00595F98">
        <w:rPr>
          <w:rFonts w:ascii="Arial" w:hAnsi="Arial" w:cs="Arial"/>
          <w:noProof/>
          <w:color w:val="000000"/>
        </w:rPr>
        <w:t>consignas</w:t>
      </w:r>
      <w:r w:rsidRPr="00595F98">
        <w:rPr>
          <w:rFonts w:ascii="Arial" w:hAnsi="Arial" w:cs="Arial"/>
          <w:noProof/>
          <w:color w:val="000000"/>
          <w:spacing w:val="45"/>
        </w:rPr>
        <w:t xml:space="preserve"> </w:t>
      </w:r>
      <w:r w:rsidRPr="00595F98">
        <w:rPr>
          <w:rFonts w:ascii="Arial" w:hAnsi="Arial" w:cs="Arial"/>
          <w:noProof/>
          <w:color w:val="000000"/>
        </w:rPr>
        <w:t>de</w:t>
      </w:r>
      <w:r w:rsidRPr="00595F98">
        <w:rPr>
          <w:rFonts w:ascii="Arial" w:hAnsi="Arial" w:cs="Arial"/>
          <w:noProof/>
          <w:color w:val="000000"/>
          <w:spacing w:val="45"/>
        </w:rPr>
        <w:t xml:space="preserve"> </w:t>
      </w:r>
      <w:r w:rsidRPr="00595F98">
        <w:rPr>
          <w:rFonts w:ascii="Arial" w:hAnsi="Arial" w:cs="Arial"/>
          <w:noProof/>
          <w:color w:val="000000"/>
        </w:rPr>
        <w:t>tensión</w:t>
      </w:r>
      <w:r w:rsidRPr="00595F98">
        <w:rPr>
          <w:rFonts w:ascii="Arial" w:hAnsi="Arial" w:cs="Arial"/>
          <w:noProof/>
          <w:color w:val="000000"/>
          <w:spacing w:val="45"/>
        </w:rPr>
        <w:t xml:space="preserve"> </w:t>
      </w:r>
      <w:r w:rsidRPr="00595F98">
        <w:rPr>
          <w:rFonts w:ascii="Arial" w:hAnsi="Arial" w:cs="Arial"/>
          <w:noProof/>
          <w:color w:val="000000"/>
        </w:rPr>
        <w:t>que</w:t>
      </w:r>
      <w:r w:rsidRPr="00595F98">
        <w:rPr>
          <w:rFonts w:ascii="Arial" w:hAnsi="Arial" w:cs="Arial"/>
          <w:noProof/>
          <w:color w:val="000000"/>
          <w:spacing w:val="45"/>
        </w:rPr>
        <w:t xml:space="preserve"> </w:t>
      </w:r>
      <w:r w:rsidRPr="00595F98">
        <w:rPr>
          <w:rFonts w:ascii="Arial" w:hAnsi="Arial" w:cs="Arial"/>
          <w:noProof/>
          <w:color w:val="000000"/>
        </w:rPr>
        <w:t>deberán</w:t>
      </w:r>
      <w:r w:rsidRPr="00595F98">
        <w:rPr>
          <w:rFonts w:ascii="Arial" w:hAnsi="Arial" w:cs="Arial"/>
          <w:noProof/>
          <w:color w:val="000000"/>
          <w:spacing w:val="45"/>
        </w:rPr>
        <w:t xml:space="preserve"> </w:t>
      </w:r>
      <w:r w:rsidRPr="00595F98">
        <w:rPr>
          <w:rFonts w:ascii="Arial" w:hAnsi="Arial" w:cs="Arial"/>
          <w:noProof/>
          <w:color w:val="000000"/>
        </w:rPr>
        <w:t>mantenerse</w:t>
      </w:r>
      <w:r w:rsidRPr="00595F98">
        <w:rPr>
          <w:rFonts w:ascii="Arial" w:hAnsi="Arial" w:cs="Arial"/>
          <w:noProof/>
          <w:color w:val="000000"/>
          <w:spacing w:val="45"/>
        </w:rPr>
        <w:t xml:space="preserve"> </w:t>
      </w:r>
      <w:r w:rsidRPr="00595F98">
        <w:rPr>
          <w:rFonts w:ascii="Arial" w:hAnsi="Arial" w:cs="Arial"/>
          <w:noProof/>
          <w:color w:val="000000"/>
        </w:rPr>
        <w:t>en funcionamiento normal en los diferentes nudos de la red de transporte.</w:t>
      </w:r>
      <w:r w:rsidRPr="00595F98">
        <w:rPr>
          <w:rFonts w:ascii="Arial" w:hAnsi="Arial" w:cs="Arial"/>
          <w:noProof/>
        </w:rPr>
        <w:t xml:space="preserve"> </w:t>
      </w:r>
    </w:p>
    <w:p w14:paraId="32DC205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PC</w:t>
      </w:r>
      <w:r w:rsidRPr="00595F98">
        <w:rPr>
          <w:rFonts w:ascii="Arial" w:hAnsi="Arial" w:cs="Arial"/>
          <w:noProof/>
          <w:color w:val="000000"/>
          <w:spacing w:val="-3"/>
        </w:rPr>
        <w:t>T</w:t>
      </w:r>
      <w:r w:rsidRPr="00595F98">
        <w:rPr>
          <w:rFonts w:ascii="Arial" w:hAnsi="Arial" w:cs="Arial"/>
          <w:noProof/>
          <w:color w:val="000000"/>
          <w:spacing w:val="-4"/>
        </w:rPr>
        <w:t xml:space="preserve"> </w:t>
      </w:r>
      <w:r w:rsidRPr="00595F98">
        <w:rPr>
          <w:rFonts w:ascii="Arial" w:hAnsi="Arial" w:cs="Arial"/>
          <w:noProof/>
          <w:color w:val="000000"/>
        </w:rPr>
        <w:t>tendrán</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cuenta</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márgenes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diseño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instalaciones</w:t>
      </w:r>
      <w:r w:rsidRPr="00595F98">
        <w:rPr>
          <w:rFonts w:ascii="Arial" w:hAnsi="Arial" w:cs="Arial"/>
          <w:noProof/>
          <w:color w:val="000000"/>
          <w:spacing w:val="-4"/>
        </w:rPr>
        <w:t xml:space="preserve"> </w:t>
      </w:r>
      <w:r w:rsidRPr="00595F98">
        <w:rPr>
          <w:rFonts w:ascii="Arial" w:hAnsi="Arial" w:cs="Arial"/>
          <w:noProof/>
          <w:color w:val="000000"/>
        </w:rPr>
        <w:t>comunicados por cada empresa propietaria, así como las tensiones deseables para la minimización de las pérdidas de transporte.</w:t>
      </w:r>
      <w:r w:rsidRPr="00595F98">
        <w:rPr>
          <w:rFonts w:ascii="Arial" w:hAnsi="Arial" w:cs="Arial"/>
          <w:noProof/>
        </w:rPr>
        <w:t xml:space="preserve"> </w:t>
      </w:r>
    </w:p>
    <w:p w14:paraId="41D15BE2" w14:textId="77777777" w:rsidR="00A93113" w:rsidRPr="00595F98" w:rsidRDefault="00D3248B" w:rsidP="00595F98">
      <w:pPr>
        <w:spacing w:line="240" w:lineRule="exact"/>
        <w:ind w:right="67" w:firstLine="340"/>
        <w:jc w:val="both"/>
        <w:rPr>
          <w:rFonts w:ascii="Arial" w:hAnsi="Arial" w:cs="Arial"/>
          <w:noProof/>
          <w:lang w:eastAsia="es-ES"/>
        </w:rPr>
      </w:pP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todo caso, en estado normal, la tensión</w:t>
      </w:r>
      <w:r w:rsidRPr="00595F98">
        <w:rPr>
          <w:rFonts w:ascii="Arial" w:hAnsi="Arial" w:cs="Arial"/>
          <w:noProof/>
          <w:color w:val="000000"/>
          <w:spacing w:val="20"/>
        </w:rPr>
        <w:t xml:space="preserve"> </w:t>
      </w:r>
      <w:r w:rsidRPr="00595F98">
        <w:rPr>
          <w:rFonts w:ascii="Arial" w:hAnsi="Arial" w:cs="Arial"/>
          <w:noProof/>
          <w:color w:val="000000"/>
        </w:rPr>
        <w:t>se encontrará dentro de los</w:t>
      </w:r>
      <w:r w:rsidRPr="00595F98">
        <w:rPr>
          <w:rFonts w:ascii="Arial" w:hAnsi="Arial" w:cs="Arial"/>
          <w:noProof/>
          <w:color w:val="000000"/>
          <w:spacing w:val="20"/>
        </w:rPr>
        <w:t xml:space="preserve"> </w:t>
      </w:r>
      <w:r w:rsidRPr="00595F98">
        <w:rPr>
          <w:rFonts w:ascii="Arial" w:hAnsi="Arial" w:cs="Arial"/>
          <w:noProof/>
          <w:color w:val="000000"/>
        </w:rPr>
        <w:t>márgenes indicados en la tabla siguiente:</w:t>
      </w:r>
      <w:r w:rsidRPr="00595F98">
        <w:rPr>
          <w:rFonts w:ascii="Arial" w:hAnsi="Arial" w:cs="Arial"/>
          <w:noProof/>
        </w:rPr>
        <w:t xml:space="preserve"> </w:t>
      </w:r>
    </w:p>
    <w:p w14:paraId="17BEC25F" w14:textId="77777777" w:rsidR="00935E7D" w:rsidRPr="00595F98" w:rsidRDefault="00935E7D" w:rsidP="00595F98">
      <w:pPr>
        <w:spacing w:line="240" w:lineRule="exact"/>
        <w:ind w:right="67" w:firstLine="340"/>
        <w:jc w:val="both"/>
        <w:rPr>
          <w:rFonts w:ascii="Arial" w:hAnsi="Arial" w:cs="Arial"/>
          <w:noProof/>
          <w:color w:val="000000" w:themeColor="text1"/>
        </w:rPr>
      </w:pPr>
    </w:p>
    <w:tbl>
      <w:tblPr>
        <w:tblStyle w:val="Tablaconcuadrcula"/>
        <w:tblW w:w="6232" w:type="dxa"/>
        <w:jc w:val="center"/>
        <w:tblLayout w:type="fixed"/>
        <w:tblLook w:val="04A0" w:firstRow="1" w:lastRow="0" w:firstColumn="1" w:lastColumn="0" w:noHBand="0" w:noVBand="1"/>
      </w:tblPr>
      <w:tblGrid>
        <w:gridCol w:w="1695"/>
        <w:gridCol w:w="2269"/>
        <w:gridCol w:w="2268"/>
      </w:tblGrid>
      <w:tr w:rsidR="00935E7D" w:rsidRPr="00595F98" w14:paraId="1F6C5EF2" w14:textId="77777777" w:rsidTr="00595F98">
        <w:trPr>
          <w:trHeight w:val="318"/>
          <w:jc w:val="center"/>
        </w:trPr>
        <w:tc>
          <w:tcPr>
            <w:tcW w:w="1695" w:type="dxa"/>
            <w:tcBorders>
              <w:top w:val="single" w:sz="4" w:space="0" w:color="CCCCCC"/>
              <w:left w:val="single" w:sz="4" w:space="0" w:color="CCCCCC"/>
              <w:bottom w:val="single" w:sz="4" w:space="0" w:color="CCCCCC"/>
              <w:right w:val="single" w:sz="4" w:space="0" w:color="CCCCCC"/>
            </w:tcBorders>
          </w:tcPr>
          <w:p w14:paraId="0C33851D" w14:textId="77777777" w:rsidR="00935E7D" w:rsidRPr="00595F98" w:rsidRDefault="00935E7D" w:rsidP="00A93113">
            <w:pPr>
              <w:ind w:left="1082" w:right="67"/>
              <w:jc w:val="both"/>
              <w:rPr>
                <w:rFonts w:ascii="Arial" w:hAnsi="Arial" w:cs="Arial"/>
                <w:noProof/>
              </w:rPr>
            </w:pPr>
          </w:p>
        </w:tc>
        <w:tc>
          <w:tcPr>
            <w:tcW w:w="2269" w:type="dxa"/>
            <w:tcBorders>
              <w:top w:val="single" w:sz="4" w:space="0" w:color="CCCCCC"/>
              <w:left w:val="single" w:sz="4" w:space="0" w:color="CCCCCC"/>
              <w:bottom w:val="single" w:sz="4" w:space="0" w:color="CCCCCC"/>
              <w:right w:val="single" w:sz="4" w:space="0" w:color="CCCCCC"/>
            </w:tcBorders>
          </w:tcPr>
          <w:p w14:paraId="2F8671C4" w14:textId="77777777" w:rsidR="00935E7D" w:rsidRPr="00595F98" w:rsidRDefault="00D3248B" w:rsidP="00A93113">
            <w:pPr>
              <w:ind w:right="67" w:firstLine="1043"/>
              <w:jc w:val="both"/>
              <w:rPr>
                <w:rFonts w:ascii="Arial" w:hAnsi="Arial" w:cs="Arial"/>
                <w:noProof/>
                <w:color w:val="010302"/>
              </w:rPr>
            </w:pPr>
            <w:r w:rsidRPr="00595F98">
              <w:rPr>
                <w:rFonts w:ascii="Arial" w:hAnsi="Arial" w:cs="Arial"/>
                <w:b/>
                <w:bCs/>
                <w:noProof/>
                <w:color w:val="000000"/>
              </w:rPr>
              <w:t>Mínimo</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53C749F0" w14:textId="77777777" w:rsidR="00935E7D" w:rsidRPr="00595F98" w:rsidRDefault="00D3248B" w:rsidP="00A93113">
            <w:pPr>
              <w:ind w:right="67" w:firstLine="1025"/>
              <w:jc w:val="both"/>
              <w:rPr>
                <w:rFonts w:ascii="Arial" w:hAnsi="Arial" w:cs="Arial"/>
                <w:noProof/>
                <w:color w:val="010302"/>
              </w:rPr>
            </w:pPr>
            <w:r w:rsidRPr="00595F98">
              <w:rPr>
                <w:rFonts w:ascii="Arial" w:hAnsi="Arial" w:cs="Arial"/>
                <w:b/>
                <w:bCs/>
                <w:noProof/>
                <w:color w:val="000000"/>
              </w:rPr>
              <w:t>Máximo</w:t>
            </w:r>
            <w:r w:rsidRPr="00595F98">
              <w:rPr>
                <w:rFonts w:ascii="Arial" w:hAnsi="Arial" w:cs="Arial"/>
                <w:noProof/>
              </w:rPr>
              <w:t xml:space="preserve"> </w:t>
            </w:r>
          </w:p>
        </w:tc>
      </w:tr>
      <w:tr w:rsidR="00935E7D" w:rsidRPr="00595F98" w14:paraId="5F877852" w14:textId="77777777" w:rsidTr="00595F98">
        <w:trPr>
          <w:trHeight w:val="337"/>
          <w:jc w:val="center"/>
        </w:trPr>
        <w:tc>
          <w:tcPr>
            <w:tcW w:w="1695" w:type="dxa"/>
            <w:tcBorders>
              <w:top w:val="single" w:sz="4" w:space="0" w:color="CCCCCC"/>
              <w:left w:val="single" w:sz="4" w:space="0" w:color="CCCCCC"/>
              <w:bottom w:val="single" w:sz="4" w:space="0" w:color="CCCCCC"/>
              <w:right w:val="single" w:sz="4" w:space="0" w:color="CCCCCC"/>
            </w:tcBorders>
          </w:tcPr>
          <w:p w14:paraId="1B832CD4" w14:textId="77777777" w:rsidR="00935E7D" w:rsidRPr="00595F98" w:rsidRDefault="00D3248B" w:rsidP="00A93113">
            <w:pPr>
              <w:ind w:right="67" w:firstLine="56"/>
              <w:jc w:val="both"/>
              <w:rPr>
                <w:rFonts w:ascii="Arial" w:hAnsi="Arial" w:cs="Arial"/>
                <w:noProof/>
                <w:color w:val="010302"/>
              </w:rPr>
            </w:pPr>
            <w:r w:rsidRPr="00595F98">
              <w:rPr>
                <w:rFonts w:ascii="Arial" w:hAnsi="Arial" w:cs="Arial"/>
                <w:noProof/>
                <w:color w:val="000000"/>
              </w:rPr>
              <w:t>Nivel de 220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269" w:type="dxa"/>
            <w:tcBorders>
              <w:top w:val="single" w:sz="4" w:space="0" w:color="CCCCCC"/>
              <w:left w:val="single" w:sz="4" w:space="0" w:color="CCCCCC"/>
              <w:bottom w:val="single" w:sz="4" w:space="0" w:color="CCCCCC"/>
              <w:right w:val="single" w:sz="4" w:space="0" w:color="CCCCCC"/>
            </w:tcBorders>
          </w:tcPr>
          <w:p w14:paraId="125B7C5D" w14:textId="77777777" w:rsidR="00935E7D" w:rsidRPr="00595F98" w:rsidRDefault="00D3248B" w:rsidP="00A93113">
            <w:pPr>
              <w:ind w:right="67" w:firstLine="767"/>
              <w:jc w:val="both"/>
              <w:rPr>
                <w:rFonts w:ascii="Arial" w:hAnsi="Arial" w:cs="Arial"/>
                <w:noProof/>
                <w:color w:val="010302"/>
              </w:rPr>
            </w:pPr>
            <w:r w:rsidRPr="00595F98">
              <w:rPr>
                <w:rFonts w:ascii="Arial" w:hAnsi="Arial" w:cs="Arial"/>
                <w:noProof/>
                <w:color w:val="000000"/>
              </w:rPr>
              <w:t>210 kV (95</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5ABEA9DD" w14:textId="77777777" w:rsidR="00935E7D" w:rsidRPr="00595F98" w:rsidRDefault="00D3248B" w:rsidP="00A93113">
            <w:pPr>
              <w:ind w:right="67" w:firstLine="730"/>
              <w:jc w:val="both"/>
              <w:rPr>
                <w:rFonts w:ascii="Arial" w:hAnsi="Arial" w:cs="Arial"/>
                <w:noProof/>
                <w:color w:val="010302"/>
              </w:rPr>
            </w:pPr>
            <w:r w:rsidRPr="00595F98">
              <w:rPr>
                <w:rFonts w:ascii="Arial" w:hAnsi="Arial" w:cs="Arial"/>
                <w:noProof/>
                <w:color w:val="000000"/>
              </w:rPr>
              <w:t>245 kV (</w:t>
            </w:r>
            <w:r w:rsidRPr="00595F98">
              <w:rPr>
                <w:rFonts w:ascii="Arial" w:hAnsi="Arial" w:cs="Arial"/>
                <w:noProof/>
                <w:color w:val="000000"/>
                <w:spacing w:val="-13"/>
              </w:rPr>
              <w:t>11</w:t>
            </w:r>
            <w:r w:rsidRPr="00595F98">
              <w:rPr>
                <w:rFonts w:ascii="Arial" w:hAnsi="Arial" w:cs="Arial"/>
                <w:noProof/>
                <w:color w:val="000000"/>
              </w:rPr>
              <w:t>1</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2E6098C5" w14:textId="77777777" w:rsidTr="00595F98">
        <w:trPr>
          <w:trHeight w:val="337"/>
          <w:jc w:val="center"/>
        </w:trPr>
        <w:tc>
          <w:tcPr>
            <w:tcW w:w="1695" w:type="dxa"/>
            <w:tcBorders>
              <w:top w:val="single" w:sz="4" w:space="0" w:color="CCCCCC"/>
              <w:left w:val="single" w:sz="4" w:space="0" w:color="CCCCCC"/>
              <w:bottom w:val="single" w:sz="4" w:space="0" w:color="CCCCCC"/>
              <w:right w:val="single" w:sz="4" w:space="0" w:color="CCCCCC"/>
            </w:tcBorders>
          </w:tcPr>
          <w:p w14:paraId="6B1FD759" w14:textId="77777777" w:rsidR="00935E7D" w:rsidRPr="00595F98" w:rsidRDefault="00D3248B" w:rsidP="00A93113">
            <w:pPr>
              <w:ind w:right="67" w:firstLine="56"/>
              <w:jc w:val="both"/>
              <w:rPr>
                <w:rFonts w:ascii="Arial" w:hAnsi="Arial" w:cs="Arial"/>
                <w:noProof/>
                <w:color w:val="010302"/>
              </w:rPr>
            </w:pPr>
            <w:r w:rsidRPr="00595F98">
              <w:rPr>
                <w:rFonts w:ascii="Arial" w:hAnsi="Arial" w:cs="Arial"/>
                <w:noProof/>
                <w:color w:val="000000"/>
              </w:rPr>
              <w:t>Nivel de 132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269" w:type="dxa"/>
            <w:tcBorders>
              <w:top w:val="single" w:sz="4" w:space="0" w:color="CCCCCC"/>
              <w:left w:val="single" w:sz="4" w:space="0" w:color="CCCCCC"/>
              <w:bottom w:val="single" w:sz="4" w:space="0" w:color="CCCCCC"/>
              <w:right w:val="single" w:sz="4" w:space="0" w:color="CCCCCC"/>
            </w:tcBorders>
          </w:tcPr>
          <w:p w14:paraId="3F95714F" w14:textId="77777777" w:rsidR="00935E7D" w:rsidRPr="00595F98" w:rsidRDefault="00D3248B" w:rsidP="00A93113">
            <w:pPr>
              <w:ind w:right="67" w:firstLine="767"/>
              <w:jc w:val="both"/>
              <w:rPr>
                <w:rFonts w:ascii="Arial" w:hAnsi="Arial" w:cs="Arial"/>
                <w:noProof/>
                <w:color w:val="010302"/>
              </w:rPr>
            </w:pPr>
            <w:r w:rsidRPr="00595F98">
              <w:rPr>
                <w:rFonts w:ascii="Arial" w:hAnsi="Arial" w:cs="Arial"/>
                <w:noProof/>
                <w:color w:val="000000"/>
              </w:rPr>
              <w:t>125 kV (95</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6328C6D4" w14:textId="77777777" w:rsidR="00935E7D" w:rsidRPr="00595F98" w:rsidRDefault="00D3248B" w:rsidP="00A93113">
            <w:pPr>
              <w:ind w:right="67" w:firstLine="723"/>
              <w:jc w:val="both"/>
              <w:rPr>
                <w:rFonts w:ascii="Arial" w:hAnsi="Arial" w:cs="Arial"/>
                <w:noProof/>
                <w:color w:val="010302"/>
              </w:rPr>
            </w:pPr>
            <w:r w:rsidRPr="00595F98">
              <w:rPr>
                <w:rFonts w:ascii="Arial" w:hAnsi="Arial" w:cs="Arial"/>
                <w:noProof/>
                <w:color w:val="000000"/>
              </w:rPr>
              <w:t>145 kV (</w:t>
            </w:r>
            <w:r w:rsidRPr="00595F98">
              <w:rPr>
                <w:rFonts w:ascii="Arial" w:hAnsi="Arial" w:cs="Arial"/>
                <w:noProof/>
                <w:color w:val="000000"/>
                <w:spacing w:val="-13"/>
              </w:rPr>
              <w:t>1</w:t>
            </w:r>
            <w:r w:rsidRPr="00595F98">
              <w:rPr>
                <w:rFonts w:ascii="Arial" w:hAnsi="Arial" w:cs="Arial"/>
                <w:noProof/>
                <w:color w:val="000000"/>
              </w:rPr>
              <w:t>10</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04992E2A" w14:textId="77777777" w:rsidTr="00595F98">
        <w:trPr>
          <w:trHeight w:val="337"/>
          <w:jc w:val="center"/>
        </w:trPr>
        <w:tc>
          <w:tcPr>
            <w:tcW w:w="1695" w:type="dxa"/>
            <w:tcBorders>
              <w:top w:val="single" w:sz="4" w:space="0" w:color="CCCCCC"/>
              <w:left w:val="single" w:sz="4" w:space="0" w:color="CCCCCC"/>
              <w:bottom w:val="single" w:sz="4" w:space="0" w:color="CCCCCC"/>
              <w:right w:val="single" w:sz="4" w:space="0" w:color="CCCCCC"/>
            </w:tcBorders>
          </w:tcPr>
          <w:p w14:paraId="4AD18AAB" w14:textId="77777777" w:rsidR="00935E7D" w:rsidRPr="00595F98" w:rsidRDefault="00D3248B" w:rsidP="00A93113">
            <w:pPr>
              <w:ind w:right="67" w:firstLine="56"/>
              <w:jc w:val="both"/>
              <w:rPr>
                <w:rFonts w:ascii="Arial" w:hAnsi="Arial" w:cs="Arial"/>
                <w:noProof/>
                <w:color w:val="010302"/>
              </w:rPr>
            </w:pPr>
            <w:r w:rsidRPr="00595F98">
              <w:rPr>
                <w:rFonts w:ascii="Arial" w:hAnsi="Arial" w:cs="Arial"/>
                <w:noProof/>
                <w:color w:val="000000"/>
              </w:rPr>
              <w:t>Nivel de 66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269" w:type="dxa"/>
            <w:tcBorders>
              <w:top w:val="single" w:sz="4" w:space="0" w:color="CCCCCC"/>
              <w:left w:val="single" w:sz="4" w:space="0" w:color="CCCCCC"/>
              <w:bottom w:val="single" w:sz="4" w:space="0" w:color="CCCCCC"/>
              <w:right w:val="single" w:sz="4" w:space="0" w:color="CCCCCC"/>
            </w:tcBorders>
          </w:tcPr>
          <w:p w14:paraId="63C19870" w14:textId="77777777" w:rsidR="00935E7D" w:rsidRPr="00595F98" w:rsidRDefault="00D3248B" w:rsidP="00A93113">
            <w:pPr>
              <w:ind w:right="67" w:firstLine="817"/>
              <w:jc w:val="both"/>
              <w:rPr>
                <w:rFonts w:ascii="Arial" w:hAnsi="Arial" w:cs="Arial"/>
                <w:noProof/>
                <w:color w:val="010302"/>
              </w:rPr>
            </w:pPr>
            <w:r w:rsidRPr="00595F98">
              <w:rPr>
                <w:rFonts w:ascii="Arial" w:hAnsi="Arial" w:cs="Arial"/>
                <w:noProof/>
                <w:color w:val="000000"/>
              </w:rPr>
              <w:t>62 kV (94</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268" w:type="dxa"/>
            <w:tcBorders>
              <w:top w:val="single" w:sz="4" w:space="0" w:color="CCCCCC"/>
              <w:left w:val="single" w:sz="4" w:space="0" w:color="CCCCCC"/>
              <w:bottom w:val="single" w:sz="4" w:space="0" w:color="CCCCCC"/>
              <w:right w:val="single" w:sz="4" w:space="0" w:color="CCCCCC"/>
            </w:tcBorders>
          </w:tcPr>
          <w:p w14:paraId="1501E41F" w14:textId="77777777" w:rsidR="00935E7D" w:rsidRPr="00595F98" w:rsidRDefault="00D3248B" w:rsidP="00A93113">
            <w:pPr>
              <w:ind w:right="67" w:firstLine="766"/>
              <w:jc w:val="both"/>
              <w:rPr>
                <w:rFonts w:ascii="Arial" w:hAnsi="Arial" w:cs="Arial"/>
                <w:noProof/>
                <w:color w:val="010302"/>
              </w:rPr>
            </w:pPr>
            <w:r w:rsidRPr="00595F98">
              <w:rPr>
                <w:rFonts w:ascii="Arial" w:hAnsi="Arial" w:cs="Arial"/>
                <w:noProof/>
                <w:color w:val="000000"/>
              </w:rPr>
              <w:t>72 kV (109</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bl>
    <w:p w14:paraId="038CBDE1" w14:textId="77777777" w:rsidR="00117587"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El Operador del Sistema publicará anualmente la relación de los nudos en los que se opera fuera de los límites aquí propuestos por agotamiento sistemático de los recursos disponibles en operación.</w:t>
      </w:r>
      <w:r w:rsidRPr="00595F98">
        <w:rPr>
          <w:rFonts w:ascii="Arial" w:hAnsi="Arial" w:cs="Arial"/>
          <w:noProof/>
        </w:rPr>
        <w:t xml:space="preserve"> </w:t>
      </w:r>
    </w:p>
    <w:p w14:paraId="495D1231" w14:textId="77777777" w:rsidR="008451A3"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spacing w:val="-7"/>
        </w:rPr>
        <w:t>T</w:t>
      </w:r>
      <w:r w:rsidRPr="00595F98">
        <w:rPr>
          <w:rFonts w:ascii="Arial" w:hAnsi="Arial" w:cs="Arial"/>
          <w:noProof/>
          <w:color w:val="000000"/>
        </w:rPr>
        <w:t>ras contingencia la tensión podrá variar según lo establecido en el apartado 5.3.2.</w:t>
      </w:r>
    </w:p>
    <w:p w14:paraId="128FB726" w14:textId="77777777" w:rsidR="00117587" w:rsidRPr="00595F98" w:rsidRDefault="00425D08" w:rsidP="00595F98">
      <w:pPr>
        <w:spacing w:before="80" w:line="240" w:lineRule="exact"/>
        <w:ind w:right="67" w:firstLine="340"/>
        <w:jc w:val="both"/>
        <w:rPr>
          <w:rFonts w:ascii="Arial" w:hAnsi="Arial" w:cs="Arial"/>
          <w:noProof/>
        </w:rPr>
      </w:pPr>
      <w:hyperlink r:id="rId13" w:history="1">
        <w:r w:rsidR="00D3248B" w:rsidRPr="00595F98">
          <w:rPr>
            <w:rFonts w:ascii="Arial" w:hAnsi="Arial" w:cs="Arial"/>
            <w:noProof/>
            <w:color w:val="000000"/>
          </w:rPr>
          <w:t>5.3.1.3</w:t>
        </w:r>
      </w:hyperlink>
      <w:r w:rsidR="00D3248B" w:rsidRPr="00595F98">
        <w:rPr>
          <w:rFonts w:ascii="Arial" w:hAnsi="Arial" w:cs="Arial"/>
          <w:noProof/>
          <w:color w:val="000000"/>
          <w:spacing w:val="146"/>
        </w:rPr>
        <w:t xml:space="preserve"> </w:t>
      </w:r>
      <w:r w:rsidR="00D3248B" w:rsidRPr="00595F98">
        <w:rPr>
          <w:rFonts w:ascii="Arial" w:hAnsi="Arial" w:cs="Arial"/>
          <w:noProof/>
          <w:color w:val="000000"/>
        </w:rPr>
        <w:t>Carga.</w:t>
      </w:r>
      <w:r w:rsidR="00D3248B" w:rsidRPr="00595F98">
        <w:rPr>
          <w:rFonts w:ascii="Arial" w:hAnsi="Arial" w:cs="Arial"/>
          <w:noProof/>
          <w:color w:val="000000"/>
          <w:spacing w:val="20"/>
        </w:rPr>
        <w:t xml:space="preserve"> </w:t>
      </w:r>
      <w:r w:rsidR="00D3248B" w:rsidRPr="00595F98">
        <w:rPr>
          <w:rFonts w:ascii="Arial" w:hAnsi="Arial" w:cs="Arial"/>
          <w:noProof/>
          <w:color w:val="000000"/>
        </w:rPr>
        <w:t>Los</w:t>
      </w:r>
      <w:r w:rsidR="00D3248B" w:rsidRPr="00595F98">
        <w:rPr>
          <w:rFonts w:ascii="Arial" w:hAnsi="Arial" w:cs="Arial"/>
          <w:noProof/>
          <w:color w:val="000000"/>
          <w:spacing w:val="20"/>
        </w:rPr>
        <w:t xml:space="preserve"> </w:t>
      </w:r>
      <w:r w:rsidR="00D3248B" w:rsidRPr="00595F98">
        <w:rPr>
          <w:rFonts w:ascii="Arial" w:hAnsi="Arial" w:cs="Arial"/>
          <w:noProof/>
          <w:color w:val="000000"/>
        </w:rPr>
        <w:t>niveles</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carga</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los</w:t>
      </w:r>
      <w:r w:rsidR="00D3248B" w:rsidRPr="00595F98">
        <w:rPr>
          <w:rFonts w:ascii="Arial" w:hAnsi="Arial" w:cs="Arial"/>
          <w:noProof/>
          <w:color w:val="000000"/>
          <w:spacing w:val="20"/>
        </w:rPr>
        <w:t xml:space="preserve"> </w:t>
      </w:r>
      <w:r w:rsidR="00D3248B" w:rsidRPr="00595F98">
        <w:rPr>
          <w:rFonts w:ascii="Arial" w:hAnsi="Arial" w:cs="Arial"/>
          <w:noProof/>
          <w:color w:val="000000"/>
        </w:rPr>
        <w:t>elementos</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la</w:t>
      </w:r>
      <w:r w:rsidR="00D3248B" w:rsidRPr="00595F98">
        <w:rPr>
          <w:rFonts w:ascii="Arial" w:hAnsi="Arial" w:cs="Arial"/>
          <w:noProof/>
          <w:color w:val="000000"/>
          <w:spacing w:val="20"/>
        </w:rPr>
        <w:t xml:space="preserve"> </w:t>
      </w:r>
      <w:r w:rsidR="00D3248B" w:rsidRPr="00595F98">
        <w:rPr>
          <w:rFonts w:ascii="Arial" w:hAnsi="Arial" w:cs="Arial"/>
          <w:noProof/>
          <w:color w:val="000000"/>
        </w:rPr>
        <w:t>red</w:t>
      </w:r>
      <w:r w:rsidR="00D3248B" w:rsidRPr="00595F98">
        <w:rPr>
          <w:rFonts w:ascii="Arial" w:hAnsi="Arial" w:cs="Arial"/>
          <w:noProof/>
          <w:color w:val="000000"/>
          <w:spacing w:val="20"/>
        </w:rPr>
        <w:t xml:space="preserve"> </w:t>
      </w:r>
      <w:r w:rsidR="00D3248B" w:rsidRPr="00595F98">
        <w:rPr>
          <w:rFonts w:ascii="Arial" w:hAnsi="Arial" w:cs="Arial"/>
          <w:noProof/>
          <w:color w:val="000000"/>
        </w:rPr>
        <w:t>de</w:t>
      </w:r>
      <w:r w:rsidR="00D3248B" w:rsidRPr="00595F98">
        <w:rPr>
          <w:rFonts w:ascii="Arial" w:hAnsi="Arial" w:cs="Arial"/>
          <w:noProof/>
          <w:color w:val="000000"/>
          <w:spacing w:val="20"/>
        </w:rPr>
        <w:t xml:space="preserve"> </w:t>
      </w:r>
      <w:r w:rsidR="00D3248B" w:rsidRPr="00595F98">
        <w:rPr>
          <w:rFonts w:ascii="Arial" w:hAnsi="Arial" w:cs="Arial"/>
          <w:noProof/>
          <w:color w:val="000000"/>
        </w:rPr>
        <w:t>transporte</w:t>
      </w:r>
      <w:r w:rsidR="00D3248B" w:rsidRPr="00595F98">
        <w:rPr>
          <w:rFonts w:ascii="Arial" w:hAnsi="Arial" w:cs="Arial"/>
          <w:noProof/>
          <w:color w:val="000000"/>
          <w:spacing w:val="20"/>
        </w:rPr>
        <w:t xml:space="preserve"> </w:t>
      </w:r>
      <w:r w:rsidR="00D3248B" w:rsidRPr="00595F98">
        <w:rPr>
          <w:rFonts w:ascii="Arial" w:hAnsi="Arial" w:cs="Arial"/>
          <w:noProof/>
          <w:color w:val="000000"/>
        </w:rPr>
        <w:t>no superarán</w:t>
      </w:r>
      <w:r w:rsidR="00D3248B" w:rsidRPr="00595F98">
        <w:rPr>
          <w:rFonts w:ascii="Arial" w:hAnsi="Arial" w:cs="Arial"/>
          <w:noProof/>
          <w:color w:val="000000"/>
          <w:spacing w:val="44"/>
        </w:rPr>
        <w:t xml:space="preserve"> </w:t>
      </w:r>
      <w:r w:rsidR="00D3248B" w:rsidRPr="00595F98">
        <w:rPr>
          <w:rFonts w:ascii="Arial" w:hAnsi="Arial" w:cs="Arial"/>
          <w:noProof/>
          <w:color w:val="000000"/>
        </w:rPr>
        <w:t>la</w:t>
      </w:r>
      <w:r w:rsidR="00D3248B" w:rsidRPr="00595F98">
        <w:rPr>
          <w:rFonts w:ascii="Arial" w:hAnsi="Arial" w:cs="Arial"/>
          <w:noProof/>
          <w:color w:val="000000"/>
          <w:spacing w:val="44"/>
        </w:rPr>
        <w:t xml:space="preserve"> </w:t>
      </w:r>
      <w:r w:rsidR="00D3248B" w:rsidRPr="00595F98">
        <w:rPr>
          <w:rFonts w:ascii="Arial" w:hAnsi="Arial" w:cs="Arial"/>
          <w:noProof/>
          <w:color w:val="000000"/>
        </w:rPr>
        <w:t>capacidad</w:t>
      </w:r>
      <w:r w:rsidR="00D3248B" w:rsidRPr="00595F98">
        <w:rPr>
          <w:rFonts w:ascii="Arial" w:hAnsi="Arial" w:cs="Arial"/>
          <w:noProof/>
          <w:color w:val="000000"/>
          <w:spacing w:val="44"/>
        </w:rPr>
        <w:t xml:space="preserve"> </w:t>
      </w:r>
      <w:r w:rsidR="00D3248B" w:rsidRPr="00595F98">
        <w:rPr>
          <w:rFonts w:ascii="Arial" w:hAnsi="Arial" w:cs="Arial"/>
          <w:noProof/>
          <w:color w:val="000000"/>
        </w:rPr>
        <w:t>nominal</w:t>
      </w:r>
      <w:r w:rsidR="00D3248B" w:rsidRPr="00595F98">
        <w:rPr>
          <w:rFonts w:ascii="Arial" w:hAnsi="Arial" w:cs="Arial"/>
          <w:noProof/>
          <w:color w:val="000000"/>
          <w:spacing w:val="44"/>
        </w:rPr>
        <w:t xml:space="preserve"> </w:t>
      </w:r>
      <w:r w:rsidR="00D3248B" w:rsidRPr="00595F98">
        <w:rPr>
          <w:rFonts w:ascii="Arial" w:hAnsi="Arial" w:cs="Arial"/>
          <w:noProof/>
          <w:color w:val="000000"/>
        </w:rPr>
        <w:t>de</w:t>
      </w:r>
      <w:r w:rsidR="00D3248B" w:rsidRPr="00595F98">
        <w:rPr>
          <w:rFonts w:ascii="Arial" w:hAnsi="Arial" w:cs="Arial"/>
          <w:noProof/>
          <w:color w:val="000000"/>
          <w:spacing w:val="44"/>
        </w:rPr>
        <w:t xml:space="preserve"> </w:t>
      </w:r>
      <w:r w:rsidR="00D3248B" w:rsidRPr="00595F98">
        <w:rPr>
          <w:rFonts w:ascii="Arial" w:hAnsi="Arial" w:cs="Arial"/>
          <w:noProof/>
          <w:color w:val="000000"/>
        </w:rPr>
        <w:t>los</w:t>
      </w:r>
      <w:r w:rsidR="00D3248B" w:rsidRPr="00595F98">
        <w:rPr>
          <w:rFonts w:ascii="Arial" w:hAnsi="Arial" w:cs="Arial"/>
          <w:noProof/>
          <w:color w:val="000000"/>
          <w:spacing w:val="44"/>
        </w:rPr>
        <w:t xml:space="preserve"> </w:t>
      </w:r>
      <w:r w:rsidR="00D3248B" w:rsidRPr="00595F98">
        <w:rPr>
          <w:rFonts w:ascii="Arial" w:hAnsi="Arial" w:cs="Arial"/>
          <w:noProof/>
          <w:color w:val="000000"/>
        </w:rPr>
        <w:t>transformadores,</w:t>
      </w:r>
      <w:r w:rsidR="00D3248B" w:rsidRPr="00595F98">
        <w:rPr>
          <w:rFonts w:ascii="Arial" w:hAnsi="Arial" w:cs="Arial"/>
          <w:noProof/>
          <w:color w:val="000000"/>
          <w:spacing w:val="44"/>
        </w:rPr>
        <w:t xml:space="preserve"> </w:t>
      </w:r>
      <w:r w:rsidR="00D3248B" w:rsidRPr="00595F98">
        <w:rPr>
          <w:rFonts w:ascii="Arial" w:hAnsi="Arial" w:cs="Arial"/>
          <w:noProof/>
          <w:color w:val="000000"/>
        </w:rPr>
        <w:t>ni</w:t>
      </w:r>
      <w:r w:rsidR="00D3248B" w:rsidRPr="00595F98">
        <w:rPr>
          <w:rFonts w:ascii="Arial" w:hAnsi="Arial" w:cs="Arial"/>
          <w:noProof/>
          <w:color w:val="000000"/>
          <w:spacing w:val="44"/>
        </w:rPr>
        <w:t xml:space="preserve"> </w:t>
      </w:r>
      <w:r w:rsidR="00D3248B" w:rsidRPr="00595F98">
        <w:rPr>
          <w:rFonts w:ascii="Arial" w:hAnsi="Arial" w:cs="Arial"/>
          <w:noProof/>
          <w:color w:val="000000"/>
        </w:rPr>
        <w:t>la</w:t>
      </w:r>
      <w:r w:rsidR="00D3248B" w:rsidRPr="00595F98">
        <w:rPr>
          <w:rFonts w:ascii="Arial" w:hAnsi="Arial" w:cs="Arial"/>
          <w:noProof/>
          <w:color w:val="000000"/>
          <w:spacing w:val="44"/>
        </w:rPr>
        <w:t xml:space="preserve"> </w:t>
      </w:r>
      <w:r w:rsidR="00D3248B" w:rsidRPr="00595F98">
        <w:rPr>
          <w:rFonts w:ascii="Arial" w:hAnsi="Arial" w:cs="Arial"/>
          <w:noProof/>
          <w:color w:val="000000"/>
        </w:rPr>
        <w:t>capacidad</w:t>
      </w:r>
      <w:r w:rsidR="00D3248B" w:rsidRPr="00595F98">
        <w:rPr>
          <w:rFonts w:ascii="Arial" w:hAnsi="Arial" w:cs="Arial"/>
          <w:noProof/>
          <w:color w:val="000000"/>
          <w:spacing w:val="44"/>
        </w:rPr>
        <w:t xml:space="preserve"> </w:t>
      </w:r>
      <w:r w:rsidR="00D3248B" w:rsidRPr="00595F98">
        <w:rPr>
          <w:rFonts w:ascii="Arial" w:hAnsi="Arial" w:cs="Arial"/>
          <w:noProof/>
          <w:color w:val="000000"/>
        </w:rPr>
        <w:t>térmica permanente de las líneas de la red de transporte definidas para cada periodo estacional, de acuerdo con lo indicado en el apartado 6.</w:t>
      </w:r>
      <w:r w:rsidR="00D3248B" w:rsidRPr="00595F98">
        <w:rPr>
          <w:rFonts w:ascii="Arial" w:hAnsi="Arial" w:cs="Arial"/>
          <w:noProof/>
        </w:rPr>
        <w:t xml:space="preserve"> </w:t>
      </w:r>
    </w:p>
    <w:p w14:paraId="2E71DC03" w14:textId="77777777" w:rsidR="00117587"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En todo caso, la capacidad en régimen permanente se podrá limitar a un valor inferior al</w:t>
      </w:r>
      <w:r w:rsidRPr="00595F98">
        <w:rPr>
          <w:rFonts w:ascii="Arial" w:hAnsi="Arial" w:cs="Arial"/>
          <w:noProof/>
          <w:color w:val="000000"/>
          <w:spacing w:val="-5"/>
        </w:rPr>
        <w:t xml:space="preserve"> </w:t>
      </w:r>
      <w:r w:rsidRPr="00595F98">
        <w:rPr>
          <w:rFonts w:ascii="Arial" w:hAnsi="Arial" w:cs="Arial"/>
          <w:noProof/>
          <w:color w:val="000000"/>
        </w:rPr>
        <w:t>indicado</w:t>
      </w:r>
      <w:r w:rsidRPr="00595F98">
        <w:rPr>
          <w:rFonts w:ascii="Arial" w:hAnsi="Arial" w:cs="Arial"/>
          <w:noProof/>
          <w:color w:val="000000"/>
          <w:spacing w:val="-5"/>
        </w:rPr>
        <w:t xml:space="preserve"> </w:t>
      </w:r>
      <w:r w:rsidRPr="00595F98">
        <w:rPr>
          <w:rFonts w:ascii="Arial" w:hAnsi="Arial" w:cs="Arial"/>
          <w:noProof/>
          <w:color w:val="000000"/>
        </w:rPr>
        <w:t>cuando</w:t>
      </w:r>
      <w:r w:rsidRPr="00595F98">
        <w:rPr>
          <w:rFonts w:ascii="Arial" w:hAnsi="Arial" w:cs="Arial"/>
          <w:noProof/>
          <w:color w:val="000000"/>
          <w:spacing w:val="-5"/>
        </w:rPr>
        <w:t xml:space="preserve"> </w:t>
      </w:r>
      <w:r w:rsidRPr="00595F98">
        <w:rPr>
          <w:rFonts w:ascii="Arial" w:hAnsi="Arial" w:cs="Arial"/>
          <w:noProof/>
          <w:color w:val="000000"/>
        </w:rPr>
        <w:t>así</w:t>
      </w:r>
      <w:r w:rsidRPr="00595F98">
        <w:rPr>
          <w:rFonts w:ascii="Arial" w:hAnsi="Arial" w:cs="Arial"/>
          <w:noProof/>
          <w:color w:val="000000"/>
          <w:spacing w:val="-5"/>
        </w:rPr>
        <w:t xml:space="preserve"> </w:t>
      </w:r>
      <w:r w:rsidRPr="00595F98">
        <w:rPr>
          <w:rFonts w:ascii="Arial" w:hAnsi="Arial" w:cs="Arial"/>
          <w:noProof/>
          <w:color w:val="000000"/>
        </w:rPr>
        <w:t>sea</w:t>
      </w:r>
      <w:r w:rsidRPr="00595F98">
        <w:rPr>
          <w:rFonts w:ascii="Arial" w:hAnsi="Arial" w:cs="Arial"/>
          <w:noProof/>
          <w:color w:val="000000"/>
          <w:spacing w:val="-5"/>
        </w:rPr>
        <w:t xml:space="preserve"> </w:t>
      </w:r>
      <w:r w:rsidRPr="00595F98">
        <w:rPr>
          <w:rFonts w:ascii="Arial" w:hAnsi="Arial" w:cs="Arial"/>
          <w:noProof/>
          <w:color w:val="000000"/>
        </w:rPr>
        <w:t>necesario</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razones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estabilidad</w:t>
      </w:r>
      <w:r w:rsidRPr="00595F98">
        <w:rPr>
          <w:rFonts w:ascii="Arial" w:hAnsi="Arial" w:cs="Arial"/>
          <w:noProof/>
          <w:color w:val="000000"/>
          <w:spacing w:val="-5"/>
        </w:rPr>
        <w:t xml:space="preserve"> </w:t>
      </w:r>
      <w:r w:rsidRPr="00595F98">
        <w:rPr>
          <w:rFonts w:ascii="Arial" w:hAnsi="Arial" w:cs="Arial"/>
          <w:noProof/>
          <w:color w:val="000000"/>
        </w:rPr>
        <w:t>dinámica,</w:t>
      </w:r>
      <w:r w:rsidRPr="00595F98">
        <w:rPr>
          <w:rFonts w:ascii="Arial" w:hAnsi="Arial" w:cs="Arial"/>
          <w:noProof/>
          <w:color w:val="000000"/>
          <w:spacing w:val="-5"/>
        </w:rPr>
        <w:t xml:space="preserve"> </w:t>
      </w:r>
      <w:r w:rsidRPr="00595F98">
        <w:rPr>
          <w:rFonts w:ascii="Arial" w:hAnsi="Arial" w:cs="Arial"/>
          <w:noProof/>
          <w:color w:val="000000"/>
        </w:rPr>
        <w:t>exista</w:t>
      </w:r>
      <w:r w:rsidRPr="00595F98">
        <w:rPr>
          <w:rFonts w:ascii="Arial" w:hAnsi="Arial" w:cs="Arial"/>
          <w:noProof/>
          <w:color w:val="000000"/>
          <w:spacing w:val="-5"/>
        </w:rPr>
        <w:t xml:space="preserve"> </w:t>
      </w:r>
      <w:r w:rsidRPr="00595F98">
        <w:rPr>
          <w:rFonts w:ascii="Arial" w:hAnsi="Arial" w:cs="Arial"/>
          <w:noProof/>
          <w:color w:val="000000"/>
        </w:rPr>
        <w:t>riesgo</w:t>
      </w:r>
      <w:r w:rsidRPr="00595F98">
        <w:rPr>
          <w:rFonts w:ascii="Arial" w:hAnsi="Arial" w:cs="Arial"/>
          <w:noProof/>
          <w:color w:val="000000"/>
          <w:spacing w:val="-5"/>
        </w:rPr>
        <w:t xml:space="preserve"> </w:t>
      </w:r>
      <w:r w:rsidRPr="00595F98">
        <w:rPr>
          <w:rFonts w:ascii="Arial" w:hAnsi="Arial" w:cs="Arial"/>
          <w:noProof/>
          <w:color w:val="000000"/>
        </w:rPr>
        <w:t>de colapso</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tensión</w:t>
      </w:r>
      <w:r w:rsidRPr="00595F98">
        <w:rPr>
          <w:rFonts w:ascii="Arial" w:hAnsi="Arial" w:cs="Arial"/>
          <w:noProof/>
          <w:color w:val="000000"/>
          <w:spacing w:val="21"/>
        </w:rPr>
        <w:t xml:space="preserve"> </w:t>
      </w:r>
      <w:r w:rsidRPr="00595F98">
        <w:rPr>
          <w:rFonts w:ascii="Arial" w:hAnsi="Arial" w:cs="Arial"/>
          <w:noProof/>
          <w:color w:val="000000"/>
        </w:rPr>
        <w:t>o</w:t>
      </w:r>
      <w:r w:rsidRPr="00595F98">
        <w:rPr>
          <w:rFonts w:ascii="Arial" w:hAnsi="Arial" w:cs="Arial"/>
          <w:noProof/>
          <w:color w:val="000000"/>
          <w:spacing w:val="21"/>
        </w:rPr>
        <w:t xml:space="preserve"> </w:t>
      </w:r>
      <w:r w:rsidRPr="00595F98">
        <w:rPr>
          <w:rFonts w:ascii="Arial" w:hAnsi="Arial" w:cs="Arial"/>
          <w:noProof/>
          <w:color w:val="000000"/>
        </w:rPr>
        <w:t>por</w:t>
      </w:r>
      <w:r w:rsidRPr="00595F98">
        <w:rPr>
          <w:rFonts w:ascii="Arial" w:hAnsi="Arial" w:cs="Arial"/>
          <w:noProof/>
          <w:color w:val="000000"/>
          <w:spacing w:val="21"/>
        </w:rPr>
        <w:t xml:space="preserve"> </w:t>
      </w:r>
      <w:r w:rsidRPr="00595F98">
        <w:rPr>
          <w:rFonts w:ascii="Arial" w:hAnsi="Arial" w:cs="Arial"/>
          <w:noProof/>
          <w:color w:val="000000"/>
        </w:rPr>
        <w:t>cualquier</w:t>
      </w:r>
      <w:r w:rsidRPr="00595F98">
        <w:rPr>
          <w:rFonts w:ascii="Arial" w:hAnsi="Arial" w:cs="Arial"/>
          <w:noProof/>
          <w:color w:val="000000"/>
          <w:spacing w:val="21"/>
        </w:rPr>
        <w:t xml:space="preserve"> </w:t>
      </w:r>
      <w:r w:rsidRPr="00595F98">
        <w:rPr>
          <w:rFonts w:ascii="Arial" w:hAnsi="Arial" w:cs="Arial"/>
          <w:noProof/>
          <w:color w:val="000000"/>
        </w:rPr>
        <w:t>otra</w:t>
      </w:r>
      <w:r w:rsidRPr="00595F98">
        <w:rPr>
          <w:rFonts w:ascii="Arial" w:hAnsi="Arial" w:cs="Arial"/>
          <w:noProof/>
          <w:color w:val="000000"/>
          <w:spacing w:val="21"/>
        </w:rPr>
        <w:t xml:space="preserve"> </w:t>
      </w:r>
      <w:r w:rsidRPr="00595F98">
        <w:rPr>
          <w:rFonts w:ascii="Arial" w:hAnsi="Arial" w:cs="Arial"/>
          <w:noProof/>
          <w:color w:val="000000"/>
        </w:rPr>
        <w:t>situación</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así</w:t>
      </w:r>
      <w:r w:rsidRPr="00595F98">
        <w:rPr>
          <w:rFonts w:ascii="Arial" w:hAnsi="Arial" w:cs="Arial"/>
          <w:noProof/>
          <w:color w:val="000000"/>
          <w:spacing w:val="21"/>
        </w:rPr>
        <w:t xml:space="preserve"> </w:t>
      </w:r>
      <w:r w:rsidRPr="00595F98">
        <w:rPr>
          <w:rFonts w:ascii="Arial" w:hAnsi="Arial" w:cs="Arial"/>
          <w:noProof/>
          <w:color w:val="000000"/>
        </w:rPr>
        <w:t>lo</w:t>
      </w:r>
      <w:r w:rsidRPr="00595F98">
        <w:rPr>
          <w:rFonts w:ascii="Arial" w:hAnsi="Arial" w:cs="Arial"/>
          <w:noProof/>
          <w:color w:val="000000"/>
          <w:spacing w:val="21"/>
        </w:rPr>
        <w:t xml:space="preserve"> </w:t>
      </w:r>
      <w:r w:rsidRPr="00595F98">
        <w:rPr>
          <w:rFonts w:ascii="Arial" w:hAnsi="Arial" w:cs="Arial"/>
          <w:noProof/>
          <w:color w:val="000000"/>
        </w:rPr>
        <w:t>requiera.</w:t>
      </w:r>
      <w:r w:rsidRPr="00595F98">
        <w:rPr>
          <w:rFonts w:ascii="Arial" w:hAnsi="Arial" w:cs="Arial"/>
          <w:noProof/>
          <w:color w:val="000000"/>
          <w:spacing w:val="21"/>
        </w:rPr>
        <w:t xml:space="preserve"> </w:t>
      </w:r>
      <w:r w:rsidRPr="00595F98">
        <w:rPr>
          <w:rFonts w:ascii="Arial" w:hAnsi="Arial" w:cs="Arial"/>
          <w:noProof/>
          <w:color w:val="000000"/>
        </w:rPr>
        <w:t>Posteriormente deberá</w:t>
      </w:r>
      <w:r w:rsidRPr="00595F98">
        <w:rPr>
          <w:rFonts w:ascii="Arial" w:hAnsi="Arial" w:cs="Arial"/>
          <w:noProof/>
          <w:color w:val="000000"/>
          <w:spacing w:val="-3"/>
        </w:rPr>
        <w:t xml:space="preserve"> </w:t>
      </w:r>
      <w:r w:rsidRPr="00595F98">
        <w:rPr>
          <w:rFonts w:ascii="Arial" w:hAnsi="Arial" w:cs="Arial"/>
          <w:noProof/>
          <w:color w:val="000000"/>
        </w:rPr>
        <w:t>enviarse</w:t>
      </w:r>
      <w:r w:rsidRPr="00595F98">
        <w:rPr>
          <w:rFonts w:ascii="Arial" w:hAnsi="Arial" w:cs="Arial"/>
          <w:noProof/>
          <w:color w:val="000000"/>
          <w:spacing w:val="-3"/>
        </w:rPr>
        <w:t xml:space="preserve"> </w:t>
      </w:r>
      <w:r w:rsidRPr="00595F98">
        <w:rPr>
          <w:rFonts w:ascii="Arial" w:hAnsi="Arial" w:cs="Arial"/>
          <w:noProof/>
          <w:color w:val="000000"/>
        </w:rPr>
        <w:t>un</w:t>
      </w:r>
      <w:r w:rsidRPr="00595F98">
        <w:rPr>
          <w:rFonts w:ascii="Arial" w:hAnsi="Arial" w:cs="Arial"/>
          <w:noProof/>
          <w:color w:val="000000"/>
          <w:spacing w:val="-3"/>
        </w:rPr>
        <w:t xml:space="preserve"> </w:t>
      </w:r>
      <w:r w:rsidRPr="00595F98">
        <w:rPr>
          <w:rFonts w:ascii="Arial" w:hAnsi="Arial" w:cs="Arial"/>
          <w:noProof/>
          <w:color w:val="000000"/>
        </w:rPr>
        <w:t>informe</w:t>
      </w:r>
      <w:r w:rsidRPr="00595F98">
        <w:rPr>
          <w:rFonts w:ascii="Arial" w:hAnsi="Arial" w:cs="Arial"/>
          <w:noProof/>
          <w:color w:val="000000"/>
          <w:spacing w:val="-3"/>
        </w:rPr>
        <w:t xml:space="preserve"> </w:t>
      </w:r>
      <w:r w:rsidRPr="00595F98">
        <w:rPr>
          <w:rFonts w:ascii="Arial" w:hAnsi="Arial" w:cs="Arial"/>
          <w:noProof/>
          <w:color w:val="000000"/>
        </w:rPr>
        <w:t>justificativo</w:t>
      </w:r>
      <w:r w:rsidRPr="00595F98">
        <w:rPr>
          <w:rFonts w:ascii="Arial" w:hAnsi="Arial" w:cs="Arial"/>
          <w:noProof/>
          <w:color w:val="000000"/>
          <w:spacing w:val="-3"/>
        </w:rPr>
        <w:t xml:space="preserve"> </w:t>
      </w:r>
      <w:r w:rsidRPr="00595F98">
        <w:rPr>
          <w:rFonts w:ascii="Arial" w:hAnsi="Arial" w:cs="Arial"/>
          <w:noProof/>
          <w:color w:val="000000"/>
        </w:rPr>
        <w:t>a</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14"/>
        </w:rPr>
        <w:t xml:space="preserve"> </w:t>
      </w:r>
      <w:r w:rsidRPr="00595F98">
        <w:rPr>
          <w:rFonts w:ascii="Arial" w:hAnsi="Arial" w:cs="Arial"/>
          <w:noProof/>
          <w:color w:val="000000"/>
        </w:rPr>
        <w:t>Administración</w:t>
      </w:r>
      <w:r w:rsidRPr="00595F98">
        <w:rPr>
          <w:rFonts w:ascii="Arial" w:hAnsi="Arial" w:cs="Arial"/>
          <w:noProof/>
          <w:color w:val="000000"/>
          <w:spacing w:val="-3"/>
        </w:rPr>
        <w:t xml:space="preserve"> </w:t>
      </w:r>
      <w:r w:rsidRPr="00595F98">
        <w:rPr>
          <w:rFonts w:ascii="Arial" w:hAnsi="Arial" w:cs="Arial"/>
          <w:noProof/>
          <w:color w:val="000000"/>
        </w:rPr>
        <w:t>competente</w:t>
      </w:r>
      <w:r w:rsidRPr="00595F98">
        <w:rPr>
          <w:rFonts w:ascii="Arial" w:hAnsi="Arial" w:cs="Arial"/>
          <w:noProof/>
          <w:color w:val="000000"/>
          <w:spacing w:val="-3"/>
        </w:rPr>
        <w:t xml:space="preserve"> </w:t>
      </w:r>
      <w:r w:rsidRPr="00595F98">
        <w:rPr>
          <w:rFonts w:ascii="Arial" w:hAnsi="Arial" w:cs="Arial"/>
          <w:noProof/>
          <w:color w:val="000000"/>
        </w:rPr>
        <w:t>y</w:t>
      </w:r>
      <w:r w:rsidRPr="00595F98">
        <w:rPr>
          <w:rFonts w:ascii="Arial" w:hAnsi="Arial" w:cs="Arial"/>
          <w:noProof/>
          <w:color w:val="000000"/>
          <w:spacing w:val="-3"/>
        </w:rPr>
        <w:t xml:space="preserve"> </w:t>
      </w:r>
      <w:r w:rsidRPr="00595F98">
        <w:rPr>
          <w:rFonts w:ascii="Arial" w:hAnsi="Arial" w:cs="Arial"/>
          <w:noProof/>
          <w:color w:val="000000"/>
        </w:rPr>
        <w:t>a</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CNMC</w:t>
      </w:r>
      <w:r w:rsidRPr="00595F98">
        <w:rPr>
          <w:rFonts w:ascii="Arial" w:hAnsi="Arial" w:cs="Arial"/>
          <w:noProof/>
          <w:color w:val="000000"/>
          <w:spacing w:val="-3"/>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el plazo de un mes.</w:t>
      </w:r>
      <w:r w:rsidRPr="00595F98">
        <w:rPr>
          <w:rFonts w:ascii="Arial" w:hAnsi="Arial" w:cs="Arial"/>
          <w:noProof/>
        </w:rPr>
        <w:t xml:space="preserve"> </w:t>
      </w:r>
    </w:p>
    <w:p w14:paraId="61122333" w14:textId="77777777" w:rsidR="008451A3"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spacing w:val="-7"/>
        </w:rPr>
        <w:t>T</w:t>
      </w:r>
      <w:r w:rsidRPr="00595F98">
        <w:rPr>
          <w:rFonts w:ascii="Arial" w:hAnsi="Arial" w:cs="Arial"/>
          <w:noProof/>
          <w:color w:val="000000"/>
        </w:rPr>
        <w:t>ras</w:t>
      </w:r>
      <w:r w:rsidRPr="00595F98">
        <w:rPr>
          <w:rFonts w:ascii="Arial" w:hAnsi="Arial" w:cs="Arial"/>
          <w:noProof/>
          <w:color w:val="000000"/>
          <w:spacing w:val="-4"/>
        </w:rPr>
        <w:t xml:space="preserve"> </w:t>
      </w:r>
      <w:r w:rsidRPr="00595F98">
        <w:rPr>
          <w:rFonts w:ascii="Arial" w:hAnsi="Arial" w:cs="Arial"/>
          <w:noProof/>
          <w:color w:val="000000"/>
        </w:rPr>
        <w:t>contingencia</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carga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elementos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red</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transporte</w:t>
      </w:r>
      <w:r w:rsidRPr="00595F98">
        <w:rPr>
          <w:rFonts w:ascii="Arial" w:hAnsi="Arial" w:cs="Arial"/>
          <w:noProof/>
          <w:color w:val="000000"/>
          <w:spacing w:val="-4"/>
        </w:rPr>
        <w:t xml:space="preserve"> </w:t>
      </w:r>
      <w:r w:rsidRPr="00595F98">
        <w:rPr>
          <w:rFonts w:ascii="Arial" w:hAnsi="Arial" w:cs="Arial"/>
          <w:noProof/>
          <w:color w:val="000000"/>
        </w:rPr>
        <w:t>podrá</w:t>
      </w:r>
      <w:r w:rsidRPr="00595F98">
        <w:rPr>
          <w:rFonts w:ascii="Arial" w:hAnsi="Arial" w:cs="Arial"/>
          <w:noProof/>
          <w:color w:val="000000"/>
          <w:spacing w:val="-4"/>
        </w:rPr>
        <w:t xml:space="preserve"> </w:t>
      </w:r>
      <w:r w:rsidRPr="00595F98">
        <w:rPr>
          <w:rFonts w:ascii="Arial" w:hAnsi="Arial" w:cs="Arial"/>
          <w:noProof/>
          <w:color w:val="000000"/>
        </w:rPr>
        <w:t>alcanzar</w:t>
      </w:r>
      <w:r w:rsidRPr="00595F98">
        <w:rPr>
          <w:rFonts w:ascii="Arial" w:hAnsi="Arial" w:cs="Arial"/>
          <w:noProof/>
          <w:color w:val="000000"/>
          <w:spacing w:val="-4"/>
        </w:rPr>
        <w:t xml:space="preserve"> </w:t>
      </w:r>
      <w:r w:rsidRPr="00595F98">
        <w:rPr>
          <w:rFonts w:ascii="Arial" w:hAnsi="Arial" w:cs="Arial"/>
          <w:noProof/>
          <w:color w:val="000000"/>
        </w:rPr>
        <w:t>los valores establecidos en el apartado 5.3.2.</w:t>
      </w:r>
      <w:r w:rsidRPr="00595F98">
        <w:rPr>
          <w:rFonts w:ascii="Arial" w:hAnsi="Arial" w:cs="Arial"/>
          <w:noProof/>
        </w:rPr>
        <w:t xml:space="preserve"> </w:t>
      </w:r>
    </w:p>
    <w:p w14:paraId="0FDD39A4" w14:textId="77777777" w:rsidR="008451A3" w:rsidRPr="00595F98" w:rsidRDefault="00425D08" w:rsidP="00595F98">
      <w:pPr>
        <w:spacing w:before="80" w:line="240" w:lineRule="exact"/>
        <w:ind w:right="67" w:firstLine="340"/>
        <w:jc w:val="both"/>
        <w:rPr>
          <w:rFonts w:ascii="Arial" w:hAnsi="Arial" w:cs="Arial"/>
          <w:noProof/>
        </w:rPr>
      </w:pPr>
      <w:hyperlink r:id="rId14" w:history="1">
        <w:r w:rsidR="00D3248B" w:rsidRPr="00595F98">
          <w:rPr>
            <w:rFonts w:ascii="Arial" w:hAnsi="Arial" w:cs="Arial"/>
            <w:noProof/>
            <w:color w:val="000000"/>
          </w:rPr>
          <w:t>5.3.1.4</w:t>
        </w:r>
      </w:hyperlink>
      <w:r w:rsidR="00D3248B" w:rsidRPr="00595F98">
        <w:rPr>
          <w:rFonts w:ascii="Arial" w:hAnsi="Arial" w:cs="Arial"/>
          <w:noProof/>
          <w:color w:val="000000"/>
          <w:spacing w:val="149"/>
        </w:rPr>
        <w:t xml:space="preserve"> </w:t>
      </w:r>
      <w:r w:rsidR="00D3248B" w:rsidRPr="00595F98">
        <w:rPr>
          <w:rFonts w:ascii="Arial" w:hAnsi="Arial" w:cs="Arial"/>
          <w:noProof/>
          <w:color w:val="000000"/>
        </w:rPr>
        <w:t>Reservas</w:t>
      </w:r>
      <w:r w:rsidR="00D3248B" w:rsidRPr="00595F98">
        <w:rPr>
          <w:rFonts w:ascii="Arial" w:hAnsi="Arial" w:cs="Arial"/>
          <w:noProof/>
          <w:color w:val="000000"/>
          <w:spacing w:val="42"/>
        </w:rPr>
        <w:t xml:space="preserve"> </w:t>
      </w:r>
      <w:r w:rsidR="00D3248B" w:rsidRPr="00595F98">
        <w:rPr>
          <w:rFonts w:ascii="Arial" w:hAnsi="Arial" w:cs="Arial"/>
          <w:noProof/>
          <w:color w:val="000000"/>
        </w:rPr>
        <w:t>de</w:t>
      </w:r>
      <w:r w:rsidR="00D3248B" w:rsidRPr="00595F98">
        <w:rPr>
          <w:rFonts w:ascii="Arial" w:hAnsi="Arial" w:cs="Arial"/>
          <w:noProof/>
          <w:color w:val="000000"/>
          <w:spacing w:val="42"/>
        </w:rPr>
        <w:t xml:space="preserve"> </w:t>
      </w:r>
      <w:r w:rsidR="00D3248B" w:rsidRPr="00595F98">
        <w:rPr>
          <w:rFonts w:ascii="Arial" w:hAnsi="Arial" w:cs="Arial"/>
          <w:noProof/>
          <w:color w:val="000000"/>
        </w:rPr>
        <w:t>regulación</w:t>
      </w:r>
      <w:del w:id="36" w:author="Autor">
        <w:r w:rsidR="00D3248B" w:rsidRPr="00595F98" w:rsidDel="00863526">
          <w:rPr>
            <w:rFonts w:ascii="Arial" w:hAnsi="Arial" w:cs="Arial"/>
            <w:noProof/>
            <w:color w:val="000000"/>
            <w:spacing w:val="42"/>
          </w:rPr>
          <w:delText xml:space="preserve"> </w:delText>
        </w:r>
        <w:r w:rsidR="005A70D2" w:rsidRPr="00595F98" w:rsidDel="00D3248B">
          <w:rPr>
            <w:rFonts w:ascii="Arial" w:hAnsi="Arial" w:cs="Arial"/>
            <w:noProof/>
            <w:color w:val="000000" w:themeColor="text1"/>
          </w:rPr>
          <w:delText>de potencia activa</w:delText>
        </w:r>
      </w:del>
      <w:r w:rsidR="00D3248B" w:rsidRPr="00595F98">
        <w:rPr>
          <w:rFonts w:ascii="Arial" w:hAnsi="Arial" w:cs="Arial"/>
          <w:noProof/>
          <w:color w:val="000000"/>
        </w:rPr>
        <w:t>.</w:t>
      </w:r>
      <w:r w:rsidR="00D3248B" w:rsidRPr="00595F98">
        <w:rPr>
          <w:rFonts w:ascii="Arial" w:hAnsi="Arial" w:cs="Arial"/>
          <w:noProof/>
          <w:color w:val="000000"/>
          <w:spacing w:val="42"/>
        </w:rPr>
        <w:t xml:space="preserve"> </w:t>
      </w:r>
      <w:r w:rsidR="00D3248B" w:rsidRPr="00595F98">
        <w:rPr>
          <w:rFonts w:ascii="Arial" w:hAnsi="Arial" w:cs="Arial"/>
          <w:noProof/>
          <w:color w:val="000000"/>
        </w:rPr>
        <w:t>En</w:t>
      </w:r>
      <w:r w:rsidR="00D3248B" w:rsidRPr="00595F98">
        <w:rPr>
          <w:rFonts w:ascii="Arial" w:hAnsi="Arial" w:cs="Arial"/>
          <w:noProof/>
          <w:color w:val="000000"/>
          <w:spacing w:val="42"/>
        </w:rPr>
        <w:t xml:space="preserve"> </w:t>
      </w:r>
      <w:r w:rsidR="00D3248B" w:rsidRPr="00595F98">
        <w:rPr>
          <w:rFonts w:ascii="Arial" w:hAnsi="Arial" w:cs="Arial"/>
          <w:noProof/>
          <w:color w:val="000000"/>
        </w:rPr>
        <w:t>el</w:t>
      </w:r>
      <w:r w:rsidR="00D3248B" w:rsidRPr="00595F98">
        <w:rPr>
          <w:rFonts w:ascii="Arial" w:hAnsi="Arial" w:cs="Arial"/>
          <w:noProof/>
          <w:color w:val="000000"/>
          <w:spacing w:val="42"/>
        </w:rPr>
        <w:t xml:space="preserve"> </w:t>
      </w:r>
      <w:r w:rsidR="00D3248B" w:rsidRPr="00595F98">
        <w:rPr>
          <w:rFonts w:ascii="Arial" w:hAnsi="Arial" w:cs="Arial"/>
          <w:noProof/>
          <w:color w:val="000000"/>
        </w:rPr>
        <w:t>capítulo</w:t>
      </w:r>
      <w:r w:rsidR="00D3248B" w:rsidRPr="00595F98">
        <w:rPr>
          <w:rFonts w:ascii="Arial" w:hAnsi="Arial" w:cs="Arial"/>
          <w:noProof/>
          <w:color w:val="000000"/>
          <w:spacing w:val="42"/>
        </w:rPr>
        <w:t xml:space="preserve"> </w:t>
      </w:r>
      <w:r w:rsidR="00D3248B" w:rsidRPr="00595F98">
        <w:rPr>
          <w:rFonts w:ascii="Arial" w:hAnsi="Arial" w:cs="Arial"/>
          <w:noProof/>
          <w:color w:val="000000"/>
        </w:rPr>
        <w:t>8</w:t>
      </w:r>
      <w:r w:rsidR="00D3248B" w:rsidRPr="00595F98">
        <w:rPr>
          <w:rFonts w:ascii="Arial" w:hAnsi="Arial" w:cs="Arial"/>
          <w:noProof/>
          <w:color w:val="000000"/>
          <w:spacing w:val="42"/>
        </w:rPr>
        <w:t xml:space="preserve"> </w:t>
      </w:r>
      <w:r w:rsidR="00D3248B" w:rsidRPr="00595F98">
        <w:rPr>
          <w:rFonts w:ascii="Arial" w:hAnsi="Arial" w:cs="Arial"/>
          <w:noProof/>
          <w:color w:val="000000"/>
        </w:rPr>
        <w:t>de</w:t>
      </w:r>
      <w:r w:rsidR="00D3248B" w:rsidRPr="00595F98">
        <w:rPr>
          <w:rFonts w:ascii="Arial" w:hAnsi="Arial" w:cs="Arial"/>
          <w:noProof/>
          <w:color w:val="000000"/>
          <w:spacing w:val="42"/>
        </w:rPr>
        <w:t xml:space="preserve"> </w:t>
      </w:r>
      <w:r w:rsidR="00D3248B" w:rsidRPr="00595F98">
        <w:rPr>
          <w:rFonts w:ascii="Arial" w:hAnsi="Arial" w:cs="Arial"/>
          <w:noProof/>
          <w:color w:val="000000"/>
        </w:rPr>
        <w:t>este procedimiento</w:t>
      </w:r>
      <w:r w:rsidR="00D3248B" w:rsidRPr="00595F98">
        <w:rPr>
          <w:rFonts w:ascii="Arial" w:hAnsi="Arial" w:cs="Arial"/>
          <w:noProof/>
          <w:color w:val="000000"/>
          <w:spacing w:val="33"/>
        </w:rPr>
        <w:t xml:space="preserve"> </w:t>
      </w:r>
      <w:r w:rsidR="00D3248B" w:rsidRPr="00595F98">
        <w:rPr>
          <w:rFonts w:ascii="Arial" w:hAnsi="Arial" w:cs="Arial"/>
          <w:noProof/>
          <w:color w:val="000000"/>
        </w:rPr>
        <w:t>se</w:t>
      </w:r>
      <w:r w:rsidR="00D3248B" w:rsidRPr="00595F98">
        <w:rPr>
          <w:rFonts w:ascii="Arial" w:hAnsi="Arial" w:cs="Arial"/>
          <w:noProof/>
          <w:color w:val="000000"/>
          <w:spacing w:val="33"/>
        </w:rPr>
        <w:t xml:space="preserve"> </w:t>
      </w:r>
      <w:r w:rsidR="00D3248B" w:rsidRPr="00595F98">
        <w:rPr>
          <w:rFonts w:ascii="Arial" w:hAnsi="Arial" w:cs="Arial"/>
          <w:noProof/>
          <w:color w:val="000000"/>
        </w:rPr>
        <w:t>establecen</w:t>
      </w:r>
      <w:r w:rsidR="00D3248B" w:rsidRPr="00595F98">
        <w:rPr>
          <w:rFonts w:ascii="Arial" w:hAnsi="Arial" w:cs="Arial"/>
          <w:noProof/>
          <w:color w:val="000000"/>
          <w:spacing w:val="33"/>
        </w:rPr>
        <w:t xml:space="preserve"> </w:t>
      </w:r>
      <w:r w:rsidR="00D3248B" w:rsidRPr="00595F98">
        <w:rPr>
          <w:rFonts w:ascii="Arial" w:hAnsi="Arial" w:cs="Arial"/>
          <w:noProof/>
          <w:color w:val="000000"/>
        </w:rPr>
        <w:t>los</w:t>
      </w:r>
      <w:r w:rsidR="00D3248B" w:rsidRPr="00595F98">
        <w:rPr>
          <w:rFonts w:ascii="Arial" w:hAnsi="Arial" w:cs="Arial"/>
          <w:noProof/>
          <w:color w:val="000000"/>
          <w:spacing w:val="33"/>
        </w:rPr>
        <w:t xml:space="preserve"> </w:t>
      </w:r>
      <w:r w:rsidR="00D3248B" w:rsidRPr="00595F98">
        <w:rPr>
          <w:rFonts w:ascii="Arial" w:hAnsi="Arial" w:cs="Arial"/>
          <w:noProof/>
          <w:color w:val="000000"/>
        </w:rPr>
        <w:t>requerimientos</w:t>
      </w:r>
      <w:r w:rsidR="00D3248B" w:rsidRPr="00595F98">
        <w:rPr>
          <w:rFonts w:ascii="Arial" w:hAnsi="Arial" w:cs="Arial"/>
          <w:noProof/>
          <w:color w:val="000000"/>
          <w:spacing w:val="33"/>
        </w:rPr>
        <w:t xml:space="preserve"> </w:t>
      </w:r>
      <w:r w:rsidR="00D3248B" w:rsidRPr="00595F98">
        <w:rPr>
          <w:rFonts w:ascii="Arial" w:hAnsi="Arial" w:cs="Arial"/>
          <w:noProof/>
          <w:color w:val="000000"/>
        </w:rPr>
        <w:t>de</w:t>
      </w:r>
      <w:r w:rsidR="00D3248B" w:rsidRPr="00595F98">
        <w:rPr>
          <w:rFonts w:ascii="Arial" w:hAnsi="Arial" w:cs="Arial"/>
          <w:noProof/>
          <w:color w:val="000000"/>
          <w:spacing w:val="33"/>
        </w:rPr>
        <w:t xml:space="preserve"> </w:t>
      </w:r>
      <w:r w:rsidR="00D3248B" w:rsidRPr="00595F98">
        <w:rPr>
          <w:rFonts w:ascii="Arial" w:hAnsi="Arial" w:cs="Arial"/>
          <w:noProof/>
          <w:color w:val="000000"/>
        </w:rPr>
        <w:t>reserva</w:t>
      </w:r>
      <w:r w:rsidR="00D3248B" w:rsidRPr="00595F98">
        <w:rPr>
          <w:rFonts w:ascii="Arial" w:hAnsi="Arial" w:cs="Arial"/>
          <w:noProof/>
          <w:color w:val="000000"/>
          <w:spacing w:val="33"/>
        </w:rPr>
        <w:t xml:space="preserve"> </w:t>
      </w:r>
      <w:r w:rsidR="00D3248B" w:rsidRPr="00595F98">
        <w:rPr>
          <w:rFonts w:ascii="Arial" w:hAnsi="Arial" w:cs="Arial"/>
          <w:noProof/>
          <w:color w:val="000000"/>
        </w:rPr>
        <w:t>de</w:t>
      </w:r>
      <w:r w:rsidR="00D3248B" w:rsidRPr="00595F98">
        <w:rPr>
          <w:rFonts w:ascii="Arial" w:hAnsi="Arial" w:cs="Arial"/>
          <w:noProof/>
          <w:color w:val="000000"/>
          <w:spacing w:val="33"/>
        </w:rPr>
        <w:t xml:space="preserve"> </w:t>
      </w:r>
      <w:r w:rsidR="00D3248B" w:rsidRPr="00595F98">
        <w:rPr>
          <w:rFonts w:ascii="Arial" w:hAnsi="Arial" w:cs="Arial"/>
          <w:noProof/>
          <w:color w:val="000000"/>
        </w:rPr>
        <w:t>regulación</w:t>
      </w:r>
      <w:r w:rsidR="00D3248B" w:rsidRPr="00595F98">
        <w:rPr>
          <w:rFonts w:ascii="Arial" w:hAnsi="Arial" w:cs="Arial"/>
          <w:noProof/>
          <w:color w:val="000000"/>
          <w:spacing w:val="33"/>
        </w:rPr>
        <w:t xml:space="preserve"> </w:t>
      </w:r>
      <w:r w:rsidR="00D3248B" w:rsidRPr="00595F98">
        <w:rPr>
          <w:rFonts w:ascii="Arial" w:hAnsi="Arial" w:cs="Arial"/>
          <w:noProof/>
          <w:color w:val="000000"/>
        </w:rPr>
        <w:t>primaria, secundaria y terciaria.</w:t>
      </w:r>
      <w:r w:rsidR="00D3248B" w:rsidRPr="00595F98">
        <w:rPr>
          <w:rFonts w:ascii="Arial" w:hAnsi="Arial" w:cs="Arial"/>
          <w:noProof/>
        </w:rPr>
        <w:t xml:space="preserve"> </w:t>
      </w:r>
    </w:p>
    <w:p w14:paraId="34F90173" w14:textId="77777777" w:rsidR="00117587" w:rsidRPr="00595F98" w:rsidRDefault="005A70D2" w:rsidP="00595F98">
      <w:pPr>
        <w:spacing w:before="80" w:line="240" w:lineRule="exact"/>
        <w:ind w:right="67" w:firstLine="340"/>
        <w:jc w:val="both"/>
        <w:rPr>
          <w:del w:id="37" w:author="Autor"/>
          <w:rFonts w:ascii="Arial" w:hAnsi="Arial" w:cs="Arial"/>
          <w:noProof/>
        </w:rPr>
      </w:pPr>
      <w:del w:id="38" w:author="Autor">
        <w:r w:rsidRPr="00595F98">
          <w:rPr>
            <w:rFonts w:ascii="Arial" w:hAnsi="Arial" w:cs="Arial"/>
          </w:rPr>
          <w:fldChar w:fldCharType="begin"/>
        </w:r>
        <w:r w:rsidRPr="00595F98">
          <w:rPr>
            <w:rFonts w:ascii="Arial" w:hAnsi="Arial" w:cs="Arial"/>
          </w:rPr>
          <w:delInstrText xml:space="preserve">HYPERLINK "http://5.3.1.5" </w:delInstrText>
        </w:r>
        <w:r w:rsidRPr="00595F98">
          <w:rPr>
            <w:rFonts w:ascii="Arial" w:hAnsi="Arial" w:cs="Arial"/>
          </w:rPr>
          <w:fldChar w:fldCharType="separate"/>
        </w:r>
        <w:r w:rsidRPr="00595F98" w:rsidDel="00D3248B">
          <w:rPr>
            <w:rFonts w:ascii="Arial" w:hAnsi="Arial" w:cs="Arial"/>
            <w:noProof/>
            <w:color w:val="000000" w:themeColor="text1"/>
          </w:rPr>
          <w:delText>5.3.1.5</w:delText>
        </w:r>
        <w:r w:rsidRPr="00595F98">
          <w:rPr>
            <w:rFonts w:ascii="Arial" w:hAnsi="Arial" w:cs="Arial"/>
          </w:rPr>
          <w:fldChar w:fldCharType="end"/>
        </w:r>
        <w:r w:rsidRPr="00595F98" w:rsidDel="00D3248B">
          <w:rPr>
            <w:rFonts w:ascii="Arial" w:hAnsi="Arial" w:cs="Arial"/>
            <w:noProof/>
            <w:color w:val="000000" w:themeColor="text1"/>
          </w:rPr>
          <w:delText xml:space="preserve"> Reserva de regulación de potencia reactiva. En cada sistema se deberá disponer de la reserva de potencia reactiva suficiente para hacer frente a las contingencias consideradas sin que se superen los límites establecidos en este apartado para las tensiones en los nudos y teniendo en cuenta las limitaciones estructurales de cada sistema existentes en cada instante.</w:delText>
        </w:r>
        <w:r w:rsidRPr="00595F98" w:rsidDel="00D3248B">
          <w:rPr>
            <w:rFonts w:ascii="Arial" w:hAnsi="Arial" w:cs="Arial"/>
            <w:noProof/>
          </w:rPr>
          <w:delText xml:space="preserve"> </w:delText>
        </w:r>
      </w:del>
    </w:p>
    <w:p w14:paraId="4FB96D72" w14:textId="77777777" w:rsidR="008451A3"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5.3.2</w:t>
      </w:r>
      <w:r w:rsidRPr="00595F98">
        <w:rPr>
          <w:rFonts w:ascii="Arial" w:hAnsi="Arial" w:cs="Arial"/>
          <w:noProof/>
          <w:color w:val="000000"/>
          <w:spacing w:val="148"/>
        </w:rPr>
        <w:t xml:space="preserve"> </w:t>
      </w:r>
      <w:r w:rsidRPr="00595F98">
        <w:rPr>
          <w:rFonts w:ascii="Arial" w:hAnsi="Arial" w:cs="Arial"/>
          <w:noProof/>
          <w:color w:val="000000"/>
        </w:rPr>
        <w:t>Criterios</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seguridad</w:t>
      </w:r>
      <w:r w:rsidRPr="00595F98">
        <w:rPr>
          <w:rFonts w:ascii="Arial" w:hAnsi="Arial" w:cs="Arial"/>
          <w:noProof/>
          <w:color w:val="000000"/>
          <w:spacing w:val="29"/>
        </w:rPr>
        <w:t xml:space="preserve"> </w:t>
      </w:r>
      <w:r w:rsidRPr="00595F98">
        <w:rPr>
          <w:rFonts w:ascii="Arial" w:hAnsi="Arial" w:cs="Arial"/>
          <w:noProof/>
          <w:color w:val="000000"/>
        </w:rPr>
        <w:t>ante</w:t>
      </w:r>
      <w:r w:rsidRPr="00595F98">
        <w:rPr>
          <w:rFonts w:ascii="Arial" w:hAnsi="Arial" w:cs="Arial"/>
          <w:noProof/>
          <w:color w:val="000000"/>
          <w:spacing w:val="29"/>
        </w:rPr>
        <w:t xml:space="preserve"> </w:t>
      </w:r>
      <w:r w:rsidRPr="00595F98">
        <w:rPr>
          <w:rFonts w:ascii="Arial" w:hAnsi="Arial" w:cs="Arial"/>
          <w:noProof/>
          <w:color w:val="000000"/>
        </w:rPr>
        <w:t>contingencias.</w:t>
      </w:r>
      <w:r w:rsidRPr="00595F98">
        <w:rPr>
          <w:rFonts w:ascii="Arial" w:hAnsi="Arial" w:cs="Arial"/>
          <w:noProof/>
          <w:color w:val="000000"/>
          <w:spacing w:val="29"/>
        </w:rPr>
        <w:t xml:space="preserve"> </w:t>
      </w:r>
      <w:r w:rsidRPr="00595F98">
        <w:rPr>
          <w:rFonts w:ascii="Arial" w:hAnsi="Arial" w:cs="Arial"/>
          <w:noProof/>
          <w:color w:val="000000"/>
        </w:rPr>
        <w:t>Las</w:t>
      </w:r>
      <w:r w:rsidRPr="00595F98">
        <w:rPr>
          <w:rFonts w:ascii="Arial" w:hAnsi="Arial" w:cs="Arial"/>
          <w:noProof/>
          <w:color w:val="000000"/>
          <w:spacing w:val="29"/>
        </w:rPr>
        <w:t xml:space="preserve"> </w:t>
      </w:r>
      <w:r w:rsidRPr="00595F98">
        <w:rPr>
          <w:rFonts w:ascii="Arial" w:hAnsi="Arial" w:cs="Arial"/>
          <w:noProof/>
          <w:color w:val="000000"/>
        </w:rPr>
        <w:t>variables</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control</w:t>
      </w:r>
      <w:r w:rsidRPr="00595F98">
        <w:rPr>
          <w:rFonts w:ascii="Arial" w:hAnsi="Arial" w:cs="Arial"/>
          <w:noProof/>
          <w:color w:val="000000"/>
          <w:spacing w:val="29"/>
        </w:rPr>
        <w:t xml:space="preserve"> </w:t>
      </w:r>
      <w:r w:rsidRPr="00595F98">
        <w:rPr>
          <w:rFonts w:ascii="Arial" w:hAnsi="Arial" w:cs="Arial"/>
          <w:noProof/>
          <w:color w:val="000000"/>
        </w:rPr>
        <w:t>de</w:t>
      </w:r>
      <w:r w:rsidRPr="00595F98">
        <w:rPr>
          <w:rFonts w:ascii="Arial" w:hAnsi="Arial" w:cs="Arial"/>
          <w:noProof/>
          <w:color w:val="000000"/>
          <w:spacing w:val="29"/>
        </w:rPr>
        <w:t xml:space="preserve"> </w:t>
      </w:r>
      <w:r w:rsidRPr="00595F98">
        <w:rPr>
          <w:rFonts w:ascii="Arial" w:hAnsi="Arial" w:cs="Arial"/>
          <w:noProof/>
          <w:color w:val="000000"/>
        </w:rPr>
        <w:t>la seguridad</w:t>
      </w:r>
      <w:r w:rsidRPr="00595F98">
        <w:rPr>
          <w:rFonts w:ascii="Arial" w:hAnsi="Arial" w:cs="Arial"/>
          <w:noProof/>
          <w:color w:val="000000"/>
          <w:spacing w:val="43"/>
        </w:rPr>
        <w:t xml:space="preserve"> </w:t>
      </w:r>
      <w:r w:rsidRPr="00595F98">
        <w:rPr>
          <w:rFonts w:ascii="Arial" w:hAnsi="Arial" w:cs="Arial"/>
          <w:noProof/>
          <w:color w:val="000000"/>
        </w:rPr>
        <w:t>del</w:t>
      </w:r>
      <w:r w:rsidRPr="00595F98">
        <w:rPr>
          <w:rFonts w:ascii="Arial" w:hAnsi="Arial" w:cs="Arial"/>
          <w:noProof/>
          <w:color w:val="000000"/>
          <w:spacing w:val="43"/>
        </w:rPr>
        <w:t xml:space="preserve"> </w:t>
      </w:r>
      <w:r w:rsidRPr="00595F98">
        <w:rPr>
          <w:rFonts w:ascii="Arial" w:hAnsi="Arial" w:cs="Arial"/>
          <w:noProof/>
          <w:color w:val="000000"/>
        </w:rPr>
        <w:t>sistema</w:t>
      </w:r>
      <w:r w:rsidRPr="00595F98">
        <w:rPr>
          <w:rFonts w:ascii="Arial" w:hAnsi="Arial" w:cs="Arial"/>
          <w:noProof/>
          <w:color w:val="000000"/>
          <w:spacing w:val="44"/>
        </w:rPr>
        <w:t xml:space="preserve"> </w:t>
      </w:r>
      <w:r w:rsidRPr="00595F98">
        <w:rPr>
          <w:rFonts w:ascii="Arial" w:hAnsi="Arial" w:cs="Arial"/>
          <w:noProof/>
          <w:color w:val="000000"/>
        </w:rPr>
        <w:t>deben</w:t>
      </w:r>
      <w:r w:rsidRPr="00595F98">
        <w:rPr>
          <w:rFonts w:ascii="Arial" w:hAnsi="Arial" w:cs="Arial"/>
          <w:noProof/>
          <w:color w:val="000000"/>
          <w:spacing w:val="43"/>
        </w:rPr>
        <w:t xml:space="preserve"> </w:t>
      </w:r>
      <w:r w:rsidRPr="00595F98">
        <w:rPr>
          <w:rFonts w:ascii="Arial" w:hAnsi="Arial" w:cs="Arial"/>
          <w:noProof/>
          <w:color w:val="000000"/>
        </w:rPr>
        <w:t>permanecer</w:t>
      </w:r>
      <w:r w:rsidRPr="00595F98">
        <w:rPr>
          <w:rFonts w:ascii="Arial" w:hAnsi="Arial" w:cs="Arial"/>
          <w:noProof/>
          <w:color w:val="000000"/>
          <w:spacing w:val="43"/>
        </w:rPr>
        <w:t xml:space="preserve"> </w:t>
      </w:r>
      <w:r w:rsidRPr="00595F98">
        <w:rPr>
          <w:rFonts w:ascii="Arial" w:hAnsi="Arial" w:cs="Arial"/>
          <w:noProof/>
          <w:color w:val="000000"/>
        </w:rPr>
        <w:t>dentro</w:t>
      </w:r>
      <w:r w:rsidRPr="00595F98">
        <w:rPr>
          <w:rFonts w:ascii="Arial" w:hAnsi="Arial" w:cs="Arial"/>
          <w:noProof/>
          <w:color w:val="000000"/>
          <w:spacing w:val="43"/>
        </w:rPr>
        <w:t xml:space="preserve"> </w:t>
      </w:r>
      <w:r w:rsidRPr="00595F98">
        <w:rPr>
          <w:rFonts w:ascii="Arial" w:hAnsi="Arial" w:cs="Arial"/>
          <w:noProof/>
          <w:color w:val="000000"/>
        </w:rPr>
        <w:t>de</w:t>
      </w:r>
      <w:r w:rsidRPr="00595F98">
        <w:rPr>
          <w:rFonts w:ascii="Arial" w:hAnsi="Arial" w:cs="Arial"/>
          <w:noProof/>
          <w:color w:val="000000"/>
          <w:spacing w:val="44"/>
        </w:rPr>
        <w:t xml:space="preserve"> </w:t>
      </w:r>
      <w:r w:rsidRPr="00595F98">
        <w:rPr>
          <w:rFonts w:ascii="Arial" w:hAnsi="Arial" w:cs="Arial"/>
          <w:noProof/>
          <w:color w:val="000000"/>
        </w:rPr>
        <w:t>los</w:t>
      </w:r>
      <w:r w:rsidRPr="00595F98">
        <w:rPr>
          <w:rFonts w:ascii="Arial" w:hAnsi="Arial" w:cs="Arial"/>
          <w:noProof/>
          <w:color w:val="000000"/>
          <w:spacing w:val="43"/>
        </w:rPr>
        <w:t xml:space="preserve"> </w:t>
      </w:r>
      <w:r w:rsidRPr="00595F98">
        <w:rPr>
          <w:rFonts w:ascii="Arial" w:hAnsi="Arial" w:cs="Arial"/>
          <w:noProof/>
          <w:color w:val="000000"/>
        </w:rPr>
        <w:t>límites</w:t>
      </w:r>
      <w:r w:rsidRPr="00595F98">
        <w:rPr>
          <w:rFonts w:ascii="Arial" w:hAnsi="Arial" w:cs="Arial"/>
          <w:noProof/>
          <w:color w:val="000000"/>
          <w:spacing w:val="44"/>
        </w:rPr>
        <w:t xml:space="preserve"> </w:t>
      </w:r>
      <w:r w:rsidRPr="00595F98">
        <w:rPr>
          <w:rFonts w:ascii="Arial" w:hAnsi="Arial" w:cs="Arial"/>
          <w:noProof/>
          <w:color w:val="000000"/>
        </w:rPr>
        <w:t>que</w:t>
      </w:r>
      <w:r w:rsidRPr="00595F98">
        <w:rPr>
          <w:rFonts w:ascii="Arial" w:hAnsi="Arial" w:cs="Arial"/>
          <w:noProof/>
          <w:color w:val="000000"/>
          <w:spacing w:val="43"/>
        </w:rPr>
        <w:t xml:space="preserve"> </w:t>
      </w:r>
      <w:r w:rsidRPr="00595F98">
        <w:rPr>
          <w:rFonts w:ascii="Arial" w:hAnsi="Arial" w:cs="Arial"/>
          <w:noProof/>
          <w:color w:val="000000"/>
        </w:rPr>
        <w:t>se</w:t>
      </w:r>
      <w:r w:rsidRPr="00595F98">
        <w:rPr>
          <w:rFonts w:ascii="Arial" w:hAnsi="Arial" w:cs="Arial"/>
          <w:noProof/>
          <w:color w:val="000000"/>
          <w:spacing w:val="44"/>
        </w:rPr>
        <w:t xml:space="preserve"> </w:t>
      </w:r>
      <w:r w:rsidRPr="00595F98">
        <w:rPr>
          <w:rFonts w:ascii="Arial" w:hAnsi="Arial" w:cs="Arial"/>
          <w:noProof/>
          <w:color w:val="000000"/>
        </w:rPr>
        <w:t>indican</w:t>
      </w:r>
      <w:r w:rsidRPr="00595F98">
        <w:rPr>
          <w:rFonts w:ascii="Arial" w:hAnsi="Arial" w:cs="Arial"/>
          <w:noProof/>
          <w:color w:val="000000"/>
          <w:spacing w:val="44"/>
        </w:rPr>
        <w:t xml:space="preserve"> </w:t>
      </w:r>
      <w:r w:rsidRPr="00595F98">
        <w:rPr>
          <w:rFonts w:ascii="Arial" w:hAnsi="Arial" w:cs="Arial"/>
          <w:noProof/>
          <w:color w:val="000000"/>
        </w:rPr>
        <w:t>a continuación para las contingencias establecidas en el apartado 5.2, no produciéndose para</w:t>
      </w:r>
      <w:r w:rsidRPr="00595F98">
        <w:rPr>
          <w:rFonts w:ascii="Arial" w:hAnsi="Arial" w:cs="Arial"/>
          <w:noProof/>
          <w:color w:val="000000"/>
          <w:spacing w:val="42"/>
        </w:rPr>
        <w:t xml:space="preserve"> </w:t>
      </w:r>
      <w:r w:rsidRPr="00595F98">
        <w:rPr>
          <w:rFonts w:ascii="Arial" w:hAnsi="Arial" w:cs="Arial"/>
          <w:noProof/>
          <w:color w:val="000000"/>
        </w:rPr>
        <w:t>dichas</w:t>
      </w:r>
      <w:r w:rsidRPr="00595F98">
        <w:rPr>
          <w:rFonts w:ascii="Arial" w:hAnsi="Arial" w:cs="Arial"/>
          <w:noProof/>
          <w:color w:val="000000"/>
          <w:spacing w:val="41"/>
        </w:rPr>
        <w:t xml:space="preserve"> </w:t>
      </w:r>
      <w:r w:rsidRPr="00595F98">
        <w:rPr>
          <w:rFonts w:ascii="Arial" w:hAnsi="Arial" w:cs="Arial"/>
          <w:noProof/>
          <w:color w:val="000000"/>
        </w:rPr>
        <w:t>contingencias</w:t>
      </w:r>
      <w:r w:rsidRPr="00595F98">
        <w:rPr>
          <w:rFonts w:ascii="Arial" w:hAnsi="Arial" w:cs="Arial"/>
          <w:noProof/>
          <w:color w:val="000000"/>
          <w:spacing w:val="41"/>
        </w:rPr>
        <w:t xml:space="preserve"> </w:t>
      </w:r>
      <w:r w:rsidRPr="00595F98">
        <w:rPr>
          <w:rFonts w:ascii="Arial" w:hAnsi="Arial" w:cs="Arial"/>
          <w:noProof/>
          <w:color w:val="000000"/>
        </w:rPr>
        <w:t>interrupciones</w:t>
      </w:r>
      <w:r w:rsidRPr="00595F98">
        <w:rPr>
          <w:rFonts w:ascii="Arial" w:hAnsi="Arial" w:cs="Arial"/>
          <w:noProof/>
          <w:color w:val="000000"/>
          <w:spacing w:val="42"/>
        </w:rPr>
        <w:t xml:space="preserve"> </w:t>
      </w:r>
      <w:r w:rsidRPr="00595F98">
        <w:rPr>
          <w:rFonts w:ascii="Arial" w:hAnsi="Arial" w:cs="Arial"/>
          <w:noProof/>
          <w:color w:val="000000"/>
        </w:rPr>
        <w:t>del</w:t>
      </w:r>
      <w:r w:rsidRPr="00595F98">
        <w:rPr>
          <w:rFonts w:ascii="Arial" w:hAnsi="Arial" w:cs="Arial"/>
          <w:noProof/>
          <w:color w:val="000000"/>
          <w:spacing w:val="41"/>
        </w:rPr>
        <w:t xml:space="preserve"> </w:t>
      </w:r>
      <w:r w:rsidRPr="00595F98">
        <w:rPr>
          <w:rFonts w:ascii="Arial" w:hAnsi="Arial" w:cs="Arial"/>
          <w:noProof/>
          <w:color w:val="000000"/>
        </w:rPr>
        <w:t>suministro,</w:t>
      </w:r>
      <w:r w:rsidRPr="00595F98">
        <w:rPr>
          <w:rFonts w:ascii="Arial" w:hAnsi="Arial" w:cs="Arial"/>
          <w:noProof/>
          <w:color w:val="000000"/>
          <w:spacing w:val="42"/>
        </w:rPr>
        <w:t xml:space="preserve"> </w:t>
      </w:r>
      <w:r w:rsidRPr="00595F98">
        <w:rPr>
          <w:rFonts w:ascii="Arial" w:hAnsi="Arial" w:cs="Arial"/>
          <w:noProof/>
          <w:color w:val="000000"/>
        </w:rPr>
        <w:t>salvo</w:t>
      </w:r>
      <w:r w:rsidRPr="00595F98">
        <w:rPr>
          <w:rFonts w:ascii="Arial" w:hAnsi="Arial" w:cs="Arial"/>
          <w:noProof/>
          <w:color w:val="000000"/>
          <w:spacing w:val="42"/>
        </w:rPr>
        <w:t xml:space="preserve"> </w:t>
      </w:r>
      <w:r w:rsidRPr="00595F98">
        <w:rPr>
          <w:rFonts w:ascii="Arial" w:hAnsi="Arial" w:cs="Arial"/>
          <w:noProof/>
          <w:color w:val="000000"/>
        </w:rPr>
        <w:t>aquellas</w:t>
      </w:r>
      <w:r w:rsidRPr="00595F98">
        <w:rPr>
          <w:rFonts w:ascii="Arial" w:hAnsi="Arial" w:cs="Arial"/>
          <w:noProof/>
          <w:color w:val="000000"/>
          <w:spacing w:val="42"/>
        </w:rPr>
        <w:t xml:space="preserve"> </w:t>
      </w:r>
      <w:r w:rsidRPr="00595F98">
        <w:rPr>
          <w:rFonts w:ascii="Arial" w:hAnsi="Arial" w:cs="Arial"/>
          <w:noProof/>
          <w:color w:val="000000"/>
        </w:rPr>
        <w:t>que</w:t>
      </w:r>
      <w:r w:rsidRPr="00595F98">
        <w:rPr>
          <w:rFonts w:ascii="Arial" w:hAnsi="Arial" w:cs="Arial"/>
          <w:noProof/>
          <w:color w:val="000000"/>
          <w:spacing w:val="42"/>
        </w:rPr>
        <w:t xml:space="preserve"> </w:t>
      </w:r>
      <w:r w:rsidRPr="00595F98">
        <w:rPr>
          <w:rFonts w:ascii="Arial" w:hAnsi="Arial" w:cs="Arial"/>
          <w:noProof/>
          <w:color w:val="000000"/>
        </w:rPr>
        <w:t>sean consecuencia</w:t>
      </w:r>
      <w:r w:rsidRPr="00595F98">
        <w:rPr>
          <w:rFonts w:ascii="Arial" w:hAnsi="Arial" w:cs="Arial"/>
          <w:noProof/>
          <w:color w:val="000000"/>
          <w:spacing w:val="62"/>
        </w:rPr>
        <w:t xml:space="preserve"> </w:t>
      </w:r>
      <w:r w:rsidRPr="00595F98">
        <w:rPr>
          <w:rFonts w:ascii="Arial" w:hAnsi="Arial" w:cs="Arial"/>
          <w:noProof/>
          <w:color w:val="000000"/>
        </w:rPr>
        <w:t>de</w:t>
      </w:r>
      <w:r w:rsidRPr="00595F98">
        <w:rPr>
          <w:rFonts w:ascii="Arial" w:hAnsi="Arial" w:cs="Arial"/>
          <w:noProof/>
          <w:color w:val="000000"/>
          <w:spacing w:val="61"/>
        </w:rPr>
        <w:t xml:space="preserve"> </w:t>
      </w:r>
      <w:r w:rsidRPr="00595F98">
        <w:rPr>
          <w:rFonts w:ascii="Arial" w:hAnsi="Arial" w:cs="Arial"/>
          <w:noProof/>
          <w:color w:val="000000"/>
        </w:rPr>
        <w:t>los</w:t>
      </w:r>
      <w:r w:rsidRPr="00595F98">
        <w:rPr>
          <w:rFonts w:ascii="Arial" w:hAnsi="Arial" w:cs="Arial"/>
          <w:noProof/>
          <w:color w:val="000000"/>
          <w:spacing w:val="62"/>
        </w:rPr>
        <w:t xml:space="preserve"> </w:t>
      </w:r>
      <w:r w:rsidRPr="00595F98">
        <w:rPr>
          <w:rFonts w:ascii="Arial" w:hAnsi="Arial" w:cs="Arial"/>
          <w:noProof/>
          <w:color w:val="000000"/>
        </w:rPr>
        <w:t>deslastres</w:t>
      </w:r>
      <w:r w:rsidRPr="00595F98">
        <w:rPr>
          <w:rFonts w:ascii="Arial" w:hAnsi="Arial" w:cs="Arial"/>
          <w:noProof/>
          <w:color w:val="000000"/>
          <w:spacing w:val="62"/>
        </w:rPr>
        <w:t xml:space="preserve"> </w:t>
      </w:r>
      <w:r w:rsidRPr="00595F98">
        <w:rPr>
          <w:rFonts w:ascii="Arial" w:hAnsi="Arial" w:cs="Arial"/>
          <w:noProof/>
          <w:color w:val="000000"/>
        </w:rPr>
        <w:t>de</w:t>
      </w:r>
      <w:r w:rsidRPr="00595F98">
        <w:rPr>
          <w:rFonts w:ascii="Arial" w:hAnsi="Arial" w:cs="Arial"/>
          <w:noProof/>
          <w:color w:val="000000"/>
          <w:spacing w:val="61"/>
        </w:rPr>
        <w:t xml:space="preserve"> </w:t>
      </w:r>
      <w:r w:rsidRPr="00595F98">
        <w:rPr>
          <w:rFonts w:ascii="Arial" w:hAnsi="Arial" w:cs="Arial"/>
          <w:noProof/>
          <w:color w:val="000000"/>
        </w:rPr>
        <w:t>cargas</w:t>
      </w:r>
      <w:r w:rsidRPr="00595F98">
        <w:rPr>
          <w:rFonts w:ascii="Arial" w:hAnsi="Arial" w:cs="Arial"/>
          <w:noProof/>
          <w:color w:val="000000"/>
          <w:spacing w:val="62"/>
        </w:rPr>
        <w:t xml:space="preserve"> </w:t>
      </w:r>
      <w:r w:rsidRPr="00595F98">
        <w:rPr>
          <w:rFonts w:ascii="Arial" w:hAnsi="Arial" w:cs="Arial"/>
          <w:noProof/>
          <w:color w:val="000000"/>
        </w:rPr>
        <w:t>practicados,</w:t>
      </w:r>
      <w:r w:rsidRPr="00595F98">
        <w:rPr>
          <w:rFonts w:ascii="Arial" w:hAnsi="Arial" w:cs="Arial"/>
          <w:noProof/>
          <w:color w:val="000000"/>
          <w:spacing w:val="61"/>
        </w:rPr>
        <w:t xml:space="preserve"> </w:t>
      </w:r>
      <w:r w:rsidRPr="00595F98">
        <w:rPr>
          <w:rFonts w:ascii="Arial" w:hAnsi="Arial" w:cs="Arial"/>
          <w:noProof/>
          <w:color w:val="000000"/>
        </w:rPr>
        <w:t>y</w:t>
      </w:r>
      <w:r w:rsidRPr="00595F98">
        <w:rPr>
          <w:rFonts w:ascii="Arial" w:hAnsi="Arial" w:cs="Arial"/>
          <w:noProof/>
          <w:color w:val="000000"/>
          <w:spacing w:val="62"/>
        </w:rPr>
        <w:t xml:space="preserve"> </w:t>
      </w:r>
      <w:r w:rsidRPr="00595F98">
        <w:rPr>
          <w:rFonts w:ascii="Arial" w:hAnsi="Arial" w:cs="Arial"/>
          <w:noProof/>
          <w:color w:val="000000"/>
        </w:rPr>
        <w:t>debiendo</w:t>
      </w:r>
      <w:r w:rsidRPr="00595F98">
        <w:rPr>
          <w:rFonts w:ascii="Arial" w:hAnsi="Arial" w:cs="Arial"/>
          <w:noProof/>
          <w:color w:val="000000"/>
          <w:spacing w:val="61"/>
        </w:rPr>
        <w:t xml:space="preserve"> </w:t>
      </w:r>
      <w:r w:rsidRPr="00595F98">
        <w:rPr>
          <w:rFonts w:ascii="Arial" w:hAnsi="Arial" w:cs="Arial"/>
          <w:noProof/>
          <w:color w:val="000000"/>
        </w:rPr>
        <w:t>cumplirse, adicionalmente,</w:t>
      </w:r>
      <w:r w:rsidRPr="00595F98">
        <w:rPr>
          <w:rFonts w:ascii="Arial" w:hAnsi="Arial" w:cs="Arial"/>
          <w:noProof/>
          <w:color w:val="000000"/>
          <w:spacing w:val="20"/>
        </w:rPr>
        <w:t xml:space="preserve"> </w:t>
      </w:r>
      <w:r w:rsidRPr="00595F98">
        <w:rPr>
          <w:rFonts w:ascii="Arial" w:hAnsi="Arial" w:cs="Arial"/>
          <w:noProof/>
          <w:color w:val="000000"/>
        </w:rPr>
        <w:t>las</w:t>
      </w:r>
      <w:r w:rsidRPr="00595F98">
        <w:rPr>
          <w:rFonts w:ascii="Arial" w:hAnsi="Arial" w:cs="Arial"/>
          <w:noProof/>
          <w:color w:val="000000"/>
          <w:spacing w:val="20"/>
        </w:rPr>
        <w:t xml:space="preserve"> </w:t>
      </w:r>
      <w:r w:rsidRPr="00595F98">
        <w:rPr>
          <w:rFonts w:ascii="Arial" w:hAnsi="Arial" w:cs="Arial"/>
          <w:noProof/>
          <w:color w:val="000000"/>
        </w:rPr>
        <w:t>condiciones</w:t>
      </w:r>
      <w:r w:rsidRPr="00595F98">
        <w:rPr>
          <w:rFonts w:ascii="Arial" w:hAnsi="Arial" w:cs="Arial"/>
          <w:noProof/>
          <w:color w:val="000000"/>
          <w:spacing w:val="20"/>
        </w:rPr>
        <w:t xml:space="preserve"> </w:t>
      </w:r>
      <w:r w:rsidRPr="00595F98">
        <w:rPr>
          <w:rFonts w:ascii="Arial" w:hAnsi="Arial" w:cs="Arial"/>
          <w:noProof/>
          <w:color w:val="000000"/>
        </w:rPr>
        <w:t>específicas</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se</w:t>
      </w:r>
      <w:r w:rsidRPr="00595F98">
        <w:rPr>
          <w:rFonts w:ascii="Arial" w:hAnsi="Arial" w:cs="Arial"/>
          <w:noProof/>
          <w:color w:val="000000"/>
          <w:spacing w:val="20"/>
        </w:rPr>
        <w:t xml:space="preserve"> </w:t>
      </w:r>
      <w:r w:rsidRPr="00595F98">
        <w:rPr>
          <w:rFonts w:ascii="Arial" w:hAnsi="Arial" w:cs="Arial"/>
          <w:noProof/>
          <w:color w:val="000000"/>
        </w:rPr>
        <w:t>establezcan</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reglamentación vigente sobre calidad de servicio.</w:t>
      </w:r>
      <w:r w:rsidRPr="00595F98">
        <w:rPr>
          <w:rFonts w:ascii="Arial" w:hAnsi="Arial" w:cs="Arial"/>
          <w:noProof/>
        </w:rPr>
        <w:t xml:space="preserve"> </w:t>
      </w:r>
    </w:p>
    <w:p w14:paraId="17A891FF" w14:textId="77777777" w:rsidR="00117587" w:rsidRPr="00595F98" w:rsidRDefault="00425D08" w:rsidP="00595F98">
      <w:pPr>
        <w:spacing w:before="80" w:line="240" w:lineRule="exact"/>
        <w:ind w:right="67" w:firstLine="340"/>
        <w:jc w:val="both"/>
        <w:rPr>
          <w:rFonts w:ascii="Arial" w:hAnsi="Arial" w:cs="Arial"/>
          <w:noProof/>
        </w:rPr>
      </w:pPr>
      <w:hyperlink r:id="rId15" w:history="1">
        <w:r w:rsidR="00D3248B" w:rsidRPr="00595F98">
          <w:rPr>
            <w:rFonts w:ascii="Arial" w:hAnsi="Arial" w:cs="Arial"/>
            <w:noProof/>
            <w:color w:val="000000"/>
          </w:rPr>
          <w:t>5.3.2.1</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Fallo simple (Criterio N-1). No se permiten sobrecargas permanentes en las líneas de la red de transporte, respecto a su límite térmico operativo, pudiéndose admitir sobrecargas transitorias de hasta un 15</w:t>
      </w:r>
      <w:r w:rsidR="00D3248B" w:rsidRPr="00595F98">
        <w:rPr>
          <w:rFonts w:ascii="Arial" w:hAnsi="Arial" w:cs="Arial"/>
          <w:noProof/>
          <w:color w:val="000000"/>
          <w:spacing w:val="-30"/>
        </w:rPr>
        <w:t xml:space="preserve"> </w:t>
      </w:r>
      <w:r w:rsidR="00D3248B" w:rsidRPr="00595F98">
        <w:rPr>
          <w:rFonts w:ascii="Arial" w:hAnsi="Arial" w:cs="Arial"/>
          <w:noProof/>
          <w:color w:val="000000"/>
        </w:rPr>
        <w:t>% con una duración inferior a 20 minutos.</w:t>
      </w:r>
      <w:r w:rsidR="00D3248B" w:rsidRPr="00595F98">
        <w:rPr>
          <w:rFonts w:ascii="Arial" w:hAnsi="Arial" w:cs="Arial"/>
          <w:noProof/>
        </w:rPr>
        <w:t xml:space="preserve"> </w:t>
      </w:r>
    </w:p>
    <w:p w14:paraId="38F5A679" w14:textId="77777777" w:rsidR="00117587" w:rsidRPr="00595F98" w:rsidRDefault="00D3248B" w:rsidP="00595F98">
      <w:pPr>
        <w:spacing w:before="80" w:line="240" w:lineRule="exact"/>
        <w:ind w:right="67" w:firstLine="340"/>
        <w:jc w:val="both"/>
        <w:rPr>
          <w:rFonts w:ascii="Arial" w:hAnsi="Arial" w:cs="Arial"/>
          <w:noProof/>
        </w:rPr>
      </w:pPr>
      <w:r w:rsidRPr="00595F98">
        <w:rPr>
          <w:rFonts w:ascii="Arial" w:hAnsi="Arial" w:cs="Arial"/>
          <w:noProof/>
          <w:color w:val="000000"/>
        </w:rPr>
        <w:t xml:space="preserve">No se permiten sobrecargas permanentes en los transformadores, admitiéndose las sobrecargas transitorias indicadas en el apartado </w:t>
      </w:r>
      <w:hyperlink r:id="rId16" w:history="1">
        <w:r w:rsidRPr="00595F98">
          <w:rPr>
            <w:rFonts w:ascii="Arial" w:hAnsi="Arial" w:cs="Arial"/>
            <w:noProof/>
            <w:color w:val="000000"/>
          </w:rPr>
          <w:t>5.3.2.4</w:t>
        </w:r>
      </w:hyperlink>
      <w:r w:rsidRPr="00595F98">
        <w:rPr>
          <w:rFonts w:ascii="Arial" w:hAnsi="Arial" w:cs="Arial"/>
          <w:noProof/>
          <w:color w:val="000000"/>
        </w:rPr>
        <w:t xml:space="preserve"> «</w:t>
      </w:r>
      <w:r w:rsidRPr="00595F98">
        <w:rPr>
          <w:rFonts w:ascii="Arial" w:hAnsi="Arial" w:cs="Arial"/>
          <w:noProof/>
          <w:color w:val="000000"/>
          <w:spacing w:val="-22"/>
        </w:rPr>
        <w:t>T</w:t>
      </w:r>
      <w:r w:rsidRPr="00595F98">
        <w:rPr>
          <w:rFonts w:ascii="Arial" w:hAnsi="Arial" w:cs="Arial"/>
          <w:noProof/>
          <w:color w:val="000000"/>
        </w:rPr>
        <w:t>abla resumen de los criterios de seguridad frente a contingencias». En todo caso el Operador del Sistema adoptará las medidas</w:t>
      </w:r>
      <w:r w:rsidRPr="00595F98">
        <w:rPr>
          <w:rFonts w:ascii="Arial" w:hAnsi="Arial" w:cs="Arial"/>
          <w:noProof/>
          <w:color w:val="000000"/>
          <w:spacing w:val="22"/>
        </w:rPr>
        <w:t xml:space="preserve"> </w:t>
      </w:r>
      <w:r w:rsidRPr="00595F98">
        <w:rPr>
          <w:rFonts w:ascii="Arial" w:hAnsi="Arial" w:cs="Arial"/>
          <w:noProof/>
          <w:color w:val="000000"/>
        </w:rPr>
        <w:t>correctoras</w:t>
      </w:r>
      <w:r w:rsidRPr="00595F98">
        <w:rPr>
          <w:rFonts w:ascii="Arial" w:hAnsi="Arial" w:cs="Arial"/>
          <w:noProof/>
          <w:color w:val="000000"/>
          <w:spacing w:val="22"/>
        </w:rPr>
        <w:t xml:space="preserve"> </w:t>
      </w:r>
      <w:r w:rsidRPr="00595F98">
        <w:rPr>
          <w:rFonts w:ascii="Arial" w:hAnsi="Arial" w:cs="Arial"/>
          <w:noProof/>
          <w:color w:val="000000"/>
        </w:rPr>
        <w:t>en</w:t>
      </w:r>
      <w:r w:rsidRPr="00595F98">
        <w:rPr>
          <w:rFonts w:ascii="Arial" w:hAnsi="Arial" w:cs="Arial"/>
          <w:noProof/>
          <w:color w:val="000000"/>
          <w:spacing w:val="21"/>
        </w:rPr>
        <w:t xml:space="preserve"> </w:t>
      </w:r>
      <w:r w:rsidRPr="00595F98">
        <w:rPr>
          <w:rFonts w:ascii="Arial" w:hAnsi="Arial" w:cs="Arial"/>
          <w:noProof/>
          <w:color w:val="000000"/>
        </w:rPr>
        <w:t>tiempo</w:t>
      </w:r>
      <w:r w:rsidRPr="00595F98">
        <w:rPr>
          <w:rFonts w:ascii="Arial" w:hAnsi="Arial" w:cs="Arial"/>
          <w:noProof/>
          <w:color w:val="000000"/>
          <w:spacing w:val="22"/>
        </w:rPr>
        <w:t xml:space="preserve"> </w:t>
      </w:r>
      <w:r w:rsidRPr="00595F98">
        <w:rPr>
          <w:rFonts w:ascii="Arial" w:hAnsi="Arial" w:cs="Arial"/>
          <w:noProof/>
          <w:color w:val="000000"/>
        </w:rPr>
        <w:t>real</w:t>
      </w:r>
      <w:r w:rsidRPr="00595F98">
        <w:rPr>
          <w:rFonts w:ascii="Arial" w:hAnsi="Arial" w:cs="Arial"/>
          <w:noProof/>
          <w:color w:val="000000"/>
          <w:spacing w:val="22"/>
        </w:rPr>
        <w:t xml:space="preserve"> </w:t>
      </w:r>
      <w:r w:rsidRPr="00595F98">
        <w:rPr>
          <w:rFonts w:ascii="Arial" w:hAnsi="Arial" w:cs="Arial"/>
          <w:noProof/>
          <w:color w:val="000000"/>
        </w:rPr>
        <w:t>que</w:t>
      </w:r>
      <w:r w:rsidRPr="00595F98">
        <w:rPr>
          <w:rFonts w:ascii="Arial" w:hAnsi="Arial" w:cs="Arial"/>
          <w:noProof/>
          <w:color w:val="000000"/>
          <w:spacing w:val="22"/>
        </w:rPr>
        <w:t xml:space="preserve"> </w:t>
      </w:r>
      <w:r w:rsidRPr="00595F98">
        <w:rPr>
          <w:rFonts w:ascii="Arial" w:hAnsi="Arial" w:cs="Arial"/>
          <w:noProof/>
          <w:color w:val="000000"/>
        </w:rPr>
        <w:t>sean</w:t>
      </w:r>
      <w:r w:rsidRPr="00595F98">
        <w:rPr>
          <w:rFonts w:ascii="Arial" w:hAnsi="Arial" w:cs="Arial"/>
          <w:noProof/>
          <w:color w:val="000000"/>
          <w:spacing w:val="22"/>
        </w:rPr>
        <w:t xml:space="preserve"> </w:t>
      </w:r>
      <w:r w:rsidRPr="00595F98">
        <w:rPr>
          <w:rFonts w:ascii="Arial" w:hAnsi="Arial" w:cs="Arial"/>
          <w:noProof/>
          <w:color w:val="000000"/>
        </w:rPr>
        <w:t>precisas</w:t>
      </w:r>
      <w:r w:rsidRPr="00595F98">
        <w:rPr>
          <w:rFonts w:ascii="Arial" w:hAnsi="Arial" w:cs="Arial"/>
          <w:noProof/>
          <w:color w:val="000000"/>
          <w:spacing w:val="21"/>
        </w:rPr>
        <w:t xml:space="preserve"> </w:t>
      </w:r>
      <w:r w:rsidRPr="00595F98">
        <w:rPr>
          <w:rFonts w:ascii="Arial" w:hAnsi="Arial" w:cs="Arial"/>
          <w:noProof/>
          <w:color w:val="000000"/>
        </w:rPr>
        <w:t>para</w:t>
      </w:r>
      <w:r w:rsidRPr="00595F98">
        <w:rPr>
          <w:rFonts w:ascii="Arial" w:hAnsi="Arial" w:cs="Arial"/>
          <w:noProof/>
          <w:color w:val="000000"/>
          <w:spacing w:val="22"/>
        </w:rPr>
        <w:t xml:space="preserve"> </w:t>
      </w:r>
      <w:r w:rsidRPr="00595F98">
        <w:rPr>
          <w:rFonts w:ascii="Arial" w:hAnsi="Arial" w:cs="Arial"/>
          <w:noProof/>
          <w:color w:val="000000"/>
        </w:rPr>
        <w:t>eliminar</w:t>
      </w:r>
      <w:r w:rsidRPr="00595F98">
        <w:rPr>
          <w:rFonts w:ascii="Arial" w:hAnsi="Arial" w:cs="Arial"/>
          <w:noProof/>
          <w:color w:val="000000"/>
          <w:spacing w:val="22"/>
        </w:rPr>
        <w:t xml:space="preserve"> </w:t>
      </w:r>
      <w:r w:rsidRPr="00595F98">
        <w:rPr>
          <w:rFonts w:ascii="Arial" w:hAnsi="Arial" w:cs="Arial"/>
          <w:noProof/>
          <w:color w:val="000000"/>
        </w:rPr>
        <w:t>las</w:t>
      </w:r>
      <w:r w:rsidRPr="00595F98">
        <w:rPr>
          <w:rFonts w:ascii="Arial" w:hAnsi="Arial" w:cs="Arial"/>
          <w:noProof/>
          <w:color w:val="000000"/>
          <w:spacing w:val="22"/>
        </w:rPr>
        <w:t xml:space="preserve"> </w:t>
      </w:r>
      <w:r w:rsidRPr="00595F98">
        <w:rPr>
          <w:rFonts w:ascii="Arial" w:hAnsi="Arial" w:cs="Arial"/>
          <w:noProof/>
          <w:color w:val="000000"/>
        </w:rPr>
        <w:lastRenderedPageBreak/>
        <w:t>sobrecargas transitorias en el menor tiempo posible.</w:t>
      </w:r>
      <w:r w:rsidRPr="00595F98">
        <w:rPr>
          <w:rFonts w:ascii="Arial" w:hAnsi="Arial" w:cs="Arial"/>
          <w:noProof/>
        </w:rPr>
        <w:t xml:space="preserve"> </w:t>
      </w:r>
    </w:p>
    <w:p w14:paraId="43004AB2" w14:textId="77777777" w:rsidR="00935E7D" w:rsidRPr="00595F98" w:rsidRDefault="00D3248B" w:rsidP="00595F98">
      <w:pPr>
        <w:spacing w:before="80" w:line="240" w:lineRule="exact"/>
        <w:ind w:right="67" w:firstLine="340"/>
        <w:jc w:val="both"/>
        <w:rPr>
          <w:rFonts w:ascii="Arial" w:hAnsi="Arial" w:cs="Arial"/>
          <w:noProof/>
          <w:color w:val="000000" w:themeColor="text1"/>
        </w:rPr>
      </w:pPr>
      <w:r w:rsidRPr="00595F98">
        <w:rPr>
          <w:rFonts w:ascii="Arial" w:hAnsi="Arial" w:cs="Arial"/>
          <w:noProof/>
          <w:color w:val="000000"/>
        </w:rPr>
        <w:t>Las</w:t>
      </w:r>
      <w:r w:rsidRPr="00595F98">
        <w:rPr>
          <w:rFonts w:ascii="Arial" w:hAnsi="Arial" w:cs="Arial"/>
          <w:noProof/>
          <w:color w:val="000000"/>
          <w:spacing w:val="-8"/>
        </w:rPr>
        <w:t xml:space="preserve"> </w:t>
      </w:r>
      <w:r w:rsidRPr="00595F98">
        <w:rPr>
          <w:rFonts w:ascii="Arial" w:hAnsi="Arial" w:cs="Arial"/>
          <w:noProof/>
          <w:color w:val="000000"/>
        </w:rPr>
        <w:t>tensiones,</w:t>
      </w:r>
      <w:r w:rsidRPr="00595F98">
        <w:rPr>
          <w:rFonts w:ascii="Arial" w:hAnsi="Arial" w:cs="Arial"/>
          <w:noProof/>
          <w:color w:val="000000"/>
          <w:spacing w:val="-8"/>
        </w:rPr>
        <w:t xml:space="preserve"> </w:t>
      </w:r>
      <w:r w:rsidRPr="00595F98">
        <w:rPr>
          <w:rFonts w:ascii="Arial" w:hAnsi="Arial" w:cs="Arial"/>
          <w:noProof/>
          <w:color w:val="000000"/>
        </w:rPr>
        <w:t>tras</w:t>
      </w:r>
      <w:r w:rsidRPr="00595F98">
        <w:rPr>
          <w:rFonts w:ascii="Arial" w:hAnsi="Arial" w:cs="Arial"/>
          <w:noProof/>
          <w:color w:val="000000"/>
          <w:spacing w:val="-8"/>
        </w:rPr>
        <w:t xml:space="preserve"> </w:t>
      </w:r>
      <w:r w:rsidRPr="00595F98">
        <w:rPr>
          <w:rFonts w:ascii="Arial" w:hAnsi="Arial" w:cs="Arial"/>
          <w:noProof/>
          <w:color w:val="000000"/>
        </w:rPr>
        <w:t>la</w:t>
      </w:r>
      <w:r w:rsidRPr="00595F98">
        <w:rPr>
          <w:rFonts w:ascii="Arial" w:hAnsi="Arial" w:cs="Arial"/>
          <w:noProof/>
          <w:color w:val="000000"/>
          <w:spacing w:val="-8"/>
        </w:rPr>
        <w:t xml:space="preserve"> </w:t>
      </w:r>
      <w:r w:rsidRPr="00595F98">
        <w:rPr>
          <w:rFonts w:ascii="Arial" w:hAnsi="Arial" w:cs="Arial"/>
          <w:noProof/>
          <w:color w:val="000000"/>
        </w:rPr>
        <w:t>recuperación</w:t>
      </w:r>
      <w:r w:rsidRPr="00595F98">
        <w:rPr>
          <w:rFonts w:ascii="Arial" w:hAnsi="Arial" w:cs="Arial"/>
          <w:noProof/>
          <w:color w:val="000000"/>
          <w:spacing w:val="-8"/>
        </w:rPr>
        <w:t xml:space="preserve"> </w:t>
      </w:r>
      <w:r w:rsidRPr="00595F98">
        <w:rPr>
          <w:rFonts w:ascii="Arial" w:hAnsi="Arial" w:cs="Arial"/>
          <w:noProof/>
          <w:color w:val="000000"/>
        </w:rPr>
        <w:t>del</w:t>
      </w:r>
      <w:r w:rsidRPr="00595F98">
        <w:rPr>
          <w:rFonts w:ascii="Arial" w:hAnsi="Arial" w:cs="Arial"/>
          <w:noProof/>
          <w:color w:val="000000"/>
          <w:spacing w:val="-8"/>
        </w:rPr>
        <w:t xml:space="preserve"> </w:t>
      </w:r>
      <w:r w:rsidRPr="00595F98">
        <w:rPr>
          <w:rFonts w:ascii="Arial" w:hAnsi="Arial" w:cs="Arial"/>
          <w:noProof/>
          <w:color w:val="000000"/>
        </w:rPr>
        <w:t>régimen</w:t>
      </w:r>
      <w:r w:rsidRPr="00595F98">
        <w:rPr>
          <w:rFonts w:ascii="Arial" w:hAnsi="Arial" w:cs="Arial"/>
          <w:noProof/>
          <w:color w:val="000000"/>
          <w:spacing w:val="-8"/>
        </w:rPr>
        <w:t xml:space="preserve"> </w:t>
      </w:r>
      <w:r w:rsidRPr="00595F98">
        <w:rPr>
          <w:rFonts w:ascii="Arial" w:hAnsi="Arial" w:cs="Arial"/>
          <w:noProof/>
          <w:color w:val="000000"/>
        </w:rPr>
        <w:t>permanente,</w:t>
      </w:r>
      <w:r w:rsidRPr="00595F98">
        <w:rPr>
          <w:rFonts w:ascii="Arial" w:hAnsi="Arial" w:cs="Arial"/>
          <w:noProof/>
          <w:color w:val="000000"/>
          <w:spacing w:val="-8"/>
        </w:rPr>
        <w:t xml:space="preserve"> </w:t>
      </w:r>
      <w:r w:rsidRPr="00595F98">
        <w:rPr>
          <w:rFonts w:ascii="Arial" w:hAnsi="Arial" w:cs="Arial"/>
          <w:noProof/>
          <w:color w:val="000000"/>
        </w:rPr>
        <w:t>deben</w:t>
      </w:r>
      <w:r w:rsidRPr="00595F98">
        <w:rPr>
          <w:rFonts w:ascii="Arial" w:hAnsi="Arial" w:cs="Arial"/>
          <w:noProof/>
          <w:color w:val="000000"/>
          <w:spacing w:val="-8"/>
        </w:rPr>
        <w:t xml:space="preserve"> </w:t>
      </w:r>
      <w:r w:rsidRPr="00595F98">
        <w:rPr>
          <w:rFonts w:ascii="Arial" w:hAnsi="Arial" w:cs="Arial"/>
          <w:noProof/>
          <w:color w:val="000000"/>
        </w:rPr>
        <w:t>estar</w:t>
      </w:r>
      <w:r w:rsidRPr="00595F98">
        <w:rPr>
          <w:rFonts w:ascii="Arial" w:hAnsi="Arial" w:cs="Arial"/>
          <w:noProof/>
          <w:color w:val="000000"/>
          <w:spacing w:val="-8"/>
        </w:rPr>
        <w:t xml:space="preserve"> </w:t>
      </w:r>
      <w:r w:rsidRPr="00595F98">
        <w:rPr>
          <w:rFonts w:ascii="Arial" w:hAnsi="Arial" w:cs="Arial"/>
          <w:noProof/>
          <w:color w:val="000000"/>
        </w:rPr>
        <w:t>comprendidas entre los siguientes límites:</w:t>
      </w:r>
      <w:r w:rsidRPr="00595F98">
        <w:rPr>
          <w:rFonts w:ascii="Arial" w:hAnsi="Arial" w:cs="Arial"/>
          <w:noProof/>
        </w:rPr>
        <w:t xml:space="preserve"> </w:t>
      </w:r>
    </w:p>
    <w:tbl>
      <w:tblPr>
        <w:tblStyle w:val="Tablaconcuadrcula"/>
        <w:tblW w:w="7926" w:type="dxa"/>
        <w:jc w:val="center"/>
        <w:tblLayout w:type="fixed"/>
        <w:tblLook w:val="04A0" w:firstRow="1" w:lastRow="0" w:firstColumn="1" w:lastColumn="0" w:noHBand="0" w:noVBand="1"/>
      </w:tblPr>
      <w:tblGrid>
        <w:gridCol w:w="2643"/>
        <w:gridCol w:w="2639"/>
        <w:gridCol w:w="2644"/>
      </w:tblGrid>
      <w:tr w:rsidR="00935E7D" w:rsidRPr="00595F98" w14:paraId="004E9A8C" w14:textId="77777777" w:rsidTr="00595F98">
        <w:trPr>
          <w:trHeight w:val="318"/>
          <w:jc w:val="center"/>
        </w:trPr>
        <w:tc>
          <w:tcPr>
            <w:tcW w:w="2643" w:type="dxa"/>
            <w:tcBorders>
              <w:top w:val="single" w:sz="4" w:space="0" w:color="CCCCCC"/>
              <w:left w:val="single" w:sz="4" w:space="0" w:color="CCCCCC"/>
              <w:bottom w:val="single" w:sz="4" w:space="0" w:color="CCCCCC"/>
              <w:right w:val="single" w:sz="4" w:space="0" w:color="CCCCCC"/>
            </w:tcBorders>
          </w:tcPr>
          <w:p w14:paraId="7D3E673A" w14:textId="77777777" w:rsidR="00935E7D" w:rsidRPr="00595F98" w:rsidRDefault="00935E7D" w:rsidP="00A93113">
            <w:pPr>
              <w:ind w:right="67"/>
              <w:jc w:val="both"/>
              <w:rPr>
                <w:rFonts w:ascii="Arial" w:hAnsi="Arial" w:cs="Arial"/>
                <w:noProof/>
              </w:rPr>
            </w:pPr>
          </w:p>
        </w:tc>
        <w:tc>
          <w:tcPr>
            <w:tcW w:w="2639" w:type="dxa"/>
            <w:tcBorders>
              <w:top w:val="single" w:sz="4" w:space="0" w:color="CCCCCC"/>
              <w:left w:val="single" w:sz="4" w:space="0" w:color="CCCCCC"/>
              <w:bottom w:val="single" w:sz="4" w:space="0" w:color="CCCCCC"/>
              <w:right w:val="single" w:sz="4" w:space="0" w:color="CCCCCC"/>
            </w:tcBorders>
          </w:tcPr>
          <w:p w14:paraId="5E0B10BB" w14:textId="77777777" w:rsidR="00935E7D" w:rsidRPr="00595F98" w:rsidRDefault="00D3248B" w:rsidP="00A93113">
            <w:pPr>
              <w:ind w:right="67" w:firstLine="1043"/>
              <w:jc w:val="both"/>
              <w:rPr>
                <w:rFonts w:ascii="Arial" w:hAnsi="Arial" w:cs="Arial"/>
                <w:noProof/>
                <w:color w:val="010302"/>
              </w:rPr>
            </w:pPr>
            <w:r w:rsidRPr="00595F98">
              <w:rPr>
                <w:rFonts w:ascii="Arial" w:hAnsi="Arial" w:cs="Arial"/>
                <w:b/>
                <w:bCs/>
                <w:noProof/>
                <w:color w:val="000000"/>
              </w:rPr>
              <w:t>Mínimo</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698DCF17" w14:textId="77777777" w:rsidR="00935E7D" w:rsidRPr="00595F98" w:rsidRDefault="00D3248B" w:rsidP="00A93113">
            <w:pPr>
              <w:ind w:right="67" w:firstLine="1025"/>
              <w:jc w:val="both"/>
              <w:rPr>
                <w:rFonts w:ascii="Arial" w:hAnsi="Arial" w:cs="Arial"/>
                <w:noProof/>
                <w:color w:val="010302"/>
              </w:rPr>
            </w:pPr>
            <w:r w:rsidRPr="00595F98">
              <w:rPr>
                <w:rFonts w:ascii="Arial" w:hAnsi="Arial" w:cs="Arial"/>
                <w:b/>
                <w:bCs/>
                <w:noProof/>
                <w:color w:val="000000"/>
              </w:rPr>
              <w:t>Máximo</w:t>
            </w:r>
            <w:r w:rsidRPr="00595F98">
              <w:rPr>
                <w:rFonts w:ascii="Arial" w:hAnsi="Arial" w:cs="Arial"/>
                <w:noProof/>
              </w:rPr>
              <w:t xml:space="preserve"> </w:t>
            </w:r>
          </w:p>
        </w:tc>
      </w:tr>
      <w:tr w:rsidR="00EC3A80" w:rsidRPr="00595F98" w14:paraId="1A523D60"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628BA3A1" w14:textId="77777777" w:rsidR="00EC3A80" w:rsidRPr="00595F98" w:rsidRDefault="00EC3A80" w:rsidP="00EC3A80">
            <w:pPr>
              <w:ind w:right="67" w:firstLine="56"/>
              <w:jc w:val="both"/>
              <w:rPr>
                <w:rFonts w:ascii="Arial" w:hAnsi="Arial" w:cs="Arial"/>
                <w:noProof/>
                <w:color w:val="010302"/>
              </w:rPr>
            </w:pPr>
            <w:r w:rsidRPr="00595F98">
              <w:rPr>
                <w:rFonts w:ascii="Arial" w:hAnsi="Arial" w:cs="Arial"/>
                <w:noProof/>
                <w:color w:val="000000"/>
              </w:rPr>
              <w:t>Nivel de 220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22114F3A" w14:textId="0C47AA65" w:rsidR="00EC3A80" w:rsidRPr="00595F98" w:rsidRDefault="00EC3A80" w:rsidP="00EF6E15">
            <w:pPr>
              <w:ind w:right="67" w:firstLine="767"/>
              <w:rPr>
                <w:rFonts w:ascii="Arial" w:hAnsi="Arial" w:cs="Arial"/>
                <w:noProof/>
                <w:color w:val="000000"/>
              </w:rPr>
            </w:pPr>
            <w:r w:rsidRPr="00595F98">
              <w:rPr>
                <w:rFonts w:ascii="Arial" w:hAnsi="Arial" w:cs="Arial"/>
                <w:noProof/>
                <w:color w:val="000000"/>
              </w:rPr>
              <w:t>205 kV (93 %)</w:t>
            </w:r>
          </w:p>
        </w:tc>
        <w:tc>
          <w:tcPr>
            <w:tcW w:w="2644" w:type="dxa"/>
            <w:tcBorders>
              <w:top w:val="single" w:sz="4" w:space="0" w:color="CCCCCC"/>
              <w:left w:val="single" w:sz="4" w:space="0" w:color="CCCCCC"/>
              <w:bottom w:val="single" w:sz="4" w:space="0" w:color="CCCCCC"/>
              <w:right w:val="single" w:sz="4" w:space="0" w:color="CCCCCC"/>
            </w:tcBorders>
          </w:tcPr>
          <w:p w14:paraId="0D192FFA" w14:textId="2B376A65" w:rsidR="00EC3A80" w:rsidRPr="00595F98" w:rsidRDefault="006A0576" w:rsidP="00EC3A80">
            <w:pPr>
              <w:ind w:right="67" w:firstLine="730"/>
              <w:jc w:val="both"/>
              <w:rPr>
                <w:rFonts w:ascii="Arial" w:hAnsi="Arial" w:cs="Arial"/>
                <w:noProof/>
                <w:color w:val="000000"/>
              </w:rPr>
            </w:pPr>
            <w:r w:rsidRPr="00595F98">
              <w:rPr>
                <w:rFonts w:ascii="Arial" w:hAnsi="Arial" w:cs="Arial"/>
                <w:noProof/>
                <w:color w:val="000000"/>
              </w:rPr>
              <w:t>245 kV (111%)</w:t>
            </w:r>
          </w:p>
        </w:tc>
      </w:tr>
      <w:tr w:rsidR="00EC3A80" w:rsidRPr="00595F98" w14:paraId="2A42C51E"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60093E26" w14:textId="77777777" w:rsidR="00EC3A80" w:rsidRPr="00595F98" w:rsidRDefault="00EC3A80" w:rsidP="00EC3A80">
            <w:pPr>
              <w:ind w:right="67" w:firstLine="56"/>
              <w:jc w:val="both"/>
              <w:rPr>
                <w:rFonts w:ascii="Arial" w:hAnsi="Arial" w:cs="Arial"/>
                <w:noProof/>
                <w:color w:val="010302"/>
              </w:rPr>
            </w:pPr>
            <w:r w:rsidRPr="00595F98">
              <w:rPr>
                <w:rFonts w:ascii="Arial" w:hAnsi="Arial" w:cs="Arial"/>
                <w:noProof/>
                <w:color w:val="000000"/>
              </w:rPr>
              <w:t>Nivel de 132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tbl>
            <w:tblPr>
              <w:tblW w:w="2705" w:type="dxa"/>
              <w:tblBorders>
                <w:top w:val="nil"/>
                <w:left w:val="nil"/>
                <w:bottom w:val="nil"/>
                <w:right w:val="nil"/>
              </w:tblBorders>
              <w:tblLayout w:type="fixed"/>
              <w:tblLook w:val="0000" w:firstRow="0" w:lastRow="0" w:firstColumn="0" w:lastColumn="0" w:noHBand="0" w:noVBand="0"/>
            </w:tblPr>
            <w:tblGrid>
              <w:gridCol w:w="2705"/>
            </w:tblGrid>
            <w:tr w:rsidR="009569A2" w:rsidRPr="00595F98" w14:paraId="6C34A9B4" w14:textId="77777777" w:rsidTr="00EF6E15">
              <w:trPr>
                <w:trHeight w:val="74"/>
              </w:trPr>
              <w:tc>
                <w:tcPr>
                  <w:tcW w:w="2705" w:type="dxa"/>
                </w:tcPr>
                <w:p w14:paraId="2D713CC2" w14:textId="41E969D9" w:rsidR="009569A2" w:rsidRPr="00595F98" w:rsidRDefault="006A0576" w:rsidP="00EF6E15">
                  <w:pPr>
                    <w:ind w:right="67" w:firstLine="767"/>
                    <w:rPr>
                      <w:rFonts w:ascii="Arial" w:hAnsi="Arial" w:cs="Arial"/>
                      <w:noProof/>
                      <w:color w:val="000000"/>
                    </w:rPr>
                  </w:pPr>
                  <w:r w:rsidRPr="00595F98">
                    <w:rPr>
                      <w:rFonts w:ascii="Arial" w:hAnsi="Arial" w:cs="Arial"/>
                      <w:noProof/>
                      <w:color w:val="000000"/>
                    </w:rPr>
                    <w:t>123 kV (93</w:t>
                  </w:r>
                  <w:r w:rsidR="00EF6E15" w:rsidRPr="00595F98">
                    <w:rPr>
                      <w:rFonts w:ascii="Arial" w:hAnsi="Arial" w:cs="Arial"/>
                      <w:noProof/>
                      <w:color w:val="000000"/>
                    </w:rPr>
                    <w:t>%)</w:t>
                  </w:r>
                </w:p>
              </w:tc>
            </w:tr>
          </w:tbl>
          <w:p w14:paraId="5DA2336F" w14:textId="22341C0E" w:rsidR="00EC3A80" w:rsidRPr="00595F98" w:rsidRDefault="00EC3A80" w:rsidP="00EF6E15">
            <w:pPr>
              <w:ind w:right="67" w:firstLine="767"/>
              <w:rPr>
                <w:rFonts w:ascii="Arial" w:hAnsi="Arial" w:cs="Arial"/>
                <w:noProof/>
                <w:color w:val="000000"/>
              </w:rPr>
            </w:pPr>
          </w:p>
        </w:tc>
        <w:tc>
          <w:tcPr>
            <w:tcW w:w="2644" w:type="dxa"/>
            <w:tcBorders>
              <w:top w:val="single" w:sz="4" w:space="0" w:color="CCCCCC"/>
              <w:left w:val="single" w:sz="4" w:space="0" w:color="CCCCCC"/>
              <w:bottom w:val="single" w:sz="4" w:space="0" w:color="CCCCCC"/>
              <w:right w:val="single" w:sz="4" w:space="0" w:color="CCCCCC"/>
            </w:tcBorders>
          </w:tcPr>
          <w:p w14:paraId="329C1E4A" w14:textId="38596C85" w:rsidR="00EC3A80" w:rsidRPr="00595F98" w:rsidRDefault="00FF1F37" w:rsidP="00EC3A80">
            <w:pPr>
              <w:ind w:right="67" w:firstLine="723"/>
              <w:jc w:val="both"/>
              <w:rPr>
                <w:rFonts w:ascii="Arial" w:hAnsi="Arial" w:cs="Arial"/>
                <w:noProof/>
                <w:color w:val="000000"/>
              </w:rPr>
            </w:pPr>
            <w:r w:rsidRPr="00595F98">
              <w:rPr>
                <w:rFonts w:ascii="Arial" w:hAnsi="Arial" w:cs="Arial"/>
                <w:noProof/>
                <w:color w:val="000000"/>
              </w:rPr>
              <w:t xml:space="preserve">145 </w:t>
            </w:r>
            <w:r w:rsidR="008A560F" w:rsidRPr="00595F98">
              <w:rPr>
                <w:rFonts w:ascii="Arial" w:hAnsi="Arial" w:cs="Arial"/>
                <w:noProof/>
                <w:color w:val="000000"/>
              </w:rPr>
              <w:t>kV</w:t>
            </w:r>
            <w:r w:rsidRPr="00595F98">
              <w:rPr>
                <w:rFonts w:ascii="Arial" w:hAnsi="Arial" w:cs="Arial"/>
                <w:noProof/>
                <w:color w:val="000000"/>
              </w:rPr>
              <w:t xml:space="preserve"> (110 %)</w:t>
            </w:r>
          </w:p>
        </w:tc>
      </w:tr>
      <w:tr w:rsidR="00EC3A80" w:rsidRPr="00595F98" w14:paraId="7B445717"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5E90C745" w14:textId="77777777" w:rsidR="00EC3A80" w:rsidRPr="00595F98" w:rsidRDefault="00EC3A80" w:rsidP="00EC3A80">
            <w:pPr>
              <w:ind w:right="67" w:firstLine="56"/>
              <w:jc w:val="both"/>
              <w:rPr>
                <w:rFonts w:ascii="Arial" w:hAnsi="Arial" w:cs="Arial"/>
                <w:noProof/>
                <w:color w:val="010302"/>
              </w:rPr>
            </w:pPr>
            <w:r w:rsidRPr="00595F98">
              <w:rPr>
                <w:rFonts w:ascii="Arial" w:hAnsi="Arial" w:cs="Arial"/>
                <w:noProof/>
                <w:color w:val="000000"/>
              </w:rPr>
              <w:t>Nivel de 66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733984D2" w14:textId="1BA8422F" w:rsidR="00EC3A80" w:rsidRPr="00595F98" w:rsidRDefault="00F00EF4" w:rsidP="00EF6E15">
            <w:pPr>
              <w:ind w:right="67" w:firstLine="817"/>
              <w:rPr>
                <w:rFonts w:ascii="Arial" w:hAnsi="Arial" w:cs="Arial"/>
                <w:noProof/>
                <w:color w:val="000000"/>
              </w:rPr>
            </w:pPr>
            <w:r w:rsidRPr="00595F98">
              <w:rPr>
                <w:rFonts w:ascii="Arial" w:hAnsi="Arial" w:cs="Arial"/>
                <w:noProof/>
                <w:color w:val="000000"/>
              </w:rPr>
              <w:t>60 kV (91%)</w:t>
            </w:r>
          </w:p>
        </w:tc>
        <w:tc>
          <w:tcPr>
            <w:tcW w:w="2644" w:type="dxa"/>
            <w:tcBorders>
              <w:top w:val="single" w:sz="4" w:space="0" w:color="CCCCCC"/>
              <w:left w:val="single" w:sz="4" w:space="0" w:color="CCCCCC"/>
              <w:bottom w:val="single" w:sz="4" w:space="0" w:color="CCCCCC"/>
              <w:right w:val="single" w:sz="4" w:space="0" w:color="CCCCCC"/>
            </w:tcBorders>
          </w:tcPr>
          <w:p w14:paraId="00A95591" w14:textId="0E004221" w:rsidR="00EC3A80" w:rsidRPr="00595F98" w:rsidRDefault="00FF1F37" w:rsidP="00EC3A80">
            <w:pPr>
              <w:ind w:right="67" w:firstLine="766"/>
              <w:jc w:val="both"/>
              <w:rPr>
                <w:rFonts w:ascii="Arial" w:hAnsi="Arial" w:cs="Arial"/>
                <w:noProof/>
                <w:color w:val="000000"/>
              </w:rPr>
            </w:pPr>
            <w:r w:rsidRPr="00595F98">
              <w:rPr>
                <w:rFonts w:ascii="Arial" w:hAnsi="Arial" w:cs="Arial"/>
                <w:noProof/>
                <w:color w:val="000000"/>
              </w:rPr>
              <w:t>72 kV (109%)</w:t>
            </w:r>
          </w:p>
        </w:tc>
      </w:tr>
    </w:tbl>
    <w:p w14:paraId="07CE0F23" w14:textId="77777777" w:rsidR="008451A3" w:rsidRPr="00595F98" w:rsidRDefault="008451A3" w:rsidP="00595F98">
      <w:pPr>
        <w:ind w:right="67"/>
        <w:jc w:val="both"/>
        <w:rPr>
          <w:rFonts w:ascii="Arial" w:hAnsi="Arial" w:cs="Arial"/>
          <w:noProof/>
          <w:color w:val="000000"/>
        </w:rPr>
      </w:pPr>
    </w:p>
    <w:p w14:paraId="07276173" w14:textId="752CF8D6" w:rsidR="00A93113" w:rsidRPr="00595F98" w:rsidRDefault="009708D1" w:rsidP="001A1998">
      <w:pPr>
        <w:spacing w:before="80" w:line="240" w:lineRule="exact"/>
        <w:ind w:right="68"/>
        <w:jc w:val="both"/>
        <w:rPr>
          <w:rFonts w:ascii="Arial" w:hAnsi="Arial" w:cs="Arial"/>
          <w:noProof/>
          <w:color w:val="000000"/>
        </w:rPr>
      </w:pPr>
      <w:r w:rsidRPr="00595F98">
        <w:rPr>
          <w:rFonts w:ascii="Arial" w:hAnsi="Arial" w:cs="Arial"/>
          <w:noProof/>
          <w:color w:val="000000"/>
        </w:rPr>
        <w:t>5.</w:t>
      </w:r>
      <w:r w:rsidR="00824EE8" w:rsidRPr="00595F98">
        <w:rPr>
          <w:rFonts w:ascii="Arial" w:hAnsi="Arial" w:cs="Arial"/>
          <w:noProof/>
          <w:color w:val="000000"/>
        </w:rPr>
        <w:t xml:space="preserve">3.2.2 </w:t>
      </w:r>
      <w:r w:rsidR="00D3248B" w:rsidRPr="00595F98">
        <w:rPr>
          <w:rFonts w:ascii="Arial" w:hAnsi="Arial" w:cs="Arial"/>
          <w:noProof/>
          <w:color w:val="000000"/>
        </w:rPr>
        <w:t xml:space="preserve">Fallo de líneas de doble circuito. Se considerarán los mismos valores admisibles para las sobrecargas de líneas y de transformadores que han sido establecidos para el caso de fallo simple. Las tensiones tras la recuperación del régimen permanente deben estar dentro de los siguientes límites: </w:t>
      </w:r>
    </w:p>
    <w:p w14:paraId="0CD220F1" w14:textId="77777777" w:rsidR="00935E7D" w:rsidRPr="00595F98" w:rsidRDefault="00935E7D" w:rsidP="001A1998">
      <w:pPr>
        <w:spacing w:before="80" w:line="240" w:lineRule="exact"/>
        <w:ind w:right="67"/>
        <w:jc w:val="both"/>
        <w:rPr>
          <w:rFonts w:ascii="Arial" w:hAnsi="Arial" w:cs="Arial"/>
          <w:noProof/>
          <w:color w:val="000000" w:themeColor="text1"/>
        </w:rPr>
      </w:pPr>
    </w:p>
    <w:tbl>
      <w:tblPr>
        <w:tblStyle w:val="Tablaconcuadrcula"/>
        <w:tblW w:w="7926" w:type="dxa"/>
        <w:jc w:val="center"/>
        <w:tblLayout w:type="fixed"/>
        <w:tblLook w:val="04A0" w:firstRow="1" w:lastRow="0" w:firstColumn="1" w:lastColumn="0" w:noHBand="0" w:noVBand="1"/>
      </w:tblPr>
      <w:tblGrid>
        <w:gridCol w:w="2643"/>
        <w:gridCol w:w="2639"/>
        <w:gridCol w:w="2644"/>
      </w:tblGrid>
      <w:tr w:rsidR="00935E7D" w:rsidRPr="00595F98" w14:paraId="7F7F4DC9" w14:textId="77777777" w:rsidTr="00595F98">
        <w:trPr>
          <w:trHeight w:val="318"/>
          <w:jc w:val="center"/>
        </w:trPr>
        <w:tc>
          <w:tcPr>
            <w:tcW w:w="2643" w:type="dxa"/>
            <w:tcBorders>
              <w:top w:val="single" w:sz="4" w:space="0" w:color="CCCCCC"/>
              <w:left w:val="single" w:sz="4" w:space="0" w:color="CCCCCC"/>
              <w:bottom w:val="single" w:sz="4" w:space="0" w:color="CCCCCC"/>
              <w:right w:val="single" w:sz="4" w:space="0" w:color="CCCCCC"/>
            </w:tcBorders>
          </w:tcPr>
          <w:p w14:paraId="74467ECF" w14:textId="77777777" w:rsidR="00935E7D" w:rsidRPr="00595F98" w:rsidRDefault="00935E7D" w:rsidP="001A1998">
            <w:pPr>
              <w:spacing w:before="80" w:line="240" w:lineRule="exact"/>
              <w:ind w:right="67"/>
              <w:jc w:val="both"/>
              <w:rPr>
                <w:rFonts w:ascii="Arial" w:hAnsi="Arial" w:cs="Arial"/>
                <w:noProof/>
              </w:rPr>
            </w:pPr>
          </w:p>
        </w:tc>
        <w:tc>
          <w:tcPr>
            <w:tcW w:w="2639" w:type="dxa"/>
            <w:tcBorders>
              <w:top w:val="single" w:sz="4" w:space="0" w:color="CCCCCC"/>
              <w:left w:val="single" w:sz="4" w:space="0" w:color="CCCCCC"/>
              <w:bottom w:val="single" w:sz="4" w:space="0" w:color="CCCCCC"/>
              <w:right w:val="single" w:sz="4" w:space="0" w:color="CCCCCC"/>
            </w:tcBorders>
          </w:tcPr>
          <w:p w14:paraId="4F7BD36B" w14:textId="77777777" w:rsidR="00935E7D" w:rsidRPr="00595F98" w:rsidRDefault="00D3248B" w:rsidP="001A1998">
            <w:pPr>
              <w:spacing w:before="80" w:line="240" w:lineRule="exact"/>
              <w:ind w:right="67" w:firstLine="1043"/>
              <w:jc w:val="both"/>
              <w:rPr>
                <w:rFonts w:ascii="Arial" w:hAnsi="Arial" w:cs="Arial"/>
                <w:noProof/>
                <w:color w:val="010302"/>
              </w:rPr>
            </w:pPr>
            <w:r w:rsidRPr="00595F98">
              <w:rPr>
                <w:rFonts w:ascii="Arial" w:hAnsi="Arial" w:cs="Arial"/>
                <w:b/>
                <w:bCs/>
                <w:noProof/>
                <w:color w:val="000000"/>
              </w:rPr>
              <w:t>Mínimo</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5C6A9266" w14:textId="77777777" w:rsidR="00935E7D" w:rsidRPr="00595F98" w:rsidRDefault="00D3248B" w:rsidP="001A1998">
            <w:pPr>
              <w:spacing w:before="80" w:line="240" w:lineRule="exact"/>
              <w:ind w:right="67" w:firstLine="1025"/>
              <w:jc w:val="both"/>
              <w:rPr>
                <w:rFonts w:ascii="Arial" w:hAnsi="Arial" w:cs="Arial"/>
                <w:noProof/>
                <w:color w:val="010302"/>
              </w:rPr>
            </w:pPr>
            <w:r w:rsidRPr="00595F98">
              <w:rPr>
                <w:rFonts w:ascii="Arial" w:hAnsi="Arial" w:cs="Arial"/>
                <w:b/>
                <w:bCs/>
                <w:noProof/>
                <w:color w:val="000000"/>
              </w:rPr>
              <w:t>Máximo</w:t>
            </w:r>
            <w:r w:rsidRPr="00595F98">
              <w:rPr>
                <w:rFonts w:ascii="Arial" w:hAnsi="Arial" w:cs="Arial"/>
                <w:noProof/>
              </w:rPr>
              <w:t xml:space="preserve"> </w:t>
            </w:r>
          </w:p>
        </w:tc>
      </w:tr>
      <w:tr w:rsidR="00935E7D" w:rsidRPr="00595F98" w14:paraId="356FD589"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51D80617" w14:textId="77777777" w:rsidR="00935E7D" w:rsidRPr="00595F98" w:rsidRDefault="00D3248B" w:rsidP="001A1998">
            <w:pPr>
              <w:spacing w:before="80" w:line="240" w:lineRule="exact"/>
              <w:ind w:right="67" w:firstLine="56"/>
              <w:jc w:val="both"/>
              <w:rPr>
                <w:rFonts w:ascii="Arial" w:hAnsi="Arial" w:cs="Arial"/>
                <w:noProof/>
                <w:color w:val="010302"/>
              </w:rPr>
            </w:pPr>
            <w:r w:rsidRPr="00595F98">
              <w:rPr>
                <w:rFonts w:ascii="Arial" w:hAnsi="Arial" w:cs="Arial"/>
                <w:noProof/>
                <w:color w:val="000000"/>
              </w:rPr>
              <w:t>Nivel de 220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676E73C0" w14:textId="21870C4A" w:rsidR="00935E7D" w:rsidRPr="00595F98" w:rsidRDefault="00D3248B" w:rsidP="001A1998">
            <w:pPr>
              <w:spacing w:before="80" w:line="240" w:lineRule="exact"/>
              <w:ind w:right="67" w:firstLine="767"/>
              <w:jc w:val="both"/>
              <w:rPr>
                <w:rFonts w:ascii="Arial" w:hAnsi="Arial" w:cs="Arial"/>
                <w:noProof/>
                <w:color w:val="010302"/>
              </w:rPr>
            </w:pPr>
            <w:r w:rsidRPr="00595F98">
              <w:rPr>
                <w:rFonts w:ascii="Arial" w:hAnsi="Arial" w:cs="Arial"/>
                <w:noProof/>
                <w:color w:val="000000"/>
              </w:rPr>
              <w:t>200 kV (9</w:t>
            </w:r>
            <w:r w:rsidR="00FE7C50" w:rsidRPr="00595F98">
              <w:rPr>
                <w:rFonts w:ascii="Arial" w:hAnsi="Arial" w:cs="Arial"/>
                <w:noProof/>
                <w:color w:val="000000"/>
              </w:rPr>
              <w:t>0</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135B6CF6" w14:textId="77777777" w:rsidR="00935E7D" w:rsidRPr="00595F98" w:rsidRDefault="00D3248B" w:rsidP="001A1998">
            <w:pPr>
              <w:spacing w:before="80" w:line="240" w:lineRule="exact"/>
              <w:ind w:right="67" w:firstLine="730"/>
              <w:jc w:val="both"/>
              <w:rPr>
                <w:rFonts w:ascii="Arial" w:hAnsi="Arial" w:cs="Arial"/>
                <w:noProof/>
                <w:color w:val="010302"/>
              </w:rPr>
            </w:pPr>
            <w:r w:rsidRPr="00595F98">
              <w:rPr>
                <w:rFonts w:ascii="Arial" w:hAnsi="Arial" w:cs="Arial"/>
                <w:noProof/>
                <w:color w:val="000000"/>
              </w:rPr>
              <w:t>245 kV (</w:t>
            </w:r>
            <w:r w:rsidRPr="00595F98">
              <w:rPr>
                <w:rFonts w:ascii="Arial" w:hAnsi="Arial" w:cs="Arial"/>
                <w:noProof/>
                <w:color w:val="000000"/>
                <w:spacing w:val="-13"/>
              </w:rPr>
              <w:t>11</w:t>
            </w:r>
            <w:r w:rsidRPr="00595F98">
              <w:rPr>
                <w:rFonts w:ascii="Arial" w:hAnsi="Arial" w:cs="Arial"/>
                <w:noProof/>
                <w:color w:val="000000"/>
              </w:rPr>
              <w:t>1</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03E709D9"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1E5FBD24" w14:textId="77777777" w:rsidR="00935E7D" w:rsidRPr="00595F98" w:rsidRDefault="00D3248B" w:rsidP="001A1998">
            <w:pPr>
              <w:spacing w:before="80" w:line="240" w:lineRule="exact"/>
              <w:ind w:right="67" w:firstLine="56"/>
              <w:jc w:val="both"/>
              <w:rPr>
                <w:rFonts w:ascii="Arial" w:hAnsi="Arial" w:cs="Arial"/>
                <w:noProof/>
                <w:color w:val="010302"/>
              </w:rPr>
            </w:pPr>
            <w:r w:rsidRPr="00595F98">
              <w:rPr>
                <w:rFonts w:ascii="Arial" w:hAnsi="Arial" w:cs="Arial"/>
                <w:noProof/>
                <w:color w:val="000000"/>
              </w:rPr>
              <w:t>Nivel de 132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59E7D5C9" w14:textId="79BE59A1" w:rsidR="00935E7D" w:rsidRPr="00595F98" w:rsidRDefault="00D3248B" w:rsidP="001A1998">
            <w:pPr>
              <w:spacing w:before="80" w:line="240" w:lineRule="exact"/>
              <w:ind w:right="67" w:firstLine="773"/>
              <w:jc w:val="both"/>
              <w:rPr>
                <w:rFonts w:ascii="Arial" w:hAnsi="Arial" w:cs="Arial"/>
                <w:noProof/>
                <w:color w:val="010302"/>
              </w:rPr>
            </w:pPr>
            <w:r w:rsidRPr="00595F98">
              <w:rPr>
                <w:rFonts w:ascii="Arial" w:hAnsi="Arial" w:cs="Arial"/>
                <w:noProof/>
                <w:color w:val="000000"/>
                <w:spacing w:val="-13"/>
              </w:rPr>
              <w:t>1</w:t>
            </w:r>
            <w:r w:rsidRPr="00595F98">
              <w:rPr>
                <w:rFonts w:ascii="Arial" w:hAnsi="Arial" w:cs="Arial"/>
                <w:noProof/>
                <w:color w:val="000000"/>
              </w:rPr>
              <w:t>19 kV (9</w:t>
            </w:r>
            <w:r w:rsidR="00FE7C50" w:rsidRPr="00595F98">
              <w:rPr>
                <w:rFonts w:ascii="Arial" w:hAnsi="Arial" w:cs="Arial"/>
                <w:noProof/>
                <w:color w:val="000000"/>
              </w:rPr>
              <w:t>0</w:t>
            </w:r>
            <w:r w:rsidRPr="00595F98">
              <w:rPr>
                <w:rFonts w:ascii="Arial" w:hAnsi="Arial" w:cs="Arial"/>
                <w:noProof/>
                <w:color w:val="000000"/>
              </w:rPr>
              <w:t>%)</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2E015357" w14:textId="77777777" w:rsidR="00935E7D" w:rsidRPr="00595F98" w:rsidRDefault="00D3248B" w:rsidP="001A1998">
            <w:pPr>
              <w:spacing w:before="80" w:line="240" w:lineRule="exact"/>
              <w:ind w:right="67" w:firstLine="723"/>
              <w:jc w:val="both"/>
              <w:rPr>
                <w:rFonts w:ascii="Arial" w:hAnsi="Arial" w:cs="Arial"/>
                <w:noProof/>
                <w:color w:val="010302"/>
              </w:rPr>
            </w:pPr>
            <w:r w:rsidRPr="00595F98">
              <w:rPr>
                <w:rFonts w:ascii="Arial" w:hAnsi="Arial" w:cs="Arial"/>
                <w:noProof/>
                <w:color w:val="000000"/>
              </w:rPr>
              <w:t>145 kV (</w:t>
            </w:r>
            <w:r w:rsidRPr="00595F98">
              <w:rPr>
                <w:rFonts w:ascii="Arial" w:hAnsi="Arial" w:cs="Arial"/>
                <w:noProof/>
                <w:color w:val="000000"/>
                <w:spacing w:val="-13"/>
              </w:rPr>
              <w:t>1</w:t>
            </w:r>
            <w:r w:rsidRPr="00595F98">
              <w:rPr>
                <w:rFonts w:ascii="Arial" w:hAnsi="Arial" w:cs="Arial"/>
                <w:noProof/>
                <w:color w:val="000000"/>
              </w:rPr>
              <w:t>10</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r w:rsidR="00935E7D" w:rsidRPr="00595F98" w14:paraId="4760F8D1" w14:textId="77777777" w:rsidTr="00595F98">
        <w:trPr>
          <w:trHeight w:val="337"/>
          <w:jc w:val="center"/>
        </w:trPr>
        <w:tc>
          <w:tcPr>
            <w:tcW w:w="2643" w:type="dxa"/>
            <w:tcBorders>
              <w:top w:val="single" w:sz="4" w:space="0" w:color="CCCCCC"/>
              <w:left w:val="single" w:sz="4" w:space="0" w:color="CCCCCC"/>
              <w:bottom w:val="single" w:sz="4" w:space="0" w:color="CCCCCC"/>
              <w:right w:val="single" w:sz="4" w:space="0" w:color="CCCCCC"/>
            </w:tcBorders>
          </w:tcPr>
          <w:p w14:paraId="51718A1F" w14:textId="77777777" w:rsidR="00935E7D" w:rsidRPr="00595F98" w:rsidRDefault="00D3248B" w:rsidP="001A1998">
            <w:pPr>
              <w:spacing w:before="80" w:line="240" w:lineRule="exact"/>
              <w:ind w:right="67" w:firstLine="56"/>
              <w:jc w:val="both"/>
              <w:rPr>
                <w:rFonts w:ascii="Arial" w:hAnsi="Arial" w:cs="Arial"/>
                <w:noProof/>
                <w:color w:val="010302"/>
              </w:rPr>
            </w:pPr>
            <w:r w:rsidRPr="00595F98">
              <w:rPr>
                <w:rFonts w:ascii="Arial" w:hAnsi="Arial" w:cs="Arial"/>
                <w:noProof/>
                <w:color w:val="000000"/>
              </w:rPr>
              <w:t>Nivel de 66 k</w:t>
            </w:r>
            <w:r w:rsidRPr="00595F98">
              <w:rPr>
                <w:rFonts w:ascii="Arial" w:hAnsi="Arial" w:cs="Arial"/>
                <w:noProof/>
                <w:color w:val="000000"/>
                <w:spacing w:val="-16"/>
              </w:rPr>
              <w:t>V</w:t>
            </w:r>
            <w:r w:rsidRPr="00595F98">
              <w:rPr>
                <w:rFonts w:ascii="Arial" w:hAnsi="Arial" w:cs="Arial"/>
                <w:noProof/>
                <w:color w:val="000000"/>
              </w:rPr>
              <w:t>.</w:t>
            </w:r>
            <w:r w:rsidRPr="00595F98">
              <w:rPr>
                <w:rFonts w:ascii="Arial" w:hAnsi="Arial" w:cs="Arial"/>
                <w:noProof/>
              </w:rPr>
              <w:t xml:space="preserve"> </w:t>
            </w:r>
          </w:p>
        </w:tc>
        <w:tc>
          <w:tcPr>
            <w:tcW w:w="2639" w:type="dxa"/>
            <w:tcBorders>
              <w:top w:val="single" w:sz="4" w:space="0" w:color="CCCCCC"/>
              <w:left w:val="single" w:sz="4" w:space="0" w:color="CCCCCC"/>
              <w:bottom w:val="single" w:sz="4" w:space="0" w:color="CCCCCC"/>
              <w:right w:val="single" w:sz="4" w:space="0" w:color="CCCCCC"/>
            </w:tcBorders>
          </w:tcPr>
          <w:p w14:paraId="0BCC9B43" w14:textId="7A041B73" w:rsidR="00935E7D" w:rsidRPr="00595F98" w:rsidRDefault="00D3248B" w:rsidP="001A1998">
            <w:pPr>
              <w:spacing w:before="80" w:line="240" w:lineRule="exact"/>
              <w:ind w:right="67" w:firstLine="817"/>
              <w:jc w:val="both"/>
              <w:rPr>
                <w:rFonts w:ascii="Arial" w:hAnsi="Arial" w:cs="Arial"/>
                <w:noProof/>
                <w:color w:val="010302"/>
              </w:rPr>
            </w:pPr>
            <w:r w:rsidRPr="00595F98">
              <w:rPr>
                <w:rFonts w:ascii="Arial" w:hAnsi="Arial" w:cs="Arial"/>
                <w:noProof/>
                <w:color w:val="000000"/>
              </w:rPr>
              <w:t>56 kV (</w:t>
            </w:r>
            <w:r w:rsidR="007C36BD" w:rsidRPr="00595F98">
              <w:rPr>
                <w:rFonts w:ascii="Arial" w:hAnsi="Arial" w:cs="Arial"/>
                <w:noProof/>
                <w:color w:val="000000"/>
              </w:rPr>
              <w:t>85</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c>
          <w:tcPr>
            <w:tcW w:w="2644" w:type="dxa"/>
            <w:tcBorders>
              <w:top w:val="single" w:sz="4" w:space="0" w:color="CCCCCC"/>
              <w:left w:val="single" w:sz="4" w:space="0" w:color="CCCCCC"/>
              <w:bottom w:val="single" w:sz="4" w:space="0" w:color="CCCCCC"/>
              <w:right w:val="single" w:sz="4" w:space="0" w:color="CCCCCC"/>
            </w:tcBorders>
          </w:tcPr>
          <w:p w14:paraId="436CFE34" w14:textId="77777777" w:rsidR="00935E7D" w:rsidRPr="00595F98" w:rsidRDefault="00D3248B" w:rsidP="001A1998">
            <w:pPr>
              <w:spacing w:before="80" w:line="240" w:lineRule="exact"/>
              <w:ind w:right="67" w:firstLine="766"/>
              <w:jc w:val="both"/>
              <w:rPr>
                <w:rFonts w:ascii="Arial" w:hAnsi="Arial" w:cs="Arial"/>
                <w:noProof/>
                <w:color w:val="010302"/>
              </w:rPr>
            </w:pPr>
            <w:r w:rsidRPr="00595F98">
              <w:rPr>
                <w:rFonts w:ascii="Arial" w:hAnsi="Arial" w:cs="Arial"/>
                <w:noProof/>
                <w:color w:val="000000"/>
              </w:rPr>
              <w:t>72 kV (109</w:t>
            </w:r>
            <w:r w:rsidRPr="00595F98">
              <w:rPr>
                <w:rFonts w:ascii="Arial" w:hAnsi="Arial" w:cs="Arial"/>
                <w:noProof/>
                <w:color w:val="000000"/>
                <w:spacing w:val="-27"/>
              </w:rPr>
              <w:t xml:space="preserve"> </w:t>
            </w:r>
            <w:r w:rsidRPr="00595F98">
              <w:rPr>
                <w:rFonts w:ascii="Arial" w:hAnsi="Arial" w:cs="Arial"/>
                <w:noProof/>
                <w:color w:val="000000"/>
              </w:rPr>
              <w:t>%)</w:t>
            </w:r>
            <w:r w:rsidRPr="00595F98">
              <w:rPr>
                <w:rFonts w:ascii="Arial" w:hAnsi="Arial" w:cs="Arial"/>
                <w:noProof/>
              </w:rPr>
              <w:t xml:space="preserve"> </w:t>
            </w:r>
          </w:p>
        </w:tc>
      </w:tr>
    </w:tbl>
    <w:p w14:paraId="6E36414A" w14:textId="77777777" w:rsidR="00117587" w:rsidRPr="00595F98" w:rsidRDefault="00117587" w:rsidP="001A1998">
      <w:pPr>
        <w:spacing w:before="80" w:line="240" w:lineRule="exact"/>
        <w:ind w:right="67" w:firstLine="340"/>
        <w:jc w:val="both"/>
        <w:rPr>
          <w:rFonts w:ascii="Arial" w:hAnsi="Arial" w:cs="Arial"/>
          <w:noProof/>
          <w:color w:val="000000"/>
        </w:rPr>
      </w:pPr>
    </w:p>
    <w:p w14:paraId="3273AC25" w14:textId="77777777" w:rsidR="008451A3" w:rsidRPr="00595F98" w:rsidRDefault="00425D08" w:rsidP="001A1998">
      <w:pPr>
        <w:spacing w:before="80" w:line="240" w:lineRule="exact"/>
        <w:ind w:right="68" w:firstLine="340"/>
        <w:jc w:val="both"/>
        <w:rPr>
          <w:rFonts w:ascii="Arial" w:hAnsi="Arial" w:cs="Arial"/>
          <w:noProof/>
          <w:color w:val="000000"/>
        </w:rPr>
      </w:pPr>
      <w:hyperlink r:id="rId17" w:history="1">
        <w:r w:rsidR="00D3248B" w:rsidRPr="00595F98">
          <w:rPr>
            <w:rFonts w:ascii="Arial" w:hAnsi="Arial" w:cs="Arial"/>
            <w:noProof/>
            <w:color w:val="000000"/>
          </w:rPr>
          <w:t>5.3.2.3</w:t>
        </w:r>
      </w:hyperlink>
      <w:r w:rsidR="00D3248B" w:rsidRPr="00595F98">
        <w:rPr>
          <w:rFonts w:ascii="Arial" w:hAnsi="Arial" w:cs="Arial"/>
          <w:noProof/>
          <w:color w:val="000000"/>
        </w:rPr>
        <w:t xml:space="preserve"> Fallo sucesivo del mayor grupo generador de una zona y de una línea de conexión de dicha zona o de interconexiones entre islas con el resto del sistema y con otro sistema eléctrico. Se considerarán los mismos valores admisibles para las sobrecargas de líneas y transformadores y los mismos límites para las tensiones en los nudos que han sido establecidos para el caso de fallo de líneas de doble circuito. </w:t>
      </w:r>
    </w:p>
    <w:p w14:paraId="1A9FCF73" w14:textId="77777777" w:rsidR="00F756A1" w:rsidRPr="00595F98" w:rsidRDefault="00425D08" w:rsidP="001A1998">
      <w:pPr>
        <w:spacing w:before="80" w:line="240" w:lineRule="exact"/>
        <w:ind w:right="68" w:firstLine="340"/>
        <w:jc w:val="both"/>
        <w:rPr>
          <w:rFonts w:ascii="Arial" w:hAnsi="Arial" w:cs="Arial"/>
          <w:noProof/>
          <w:color w:val="000000"/>
        </w:rPr>
      </w:pPr>
      <w:hyperlink r:id="rId18" w:history="1">
        <w:r w:rsidR="00D3248B" w:rsidRPr="00595F98">
          <w:rPr>
            <w:rFonts w:ascii="Arial" w:hAnsi="Arial" w:cs="Arial"/>
            <w:noProof/>
            <w:color w:val="000000"/>
          </w:rPr>
          <w:t>5.3.2.4</w:t>
        </w:r>
      </w:hyperlink>
      <w:r w:rsidR="00D3248B" w:rsidRPr="00595F98">
        <w:rPr>
          <w:rFonts w:ascii="Arial" w:hAnsi="Arial" w:cs="Arial"/>
          <w:noProof/>
          <w:color w:val="000000"/>
        </w:rPr>
        <w:t xml:space="preserve"> Tabla resumen de los criterios de seguridad frente a contingencias. A continuación se muestra la tabla resumen de los criterios de seguridad frente a contingencias. En todo caso se habrá de verificar que: </w:t>
      </w:r>
    </w:p>
    <w:p w14:paraId="7FE6379B" w14:textId="77777777" w:rsidR="008451A3" w:rsidRPr="00595F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No se producen ceros de tensión en ningún nudo de la Red de</w:t>
      </w:r>
      <w:r w:rsidRPr="00595F98">
        <w:rPr>
          <w:rFonts w:ascii="Arial" w:hAnsi="Arial" w:cs="Arial"/>
          <w:noProof/>
          <w:color w:val="000000"/>
          <w:spacing w:val="-2"/>
        </w:rPr>
        <w:t xml:space="preserve"> </w:t>
      </w:r>
      <w:r w:rsidRPr="00595F98">
        <w:rPr>
          <w:rFonts w:ascii="Arial" w:hAnsi="Arial" w:cs="Arial"/>
          <w:noProof/>
          <w:color w:val="000000"/>
          <w:spacing w:val="-7"/>
        </w:rPr>
        <w:t>T</w:t>
      </w:r>
      <w:r w:rsidRPr="00595F98">
        <w:rPr>
          <w:rFonts w:ascii="Arial" w:hAnsi="Arial" w:cs="Arial"/>
          <w:noProof/>
          <w:color w:val="000000"/>
        </w:rPr>
        <w:t>ransporte.</w:t>
      </w:r>
      <w:r w:rsidRPr="00595F98">
        <w:rPr>
          <w:rFonts w:ascii="Arial" w:hAnsi="Arial" w:cs="Arial"/>
          <w:noProof/>
        </w:rPr>
        <w:t xml:space="preserve"> </w:t>
      </w:r>
    </w:p>
    <w:p w14:paraId="0BB3091D" w14:textId="77777777" w:rsidR="001A19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eventuales interrupciones del suministro son consecuencia de los deslastres de cargas practicados.</w:t>
      </w:r>
      <w:r w:rsidRPr="00595F98">
        <w:rPr>
          <w:rFonts w:ascii="Arial" w:hAnsi="Arial" w:cs="Arial"/>
          <w:noProof/>
        </w:rPr>
        <w:t xml:space="preserve"> </w:t>
      </w:r>
    </w:p>
    <w:p w14:paraId="3DF0246D" w14:textId="6CE0EB62" w:rsidR="008451A3" w:rsidRPr="00595F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frecuencia</w:t>
      </w:r>
      <w:r w:rsidRPr="00595F98">
        <w:rPr>
          <w:rFonts w:ascii="Arial" w:hAnsi="Arial" w:cs="Arial"/>
          <w:noProof/>
          <w:color w:val="000000"/>
          <w:spacing w:val="-3"/>
        </w:rPr>
        <w:t xml:space="preserve"> </w:t>
      </w:r>
      <w:r w:rsidRPr="00595F98">
        <w:rPr>
          <w:rFonts w:ascii="Arial" w:hAnsi="Arial" w:cs="Arial"/>
          <w:noProof/>
          <w:color w:val="000000"/>
        </w:rPr>
        <w:t>se</w:t>
      </w:r>
      <w:r w:rsidRPr="00595F98">
        <w:rPr>
          <w:rFonts w:ascii="Arial" w:hAnsi="Arial" w:cs="Arial"/>
          <w:noProof/>
          <w:color w:val="000000"/>
          <w:spacing w:val="-3"/>
        </w:rPr>
        <w:t xml:space="preserve"> </w:t>
      </w:r>
      <w:r w:rsidRPr="00595F98">
        <w:rPr>
          <w:rFonts w:ascii="Arial" w:hAnsi="Arial" w:cs="Arial"/>
          <w:noProof/>
          <w:color w:val="000000"/>
        </w:rPr>
        <w:t>encuentra</w:t>
      </w:r>
      <w:r w:rsidRPr="00595F98">
        <w:rPr>
          <w:rFonts w:ascii="Arial" w:hAnsi="Arial" w:cs="Arial"/>
          <w:noProof/>
          <w:color w:val="000000"/>
          <w:spacing w:val="-3"/>
        </w:rPr>
        <w:t xml:space="preserve"> </w:t>
      </w:r>
      <w:r w:rsidRPr="00595F98">
        <w:rPr>
          <w:rFonts w:ascii="Arial" w:hAnsi="Arial" w:cs="Arial"/>
          <w:noProof/>
          <w:color w:val="000000"/>
        </w:rPr>
        <w:t>dentro</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los</w:t>
      </w:r>
      <w:r w:rsidRPr="00595F98">
        <w:rPr>
          <w:rFonts w:ascii="Arial" w:hAnsi="Arial" w:cs="Arial"/>
          <w:noProof/>
          <w:color w:val="000000"/>
          <w:spacing w:val="-3"/>
        </w:rPr>
        <w:t xml:space="preserve"> </w:t>
      </w:r>
      <w:r w:rsidRPr="00595F98">
        <w:rPr>
          <w:rFonts w:ascii="Arial" w:hAnsi="Arial" w:cs="Arial"/>
          <w:noProof/>
          <w:color w:val="000000"/>
        </w:rPr>
        <w:t>márgenes</w:t>
      </w:r>
      <w:r w:rsidRPr="00595F98">
        <w:rPr>
          <w:rFonts w:ascii="Arial" w:hAnsi="Arial" w:cs="Arial"/>
          <w:noProof/>
          <w:color w:val="000000"/>
          <w:spacing w:val="-3"/>
        </w:rPr>
        <w:t xml:space="preserve"> </w:t>
      </w:r>
      <w:r w:rsidRPr="00595F98">
        <w:rPr>
          <w:rFonts w:ascii="Arial" w:hAnsi="Arial" w:cs="Arial"/>
          <w:noProof/>
          <w:color w:val="000000"/>
        </w:rPr>
        <w:t>establecidos,</w:t>
      </w:r>
      <w:r w:rsidRPr="00595F98">
        <w:rPr>
          <w:rFonts w:ascii="Arial" w:hAnsi="Arial" w:cs="Arial"/>
          <w:noProof/>
          <w:color w:val="000000"/>
          <w:spacing w:val="-3"/>
        </w:rPr>
        <w:t xml:space="preserve"> </w:t>
      </w:r>
      <w:r w:rsidRPr="00595F98">
        <w:rPr>
          <w:rFonts w:ascii="Arial" w:hAnsi="Arial" w:cs="Arial"/>
          <w:noProof/>
          <w:color w:val="000000"/>
        </w:rPr>
        <w:t>en</w:t>
      </w:r>
      <w:r w:rsidRPr="00595F98">
        <w:rPr>
          <w:rFonts w:ascii="Arial" w:hAnsi="Arial" w:cs="Arial"/>
          <w:noProof/>
          <w:color w:val="000000"/>
          <w:spacing w:val="-3"/>
        </w:rPr>
        <w:t xml:space="preserve"> </w:t>
      </w:r>
      <w:r w:rsidRPr="00595F98">
        <w:rPr>
          <w:rFonts w:ascii="Arial" w:hAnsi="Arial" w:cs="Arial"/>
          <w:noProof/>
          <w:color w:val="000000"/>
        </w:rPr>
        <w:t>su</w:t>
      </w:r>
      <w:r w:rsidRPr="00595F98">
        <w:rPr>
          <w:rFonts w:ascii="Arial" w:hAnsi="Arial" w:cs="Arial"/>
          <w:noProof/>
          <w:color w:val="000000"/>
          <w:spacing w:val="-3"/>
        </w:rPr>
        <w:t xml:space="preserve"> </w:t>
      </w:r>
      <w:r w:rsidRPr="00595F98">
        <w:rPr>
          <w:rFonts w:ascii="Arial" w:hAnsi="Arial" w:cs="Arial"/>
          <w:noProof/>
          <w:color w:val="000000"/>
        </w:rPr>
        <w:t>caso,</w:t>
      </w:r>
      <w:r w:rsidRPr="00595F98">
        <w:rPr>
          <w:rFonts w:ascii="Arial" w:hAnsi="Arial" w:cs="Arial"/>
          <w:noProof/>
          <w:color w:val="000000"/>
          <w:spacing w:val="-3"/>
        </w:rPr>
        <w:t xml:space="preserve"> </w:t>
      </w:r>
      <w:r w:rsidRPr="00595F98">
        <w:rPr>
          <w:rFonts w:ascii="Arial" w:hAnsi="Arial" w:cs="Arial"/>
          <w:noProof/>
          <w:color w:val="000000"/>
        </w:rPr>
        <w:t>tras</w:t>
      </w:r>
      <w:r w:rsidRPr="00595F98">
        <w:rPr>
          <w:rFonts w:ascii="Arial" w:hAnsi="Arial" w:cs="Arial"/>
          <w:noProof/>
          <w:color w:val="000000"/>
          <w:spacing w:val="-3"/>
        </w:rPr>
        <w:t xml:space="preserve"> </w:t>
      </w:r>
      <w:r w:rsidRPr="00595F98">
        <w:rPr>
          <w:rFonts w:ascii="Arial" w:hAnsi="Arial" w:cs="Arial"/>
          <w:noProof/>
          <w:color w:val="000000"/>
        </w:rPr>
        <w:t>la actuación de los deslastres por frecuencia.</w:t>
      </w:r>
      <w:r w:rsidRPr="00595F98">
        <w:rPr>
          <w:rFonts w:ascii="Arial" w:hAnsi="Arial" w:cs="Arial"/>
          <w:noProof/>
        </w:rPr>
        <w:t xml:space="preserve"> </w:t>
      </w:r>
    </w:p>
    <w:p w14:paraId="40B251D3" w14:textId="77777777" w:rsidR="00117587" w:rsidRPr="00595F98" w:rsidRDefault="00D3248B" w:rsidP="001A1998">
      <w:pPr>
        <w:spacing w:before="80" w:line="240" w:lineRule="exact"/>
        <w:ind w:right="68"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Se dispone de las reservas de regulación establecidas en este Procedimiento.</w:t>
      </w:r>
      <w:r w:rsidRPr="00595F98">
        <w:rPr>
          <w:rFonts w:ascii="Arial" w:hAnsi="Arial" w:cs="Arial"/>
          <w:noProof/>
        </w:rPr>
        <w:t xml:space="preserve"> </w:t>
      </w:r>
    </w:p>
    <w:p w14:paraId="35D24D56"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3B109097"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437B173A"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2921CD30"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1D35115B"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2ACA2C9F"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13F39D72" w14:textId="77777777" w:rsidR="00193C91" w:rsidRPr="00595F98" w:rsidRDefault="00193C91" w:rsidP="00595F98">
      <w:pPr>
        <w:spacing w:line="360" w:lineRule="auto"/>
        <w:ind w:right="68" w:firstLine="340"/>
        <w:jc w:val="center"/>
        <w:rPr>
          <w:rFonts w:ascii="Arial" w:hAnsi="Arial" w:cs="Arial"/>
          <w:noProof/>
          <w:color w:val="000000"/>
          <w:spacing w:val="-22"/>
        </w:rPr>
      </w:pPr>
    </w:p>
    <w:p w14:paraId="0A0DBBED" w14:textId="57DCF00E" w:rsidR="00193C91" w:rsidRPr="00595F98" w:rsidRDefault="00193C91" w:rsidP="00595F98">
      <w:pPr>
        <w:spacing w:line="360" w:lineRule="auto"/>
        <w:ind w:right="68" w:firstLine="340"/>
        <w:jc w:val="center"/>
        <w:rPr>
          <w:rFonts w:ascii="Arial" w:hAnsi="Arial" w:cs="Arial"/>
          <w:noProof/>
          <w:color w:val="000000"/>
          <w:spacing w:val="-22"/>
        </w:rPr>
      </w:pPr>
    </w:p>
    <w:p w14:paraId="51F22D44" w14:textId="52BF5DEC" w:rsidR="00F568E2" w:rsidRPr="00595F98" w:rsidRDefault="00F568E2" w:rsidP="00595F98">
      <w:pPr>
        <w:spacing w:line="360" w:lineRule="auto"/>
        <w:ind w:right="68" w:firstLine="340"/>
        <w:jc w:val="center"/>
        <w:rPr>
          <w:rFonts w:ascii="Arial" w:hAnsi="Arial" w:cs="Arial"/>
          <w:noProof/>
          <w:color w:val="000000"/>
          <w:spacing w:val="-22"/>
        </w:rPr>
      </w:pPr>
    </w:p>
    <w:p w14:paraId="128306DF" w14:textId="47AB4E36" w:rsidR="00F568E2" w:rsidRPr="00595F98" w:rsidRDefault="00F568E2" w:rsidP="00595F98">
      <w:pPr>
        <w:spacing w:line="360" w:lineRule="auto"/>
        <w:ind w:right="68" w:firstLine="340"/>
        <w:jc w:val="center"/>
        <w:rPr>
          <w:rFonts w:ascii="Arial" w:hAnsi="Arial" w:cs="Arial"/>
          <w:noProof/>
          <w:color w:val="000000"/>
          <w:spacing w:val="-22"/>
        </w:rPr>
      </w:pPr>
    </w:p>
    <w:p w14:paraId="13F9D888" w14:textId="7BC5BB94" w:rsidR="00BA4DA7" w:rsidRPr="00595F98" w:rsidRDefault="00D3248B" w:rsidP="00595F98">
      <w:pPr>
        <w:spacing w:line="360" w:lineRule="auto"/>
        <w:ind w:right="68" w:firstLine="340"/>
        <w:jc w:val="center"/>
        <w:rPr>
          <w:rFonts w:ascii="Arial" w:hAnsi="Arial" w:cs="Arial"/>
          <w:noProof/>
        </w:rPr>
      </w:pPr>
      <w:r w:rsidRPr="00595F98">
        <w:rPr>
          <w:rFonts w:ascii="Arial" w:hAnsi="Arial" w:cs="Arial"/>
          <w:noProof/>
          <w:lang w:eastAsia="es-ES"/>
        </w:rPr>
        <w:drawing>
          <wp:anchor distT="0" distB="0" distL="114300" distR="114300" simplePos="0" relativeHeight="251658240" behindDoc="0" locked="0" layoutInCell="1" allowOverlap="1" wp14:anchorId="2BD2FF6F" wp14:editId="589E101A">
            <wp:simplePos x="0" y="0"/>
            <wp:positionH relativeFrom="page">
              <wp:posOffset>539750</wp:posOffset>
            </wp:positionH>
            <wp:positionV relativeFrom="page">
              <wp:posOffset>12124690</wp:posOffset>
            </wp:positionV>
            <wp:extent cx="6502400" cy="1188720"/>
            <wp:effectExtent l="0" t="0" r="0" b="0"/>
            <wp:wrapTopAndBottom/>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6502400" cy="1188720"/>
                    </a:xfrm>
                    <a:prstGeom prst="rect">
                      <a:avLst/>
                    </a:prstGeom>
                    <a:noFill/>
                  </pic:spPr>
                </pic:pic>
              </a:graphicData>
            </a:graphic>
          </wp:anchor>
        </w:drawing>
      </w:r>
      <w:r w:rsidRPr="00595F98">
        <w:rPr>
          <w:rFonts w:ascii="Arial" w:hAnsi="Arial" w:cs="Arial"/>
          <w:noProof/>
          <w:color w:val="000000"/>
          <w:spacing w:val="-22"/>
        </w:rPr>
        <w:t>T</w:t>
      </w:r>
      <w:r w:rsidRPr="00595F98">
        <w:rPr>
          <w:rFonts w:ascii="Arial" w:hAnsi="Arial" w:cs="Arial"/>
          <w:noProof/>
          <w:color w:val="000000"/>
        </w:rPr>
        <w:t>abla resumen de los criterios de seguridad</w:t>
      </w:r>
    </w:p>
    <w:p w14:paraId="72F49AD1" w14:textId="77777777" w:rsidR="00117587" w:rsidRPr="00595F98" w:rsidRDefault="00BA4DA7" w:rsidP="00595F98">
      <w:pPr>
        <w:spacing w:line="360" w:lineRule="auto"/>
        <w:ind w:right="68" w:firstLine="340"/>
        <w:jc w:val="center"/>
        <w:rPr>
          <w:rFonts w:ascii="Arial" w:hAnsi="Arial" w:cs="Arial"/>
          <w:noProof/>
        </w:rPr>
      </w:pPr>
      <w:r w:rsidRPr="00595F98">
        <w:rPr>
          <w:rFonts w:ascii="Arial" w:hAnsi="Arial" w:cs="Arial"/>
          <w:noProof/>
        </w:rPr>
        <w:lastRenderedPageBreak/>
        <w:drawing>
          <wp:inline distT="0" distB="0" distL="0" distR="0" wp14:anchorId="42DC99ED" wp14:editId="74F32FC3">
            <wp:extent cx="6163312" cy="22752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20">
                      <a:extLst>
                        <a:ext uri="{28A0092B-C50C-407E-A947-70E740481C1C}">
                          <a14:useLocalDpi xmlns:a14="http://schemas.microsoft.com/office/drawing/2010/main" val="0"/>
                        </a:ext>
                      </a:extLst>
                    </a:blip>
                    <a:stretch>
                      <a:fillRect/>
                    </a:stretch>
                  </pic:blipFill>
                  <pic:spPr>
                    <a:xfrm>
                      <a:off x="0" y="0"/>
                      <a:ext cx="6163312" cy="2275205"/>
                    </a:xfrm>
                    <a:prstGeom prst="rect">
                      <a:avLst/>
                    </a:prstGeom>
                  </pic:spPr>
                </pic:pic>
              </a:graphicData>
            </a:graphic>
          </wp:inline>
        </w:drawing>
      </w:r>
    </w:p>
    <w:p w14:paraId="2CE433B8" w14:textId="77777777" w:rsidR="00117587" w:rsidRPr="00595F98" w:rsidRDefault="00D3248B" w:rsidP="00595F98">
      <w:pPr>
        <w:ind w:right="68" w:firstLine="340"/>
        <w:jc w:val="both"/>
        <w:rPr>
          <w:rFonts w:ascii="Arial" w:hAnsi="Arial" w:cs="Arial"/>
          <w:i/>
          <w:noProof/>
        </w:rPr>
      </w:pPr>
      <w:r w:rsidRPr="00595F98">
        <w:rPr>
          <w:rFonts w:ascii="Arial" w:hAnsi="Arial" w:cs="Arial"/>
          <w:i/>
          <w:noProof/>
          <w:color w:val="000000"/>
        </w:rPr>
        <w:t>(1)</w:t>
      </w:r>
      <w:r w:rsidRPr="00595F98">
        <w:rPr>
          <w:rFonts w:ascii="Arial" w:hAnsi="Arial" w:cs="Arial"/>
          <w:i/>
          <w:noProof/>
          <w:color w:val="000000"/>
          <w:spacing w:val="34"/>
        </w:rPr>
        <w:t xml:space="preserve"> </w:t>
      </w:r>
      <w:r w:rsidRPr="00595F98">
        <w:rPr>
          <w:rFonts w:ascii="Arial" w:hAnsi="Arial" w:cs="Arial"/>
          <w:i/>
          <w:noProof/>
          <w:color w:val="000000"/>
        </w:rPr>
        <w:t>En</w:t>
      </w:r>
      <w:r w:rsidRPr="00595F98">
        <w:rPr>
          <w:rFonts w:ascii="Arial" w:hAnsi="Arial" w:cs="Arial"/>
          <w:i/>
          <w:noProof/>
          <w:color w:val="000000"/>
          <w:spacing w:val="-4"/>
        </w:rPr>
        <w:t xml:space="preserve"> </w:t>
      </w:r>
      <w:r w:rsidRPr="00595F98">
        <w:rPr>
          <w:rFonts w:ascii="Arial" w:hAnsi="Arial" w:cs="Arial"/>
          <w:i/>
          <w:noProof/>
          <w:color w:val="000000"/>
        </w:rPr>
        <w:t>los</w:t>
      </w:r>
      <w:r w:rsidRPr="00595F98">
        <w:rPr>
          <w:rFonts w:ascii="Arial" w:hAnsi="Arial" w:cs="Arial"/>
          <w:i/>
          <w:noProof/>
          <w:color w:val="000000"/>
          <w:spacing w:val="-4"/>
        </w:rPr>
        <w:t xml:space="preserve"> </w:t>
      </w:r>
      <w:r w:rsidRPr="00595F98">
        <w:rPr>
          <w:rFonts w:ascii="Arial" w:hAnsi="Arial" w:cs="Arial"/>
          <w:i/>
          <w:noProof/>
          <w:color w:val="000000"/>
        </w:rPr>
        <w:t>cables</w:t>
      </w:r>
      <w:r w:rsidRPr="00595F98">
        <w:rPr>
          <w:rFonts w:ascii="Arial" w:hAnsi="Arial" w:cs="Arial"/>
          <w:i/>
          <w:noProof/>
          <w:color w:val="000000"/>
          <w:spacing w:val="-4"/>
        </w:rPr>
        <w:t xml:space="preserve"> </w:t>
      </w:r>
      <w:r w:rsidRPr="00595F98">
        <w:rPr>
          <w:rFonts w:ascii="Arial" w:hAnsi="Arial" w:cs="Arial"/>
          <w:i/>
          <w:noProof/>
          <w:color w:val="000000"/>
        </w:rPr>
        <w:t>submarinos</w:t>
      </w:r>
      <w:r w:rsidRPr="00595F98">
        <w:rPr>
          <w:rFonts w:ascii="Arial" w:hAnsi="Arial" w:cs="Arial"/>
          <w:i/>
          <w:noProof/>
          <w:color w:val="000000"/>
          <w:spacing w:val="-4"/>
        </w:rPr>
        <w:t xml:space="preserve"> </w:t>
      </w:r>
      <w:r w:rsidRPr="00595F98">
        <w:rPr>
          <w:rFonts w:ascii="Arial" w:hAnsi="Arial" w:cs="Arial"/>
          <w:i/>
          <w:noProof/>
          <w:color w:val="000000"/>
        </w:rPr>
        <w:t>o</w:t>
      </w:r>
      <w:r w:rsidRPr="00595F98">
        <w:rPr>
          <w:rFonts w:ascii="Arial" w:hAnsi="Arial" w:cs="Arial"/>
          <w:i/>
          <w:noProof/>
          <w:color w:val="000000"/>
          <w:spacing w:val="-4"/>
        </w:rPr>
        <w:t xml:space="preserve"> </w:t>
      </w:r>
      <w:r w:rsidRPr="00595F98">
        <w:rPr>
          <w:rFonts w:ascii="Arial" w:hAnsi="Arial" w:cs="Arial"/>
          <w:i/>
          <w:noProof/>
          <w:color w:val="000000"/>
        </w:rPr>
        <w:t>subterráneos</w:t>
      </w:r>
      <w:r w:rsidRPr="00595F98">
        <w:rPr>
          <w:rFonts w:ascii="Arial" w:hAnsi="Arial" w:cs="Arial"/>
          <w:i/>
          <w:noProof/>
          <w:color w:val="000000"/>
          <w:spacing w:val="-4"/>
        </w:rPr>
        <w:t xml:space="preserve"> </w:t>
      </w:r>
      <w:r w:rsidRPr="00595F98">
        <w:rPr>
          <w:rFonts w:ascii="Arial" w:hAnsi="Arial" w:cs="Arial"/>
          <w:i/>
          <w:noProof/>
          <w:color w:val="000000"/>
        </w:rPr>
        <w:t>las</w:t>
      </w:r>
      <w:r w:rsidRPr="00595F98">
        <w:rPr>
          <w:rFonts w:ascii="Arial" w:hAnsi="Arial" w:cs="Arial"/>
          <w:i/>
          <w:noProof/>
          <w:color w:val="000000"/>
          <w:spacing w:val="-4"/>
        </w:rPr>
        <w:t xml:space="preserve"> </w:t>
      </w:r>
      <w:r w:rsidRPr="00595F98">
        <w:rPr>
          <w:rFonts w:ascii="Arial" w:hAnsi="Arial" w:cs="Arial"/>
          <w:i/>
          <w:noProof/>
          <w:color w:val="000000"/>
        </w:rPr>
        <w:t>sobrecargas</w:t>
      </w:r>
      <w:r w:rsidRPr="00595F98">
        <w:rPr>
          <w:rFonts w:ascii="Arial" w:hAnsi="Arial" w:cs="Arial"/>
          <w:i/>
          <w:noProof/>
          <w:color w:val="000000"/>
          <w:spacing w:val="-4"/>
        </w:rPr>
        <w:t xml:space="preserve"> </w:t>
      </w:r>
      <w:r w:rsidRPr="00595F98">
        <w:rPr>
          <w:rFonts w:ascii="Arial" w:hAnsi="Arial" w:cs="Arial"/>
          <w:i/>
          <w:noProof/>
          <w:color w:val="000000"/>
        </w:rPr>
        <w:t>y</w:t>
      </w:r>
      <w:r w:rsidRPr="00595F98">
        <w:rPr>
          <w:rFonts w:ascii="Arial" w:hAnsi="Arial" w:cs="Arial"/>
          <w:i/>
          <w:noProof/>
          <w:color w:val="000000"/>
          <w:spacing w:val="-4"/>
        </w:rPr>
        <w:t xml:space="preserve"> </w:t>
      </w:r>
      <w:r w:rsidRPr="00595F98">
        <w:rPr>
          <w:rFonts w:ascii="Arial" w:hAnsi="Arial" w:cs="Arial"/>
          <w:i/>
          <w:noProof/>
          <w:color w:val="000000"/>
        </w:rPr>
        <w:t>tensiones</w:t>
      </w:r>
      <w:r w:rsidRPr="00595F98">
        <w:rPr>
          <w:rFonts w:ascii="Arial" w:hAnsi="Arial" w:cs="Arial"/>
          <w:i/>
          <w:noProof/>
          <w:color w:val="000000"/>
          <w:spacing w:val="-4"/>
        </w:rPr>
        <w:t xml:space="preserve"> </w:t>
      </w:r>
      <w:r w:rsidRPr="00595F98">
        <w:rPr>
          <w:rFonts w:ascii="Arial" w:hAnsi="Arial" w:cs="Arial"/>
          <w:i/>
          <w:noProof/>
          <w:color w:val="000000"/>
        </w:rPr>
        <w:t>admisibles</w:t>
      </w:r>
      <w:r w:rsidRPr="00595F98">
        <w:rPr>
          <w:rFonts w:ascii="Arial" w:hAnsi="Arial" w:cs="Arial"/>
          <w:i/>
          <w:noProof/>
          <w:color w:val="000000"/>
          <w:spacing w:val="-4"/>
        </w:rPr>
        <w:t xml:space="preserve"> </w:t>
      </w:r>
      <w:r w:rsidRPr="00595F98">
        <w:rPr>
          <w:rFonts w:ascii="Arial" w:hAnsi="Arial" w:cs="Arial"/>
          <w:i/>
          <w:noProof/>
          <w:color w:val="000000"/>
        </w:rPr>
        <w:t>vendrán</w:t>
      </w:r>
      <w:r w:rsidRPr="00595F98">
        <w:rPr>
          <w:rFonts w:ascii="Arial" w:hAnsi="Arial" w:cs="Arial"/>
          <w:i/>
          <w:noProof/>
          <w:color w:val="000000"/>
          <w:spacing w:val="-4"/>
        </w:rPr>
        <w:t xml:space="preserve"> </w:t>
      </w:r>
      <w:r w:rsidRPr="00595F98">
        <w:rPr>
          <w:rFonts w:ascii="Arial" w:hAnsi="Arial" w:cs="Arial"/>
          <w:i/>
          <w:noProof/>
          <w:color w:val="000000"/>
        </w:rPr>
        <w:t>impuestas</w:t>
      </w:r>
      <w:r w:rsidRPr="00595F98">
        <w:rPr>
          <w:rFonts w:ascii="Arial" w:hAnsi="Arial" w:cs="Arial"/>
          <w:i/>
          <w:noProof/>
          <w:color w:val="000000"/>
          <w:spacing w:val="-4"/>
        </w:rPr>
        <w:t xml:space="preserve"> </w:t>
      </w:r>
      <w:r w:rsidRPr="00595F98">
        <w:rPr>
          <w:rFonts w:ascii="Arial" w:hAnsi="Arial" w:cs="Arial"/>
          <w:i/>
          <w:noProof/>
          <w:color w:val="000000"/>
        </w:rPr>
        <w:t>por las especificaciones aplicables a los equipos en cada caso concreto.</w:t>
      </w:r>
      <w:r w:rsidRPr="00595F98">
        <w:rPr>
          <w:rFonts w:ascii="Arial" w:hAnsi="Arial" w:cs="Arial"/>
          <w:i/>
          <w:noProof/>
        </w:rPr>
        <w:t xml:space="preserve"> </w:t>
      </w:r>
    </w:p>
    <w:p w14:paraId="49A0F3FB" w14:textId="77777777" w:rsidR="008451A3" w:rsidRPr="00595F98" w:rsidRDefault="00D3248B" w:rsidP="00595F98">
      <w:pPr>
        <w:ind w:right="68" w:firstLine="340"/>
        <w:jc w:val="both"/>
        <w:rPr>
          <w:rFonts w:ascii="Arial" w:hAnsi="Arial" w:cs="Arial"/>
          <w:i/>
          <w:noProof/>
        </w:rPr>
      </w:pPr>
      <w:r w:rsidRPr="00595F98">
        <w:rPr>
          <w:rFonts w:ascii="Arial" w:hAnsi="Arial" w:cs="Arial"/>
          <w:i/>
          <w:noProof/>
          <w:color w:val="000000"/>
        </w:rPr>
        <w:t>(2)</w:t>
      </w:r>
      <w:r w:rsidRPr="00595F98">
        <w:rPr>
          <w:rFonts w:ascii="Arial" w:hAnsi="Arial" w:cs="Arial"/>
          <w:i/>
          <w:noProof/>
          <w:color w:val="000000"/>
          <w:spacing w:val="34"/>
        </w:rPr>
        <w:t xml:space="preserve"> </w:t>
      </w:r>
      <w:r w:rsidRPr="00595F98">
        <w:rPr>
          <w:rFonts w:ascii="Arial" w:hAnsi="Arial" w:cs="Arial"/>
          <w:i/>
          <w:noProof/>
          <w:color w:val="000000"/>
        </w:rPr>
        <w:t>Los</w:t>
      </w:r>
      <w:r w:rsidRPr="00595F98">
        <w:rPr>
          <w:rFonts w:ascii="Arial" w:hAnsi="Arial" w:cs="Arial"/>
          <w:i/>
          <w:noProof/>
          <w:color w:val="000000"/>
          <w:spacing w:val="-4"/>
        </w:rPr>
        <w:t xml:space="preserve"> </w:t>
      </w:r>
      <w:r w:rsidRPr="00595F98">
        <w:rPr>
          <w:rFonts w:ascii="Arial" w:hAnsi="Arial" w:cs="Arial"/>
          <w:i/>
          <w:noProof/>
          <w:color w:val="000000"/>
        </w:rPr>
        <w:t>valores</w:t>
      </w:r>
      <w:r w:rsidRPr="00595F98">
        <w:rPr>
          <w:rFonts w:ascii="Arial" w:hAnsi="Arial" w:cs="Arial"/>
          <w:i/>
          <w:noProof/>
          <w:color w:val="000000"/>
          <w:spacing w:val="-4"/>
        </w:rPr>
        <w:t xml:space="preserve"> </w:t>
      </w:r>
      <w:r w:rsidRPr="00595F98">
        <w:rPr>
          <w:rFonts w:ascii="Arial" w:hAnsi="Arial" w:cs="Arial"/>
          <w:i/>
          <w:noProof/>
          <w:color w:val="000000"/>
        </w:rPr>
        <w:t>de</w:t>
      </w:r>
      <w:r w:rsidRPr="00595F98">
        <w:rPr>
          <w:rFonts w:ascii="Arial" w:hAnsi="Arial" w:cs="Arial"/>
          <w:i/>
          <w:noProof/>
          <w:color w:val="000000"/>
          <w:spacing w:val="-4"/>
        </w:rPr>
        <w:t xml:space="preserve"> </w:t>
      </w:r>
      <w:r w:rsidRPr="00595F98">
        <w:rPr>
          <w:rFonts w:ascii="Arial" w:hAnsi="Arial" w:cs="Arial"/>
          <w:i/>
          <w:noProof/>
          <w:color w:val="000000"/>
        </w:rPr>
        <w:t>sobrecargas</w:t>
      </w:r>
      <w:r w:rsidRPr="00595F98">
        <w:rPr>
          <w:rFonts w:ascii="Arial" w:hAnsi="Arial" w:cs="Arial"/>
          <w:i/>
          <w:noProof/>
          <w:color w:val="000000"/>
          <w:spacing w:val="-4"/>
        </w:rPr>
        <w:t xml:space="preserve"> </w:t>
      </w:r>
      <w:r w:rsidRPr="00595F98">
        <w:rPr>
          <w:rFonts w:ascii="Arial" w:hAnsi="Arial" w:cs="Arial"/>
          <w:i/>
          <w:noProof/>
          <w:color w:val="000000"/>
        </w:rPr>
        <w:t>admisibles</w:t>
      </w:r>
      <w:r w:rsidRPr="00595F98">
        <w:rPr>
          <w:rFonts w:ascii="Arial" w:hAnsi="Arial" w:cs="Arial"/>
          <w:i/>
          <w:noProof/>
          <w:color w:val="000000"/>
          <w:spacing w:val="-4"/>
        </w:rPr>
        <w:t xml:space="preserve"> </w:t>
      </w:r>
      <w:r w:rsidRPr="00595F98">
        <w:rPr>
          <w:rFonts w:ascii="Arial" w:hAnsi="Arial" w:cs="Arial"/>
          <w:i/>
          <w:noProof/>
          <w:color w:val="000000"/>
        </w:rPr>
        <w:t>serán</w:t>
      </w:r>
      <w:r w:rsidRPr="00595F98">
        <w:rPr>
          <w:rFonts w:ascii="Arial" w:hAnsi="Arial" w:cs="Arial"/>
          <w:i/>
          <w:noProof/>
          <w:color w:val="000000"/>
          <w:spacing w:val="-4"/>
        </w:rPr>
        <w:t xml:space="preserve"> </w:t>
      </w:r>
      <w:r w:rsidRPr="00595F98">
        <w:rPr>
          <w:rFonts w:ascii="Arial" w:hAnsi="Arial" w:cs="Arial"/>
          <w:i/>
          <w:noProof/>
          <w:color w:val="000000"/>
        </w:rPr>
        <w:t>inferiores</w:t>
      </w:r>
      <w:r w:rsidRPr="00595F98">
        <w:rPr>
          <w:rFonts w:ascii="Arial" w:hAnsi="Arial" w:cs="Arial"/>
          <w:i/>
          <w:noProof/>
          <w:color w:val="000000"/>
          <w:spacing w:val="-4"/>
        </w:rPr>
        <w:t xml:space="preserve"> </w:t>
      </w:r>
      <w:r w:rsidRPr="00595F98">
        <w:rPr>
          <w:rFonts w:ascii="Arial" w:hAnsi="Arial" w:cs="Arial"/>
          <w:i/>
          <w:noProof/>
          <w:color w:val="000000"/>
        </w:rPr>
        <w:t>a</w:t>
      </w:r>
      <w:r w:rsidRPr="00595F98">
        <w:rPr>
          <w:rFonts w:ascii="Arial" w:hAnsi="Arial" w:cs="Arial"/>
          <w:i/>
          <w:noProof/>
          <w:color w:val="000000"/>
          <w:spacing w:val="-4"/>
        </w:rPr>
        <w:t xml:space="preserve"> </w:t>
      </w:r>
      <w:r w:rsidRPr="00595F98">
        <w:rPr>
          <w:rFonts w:ascii="Arial" w:hAnsi="Arial" w:cs="Arial"/>
          <w:i/>
          <w:noProof/>
          <w:color w:val="000000"/>
        </w:rPr>
        <w:t>los</w:t>
      </w:r>
      <w:r w:rsidRPr="00595F98">
        <w:rPr>
          <w:rFonts w:ascii="Arial" w:hAnsi="Arial" w:cs="Arial"/>
          <w:i/>
          <w:noProof/>
          <w:color w:val="000000"/>
          <w:spacing w:val="-4"/>
        </w:rPr>
        <w:t xml:space="preserve"> </w:t>
      </w:r>
      <w:r w:rsidRPr="00595F98">
        <w:rPr>
          <w:rFonts w:ascii="Arial" w:hAnsi="Arial" w:cs="Arial"/>
          <w:i/>
          <w:noProof/>
          <w:color w:val="000000"/>
        </w:rPr>
        <w:t>indicados</w:t>
      </w:r>
      <w:r w:rsidRPr="00595F98">
        <w:rPr>
          <w:rFonts w:ascii="Arial" w:hAnsi="Arial" w:cs="Arial"/>
          <w:i/>
          <w:noProof/>
          <w:color w:val="000000"/>
          <w:spacing w:val="-4"/>
        </w:rPr>
        <w:t xml:space="preserve"> </w:t>
      </w:r>
      <w:r w:rsidRPr="00595F98">
        <w:rPr>
          <w:rFonts w:ascii="Arial" w:hAnsi="Arial" w:cs="Arial"/>
          <w:i/>
          <w:noProof/>
          <w:color w:val="000000"/>
        </w:rPr>
        <w:t>en</w:t>
      </w:r>
      <w:r w:rsidRPr="00595F98">
        <w:rPr>
          <w:rFonts w:ascii="Arial" w:hAnsi="Arial" w:cs="Arial"/>
          <w:i/>
          <w:noProof/>
          <w:color w:val="000000"/>
          <w:spacing w:val="-4"/>
        </w:rPr>
        <w:t xml:space="preserve"> </w:t>
      </w:r>
      <w:r w:rsidRPr="00595F98">
        <w:rPr>
          <w:rFonts w:ascii="Arial" w:hAnsi="Arial" w:cs="Arial"/>
          <w:i/>
          <w:noProof/>
          <w:color w:val="000000"/>
        </w:rPr>
        <w:t>aquellos</w:t>
      </w:r>
      <w:r w:rsidRPr="00595F98">
        <w:rPr>
          <w:rFonts w:ascii="Arial" w:hAnsi="Arial" w:cs="Arial"/>
          <w:i/>
          <w:noProof/>
          <w:color w:val="000000"/>
          <w:spacing w:val="-4"/>
        </w:rPr>
        <w:t xml:space="preserve"> </w:t>
      </w:r>
      <w:r w:rsidRPr="00595F98">
        <w:rPr>
          <w:rFonts w:ascii="Arial" w:hAnsi="Arial" w:cs="Arial"/>
          <w:i/>
          <w:noProof/>
          <w:color w:val="000000"/>
        </w:rPr>
        <w:t>transformadores</w:t>
      </w:r>
      <w:r w:rsidRPr="00595F98">
        <w:rPr>
          <w:rFonts w:ascii="Arial" w:hAnsi="Arial" w:cs="Arial"/>
          <w:i/>
          <w:noProof/>
          <w:color w:val="000000"/>
          <w:spacing w:val="-4"/>
        </w:rPr>
        <w:t xml:space="preserve"> </w:t>
      </w:r>
      <w:r w:rsidRPr="00595F98">
        <w:rPr>
          <w:rFonts w:ascii="Arial" w:hAnsi="Arial" w:cs="Arial"/>
          <w:i/>
          <w:noProof/>
          <w:color w:val="000000"/>
        </w:rPr>
        <w:t>para los</w:t>
      </w:r>
      <w:r w:rsidRPr="00595F98">
        <w:rPr>
          <w:rFonts w:ascii="Arial" w:hAnsi="Arial" w:cs="Arial"/>
          <w:i/>
          <w:noProof/>
          <w:color w:val="000000"/>
          <w:spacing w:val="-4"/>
        </w:rPr>
        <w:t xml:space="preserve"> </w:t>
      </w:r>
      <w:r w:rsidRPr="00595F98">
        <w:rPr>
          <w:rFonts w:ascii="Arial" w:hAnsi="Arial" w:cs="Arial"/>
          <w:i/>
          <w:noProof/>
          <w:color w:val="000000"/>
        </w:rPr>
        <w:t>que</w:t>
      </w:r>
      <w:r w:rsidRPr="00595F98">
        <w:rPr>
          <w:rFonts w:ascii="Arial" w:hAnsi="Arial" w:cs="Arial"/>
          <w:i/>
          <w:noProof/>
          <w:color w:val="000000"/>
          <w:spacing w:val="-3"/>
        </w:rPr>
        <w:t xml:space="preserve"> </w:t>
      </w:r>
      <w:r w:rsidRPr="00595F98">
        <w:rPr>
          <w:rFonts w:ascii="Arial" w:hAnsi="Arial" w:cs="Arial"/>
          <w:i/>
          <w:noProof/>
          <w:color w:val="000000"/>
        </w:rPr>
        <w:t>se</w:t>
      </w:r>
      <w:r w:rsidRPr="00595F98">
        <w:rPr>
          <w:rFonts w:ascii="Arial" w:hAnsi="Arial" w:cs="Arial"/>
          <w:i/>
          <w:noProof/>
          <w:color w:val="000000"/>
          <w:spacing w:val="-4"/>
        </w:rPr>
        <w:t xml:space="preserve"> </w:t>
      </w:r>
      <w:r w:rsidRPr="00595F98">
        <w:rPr>
          <w:rFonts w:ascii="Arial" w:hAnsi="Arial" w:cs="Arial"/>
          <w:i/>
          <w:noProof/>
          <w:color w:val="000000"/>
        </w:rPr>
        <w:t>declare</w:t>
      </w:r>
      <w:r w:rsidRPr="00595F98">
        <w:rPr>
          <w:rFonts w:ascii="Arial" w:hAnsi="Arial" w:cs="Arial"/>
          <w:i/>
          <w:noProof/>
          <w:color w:val="000000"/>
          <w:spacing w:val="-3"/>
        </w:rPr>
        <w:t xml:space="preserve"> </w:t>
      </w:r>
      <w:r w:rsidRPr="00595F98">
        <w:rPr>
          <w:rFonts w:ascii="Arial" w:hAnsi="Arial" w:cs="Arial"/>
          <w:i/>
          <w:noProof/>
          <w:color w:val="000000"/>
        </w:rPr>
        <w:t>una</w:t>
      </w:r>
      <w:r w:rsidRPr="00595F98">
        <w:rPr>
          <w:rFonts w:ascii="Arial" w:hAnsi="Arial" w:cs="Arial"/>
          <w:i/>
          <w:noProof/>
          <w:color w:val="000000"/>
          <w:spacing w:val="-3"/>
        </w:rPr>
        <w:t xml:space="preserve"> </w:t>
      </w:r>
      <w:r w:rsidRPr="00595F98">
        <w:rPr>
          <w:rFonts w:ascii="Arial" w:hAnsi="Arial" w:cs="Arial"/>
          <w:i/>
          <w:noProof/>
          <w:color w:val="000000"/>
        </w:rPr>
        <w:t>limitación</w:t>
      </w:r>
      <w:r w:rsidRPr="00595F98">
        <w:rPr>
          <w:rFonts w:ascii="Arial" w:hAnsi="Arial" w:cs="Arial"/>
          <w:i/>
          <w:noProof/>
          <w:color w:val="000000"/>
          <w:spacing w:val="-3"/>
        </w:rPr>
        <w:t xml:space="preserve"> </w:t>
      </w:r>
      <w:r w:rsidRPr="00595F98">
        <w:rPr>
          <w:rFonts w:ascii="Arial" w:hAnsi="Arial" w:cs="Arial"/>
          <w:i/>
          <w:noProof/>
          <w:color w:val="000000"/>
        </w:rPr>
        <w:t>específica</w:t>
      </w:r>
      <w:r w:rsidRPr="00595F98">
        <w:rPr>
          <w:rFonts w:ascii="Arial" w:hAnsi="Arial" w:cs="Arial"/>
          <w:i/>
          <w:noProof/>
          <w:color w:val="000000"/>
          <w:spacing w:val="-3"/>
        </w:rPr>
        <w:t xml:space="preserve"> </w:t>
      </w:r>
      <w:r w:rsidRPr="00595F98">
        <w:rPr>
          <w:rFonts w:ascii="Arial" w:hAnsi="Arial" w:cs="Arial"/>
          <w:i/>
          <w:noProof/>
          <w:color w:val="000000"/>
        </w:rPr>
        <w:t>en</w:t>
      </w:r>
      <w:r w:rsidRPr="00595F98">
        <w:rPr>
          <w:rFonts w:ascii="Arial" w:hAnsi="Arial" w:cs="Arial"/>
          <w:i/>
          <w:noProof/>
          <w:color w:val="000000"/>
          <w:spacing w:val="-3"/>
        </w:rPr>
        <w:t xml:space="preserve"> </w:t>
      </w:r>
      <w:r w:rsidRPr="00595F98">
        <w:rPr>
          <w:rFonts w:ascii="Arial" w:hAnsi="Arial" w:cs="Arial"/>
          <w:i/>
          <w:noProof/>
          <w:color w:val="000000"/>
        </w:rPr>
        <w:t>virtud</w:t>
      </w:r>
      <w:r w:rsidRPr="00595F98">
        <w:rPr>
          <w:rFonts w:ascii="Arial" w:hAnsi="Arial" w:cs="Arial"/>
          <w:i/>
          <w:noProof/>
          <w:color w:val="000000"/>
          <w:spacing w:val="-4"/>
        </w:rPr>
        <w:t xml:space="preserve"> </w:t>
      </w:r>
      <w:r w:rsidRPr="00595F98">
        <w:rPr>
          <w:rFonts w:ascii="Arial" w:hAnsi="Arial" w:cs="Arial"/>
          <w:i/>
          <w:noProof/>
          <w:color w:val="000000"/>
        </w:rPr>
        <w:t>de</w:t>
      </w:r>
      <w:r w:rsidRPr="00595F98">
        <w:rPr>
          <w:rFonts w:ascii="Arial" w:hAnsi="Arial" w:cs="Arial"/>
          <w:i/>
          <w:noProof/>
          <w:color w:val="000000"/>
          <w:spacing w:val="-3"/>
        </w:rPr>
        <w:t xml:space="preserve"> </w:t>
      </w:r>
      <w:r w:rsidRPr="00595F98">
        <w:rPr>
          <w:rFonts w:ascii="Arial" w:hAnsi="Arial" w:cs="Arial"/>
          <w:i/>
          <w:noProof/>
          <w:color w:val="000000"/>
        </w:rPr>
        <w:t>las</w:t>
      </w:r>
      <w:r w:rsidRPr="00595F98">
        <w:rPr>
          <w:rFonts w:ascii="Arial" w:hAnsi="Arial" w:cs="Arial"/>
          <w:i/>
          <w:noProof/>
          <w:color w:val="000000"/>
          <w:spacing w:val="-3"/>
        </w:rPr>
        <w:t xml:space="preserve"> </w:t>
      </w:r>
      <w:r w:rsidRPr="00595F98">
        <w:rPr>
          <w:rFonts w:ascii="Arial" w:hAnsi="Arial" w:cs="Arial"/>
          <w:i/>
          <w:noProof/>
          <w:color w:val="000000"/>
        </w:rPr>
        <w:t>singularidades</w:t>
      </w:r>
      <w:r w:rsidRPr="00595F98">
        <w:rPr>
          <w:rFonts w:ascii="Arial" w:hAnsi="Arial" w:cs="Arial"/>
          <w:i/>
          <w:noProof/>
          <w:color w:val="000000"/>
          <w:spacing w:val="-3"/>
        </w:rPr>
        <w:t xml:space="preserve"> </w:t>
      </w:r>
      <w:r w:rsidRPr="00595F98">
        <w:rPr>
          <w:rFonts w:ascii="Arial" w:hAnsi="Arial" w:cs="Arial"/>
          <w:i/>
          <w:noProof/>
          <w:color w:val="000000"/>
        </w:rPr>
        <w:t>constructivas</w:t>
      </w:r>
      <w:r w:rsidRPr="00595F98">
        <w:rPr>
          <w:rFonts w:ascii="Arial" w:hAnsi="Arial" w:cs="Arial"/>
          <w:i/>
          <w:noProof/>
          <w:color w:val="000000"/>
          <w:spacing w:val="-3"/>
        </w:rPr>
        <w:t xml:space="preserve"> </w:t>
      </w:r>
      <w:r w:rsidRPr="00595F98">
        <w:rPr>
          <w:rFonts w:ascii="Arial" w:hAnsi="Arial" w:cs="Arial"/>
          <w:i/>
          <w:noProof/>
          <w:color w:val="000000"/>
        </w:rPr>
        <w:t>u</w:t>
      </w:r>
      <w:r w:rsidRPr="00595F98">
        <w:rPr>
          <w:rFonts w:ascii="Arial" w:hAnsi="Arial" w:cs="Arial"/>
          <w:i/>
          <w:noProof/>
          <w:color w:val="000000"/>
          <w:spacing w:val="-4"/>
        </w:rPr>
        <w:t xml:space="preserve"> </w:t>
      </w:r>
      <w:r w:rsidRPr="00595F98">
        <w:rPr>
          <w:rFonts w:ascii="Arial" w:hAnsi="Arial" w:cs="Arial"/>
          <w:i/>
          <w:noProof/>
          <w:color w:val="000000"/>
        </w:rPr>
        <w:t>operativas</w:t>
      </w:r>
      <w:r w:rsidRPr="00595F98">
        <w:rPr>
          <w:rFonts w:ascii="Arial" w:hAnsi="Arial" w:cs="Arial"/>
          <w:i/>
          <w:noProof/>
          <w:color w:val="000000"/>
          <w:spacing w:val="-4"/>
        </w:rPr>
        <w:t xml:space="preserve"> </w:t>
      </w:r>
      <w:r w:rsidRPr="00595F98">
        <w:rPr>
          <w:rFonts w:ascii="Arial" w:hAnsi="Arial" w:cs="Arial"/>
          <w:i/>
          <w:noProof/>
          <w:color w:val="000000"/>
        </w:rPr>
        <w:t>que</w:t>
      </w:r>
      <w:r w:rsidRPr="00595F98">
        <w:rPr>
          <w:rFonts w:ascii="Arial" w:hAnsi="Arial" w:cs="Arial"/>
          <w:i/>
          <w:noProof/>
          <w:color w:val="000000"/>
          <w:spacing w:val="-3"/>
        </w:rPr>
        <w:t xml:space="preserve"> </w:t>
      </w:r>
      <w:r w:rsidRPr="00595F98">
        <w:rPr>
          <w:rFonts w:ascii="Arial" w:hAnsi="Arial" w:cs="Arial"/>
          <w:i/>
          <w:noProof/>
          <w:color w:val="000000"/>
        </w:rPr>
        <w:t>existan en la máquina.</w:t>
      </w:r>
      <w:r w:rsidRPr="00595F98">
        <w:rPr>
          <w:rFonts w:ascii="Arial" w:hAnsi="Arial" w:cs="Arial"/>
          <w:i/>
          <w:noProof/>
        </w:rPr>
        <w:t xml:space="preserve"> </w:t>
      </w:r>
    </w:p>
    <w:p w14:paraId="3EBCD1BB" w14:textId="77777777" w:rsidR="00F756A1" w:rsidRPr="00595F98" w:rsidRDefault="00F756A1" w:rsidP="00595F98">
      <w:pPr>
        <w:ind w:right="67" w:firstLine="340"/>
        <w:jc w:val="both"/>
        <w:rPr>
          <w:rFonts w:ascii="Arial" w:hAnsi="Arial" w:cs="Arial"/>
          <w:noProof/>
        </w:rPr>
      </w:pPr>
    </w:p>
    <w:p w14:paraId="6CC6BBD6" w14:textId="77777777" w:rsidR="00117587" w:rsidRPr="00595F98" w:rsidRDefault="00425D08" w:rsidP="00595F98">
      <w:pPr>
        <w:spacing w:line="240" w:lineRule="exact"/>
        <w:ind w:right="67" w:firstLine="340"/>
        <w:jc w:val="both"/>
        <w:rPr>
          <w:rFonts w:ascii="Arial" w:hAnsi="Arial" w:cs="Arial"/>
          <w:noProof/>
        </w:rPr>
      </w:pPr>
      <w:hyperlink r:id="rId21" w:history="1">
        <w:r w:rsidR="00D3248B" w:rsidRPr="00595F98">
          <w:rPr>
            <w:rFonts w:ascii="Arial" w:hAnsi="Arial" w:cs="Arial"/>
            <w:noProof/>
            <w:color w:val="000000"/>
          </w:rPr>
          <w:t>5.3.2.5</w:t>
        </w:r>
      </w:hyperlink>
      <w:r w:rsidR="00D3248B" w:rsidRPr="00595F98">
        <w:rPr>
          <w:rFonts w:ascii="Arial" w:hAnsi="Arial" w:cs="Arial"/>
          <w:noProof/>
          <w:color w:val="000000"/>
          <w:spacing w:val="147"/>
        </w:rPr>
        <w:t xml:space="preserve"> </w:t>
      </w:r>
      <w:r w:rsidR="00D3248B" w:rsidRPr="00595F98">
        <w:rPr>
          <w:rFonts w:ascii="Arial" w:hAnsi="Arial" w:cs="Arial"/>
          <w:noProof/>
          <w:color w:val="000000"/>
        </w:rPr>
        <w:t>Otras</w:t>
      </w:r>
      <w:r w:rsidR="00D3248B" w:rsidRPr="00595F98">
        <w:rPr>
          <w:rFonts w:ascii="Arial" w:hAnsi="Arial" w:cs="Arial"/>
          <w:noProof/>
          <w:color w:val="000000"/>
          <w:spacing w:val="25"/>
        </w:rPr>
        <w:t xml:space="preserve"> </w:t>
      </w:r>
      <w:r w:rsidR="00D3248B" w:rsidRPr="00595F98">
        <w:rPr>
          <w:rFonts w:ascii="Arial" w:hAnsi="Arial" w:cs="Arial"/>
          <w:noProof/>
          <w:color w:val="000000"/>
        </w:rPr>
        <w:t>consideraciones. Adicionalmente</w:t>
      </w:r>
      <w:r w:rsidR="00D3248B" w:rsidRPr="00595F98">
        <w:rPr>
          <w:rFonts w:ascii="Arial" w:hAnsi="Arial" w:cs="Arial"/>
          <w:noProof/>
          <w:color w:val="000000"/>
          <w:spacing w:val="25"/>
        </w:rPr>
        <w:t xml:space="preserve"> </w:t>
      </w:r>
      <w:r w:rsidR="00D3248B" w:rsidRPr="00595F98">
        <w:rPr>
          <w:rFonts w:ascii="Arial" w:hAnsi="Arial" w:cs="Arial"/>
          <w:noProof/>
          <w:color w:val="000000"/>
        </w:rPr>
        <w:t>a</w:t>
      </w:r>
      <w:r w:rsidR="00D3248B" w:rsidRPr="00595F98">
        <w:rPr>
          <w:rFonts w:ascii="Arial" w:hAnsi="Arial" w:cs="Arial"/>
          <w:noProof/>
          <w:color w:val="000000"/>
          <w:spacing w:val="25"/>
        </w:rPr>
        <w:t xml:space="preserve"> </w:t>
      </w:r>
      <w:r w:rsidR="00D3248B" w:rsidRPr="00595F98">
        <w:rPr>
          <w:rFonts w:ascii="Arial" w:hAnsi="Arial" w:cs="Arial"/>
          <w:noProof/>
          <w:color w:val="000000"/>
        </w:rPr>
        <w:t>los</w:t>
      </w:r>
      <w:r w:rsidR="00D3248B" w:rsidRPr="00595F98">
        <w:rPr>
          <w:rFonts w:ascii="Arial" w:hAnsi="Arial" w:cs="Arial"/>
          <w:noProof/>
          <w:color w:val="000000"/>
          <w:spacing w:val="25"/>
        </w:rPr>
        <w:t xml:space="preserve"> </w:t>
      </w:r>
      <w:r w:rsidR="00D3248B" w:rsidRPr="00595F98">
        <w:rPr>
          <w:rFonts w:ascii="Arial" w:hAnsi="Arial" w:cs="Arial"/>
          <w:noProof/>
          <w:color w:val="000000"/>
        </w:rPr>
        <w:t>anteriores</w:t>
      </w:r>
      <w:r w:rsidR="00D3248B" w:rsidRPr="00595F98">
        <w:rPr>
          <w:rFonts w:ascii="Arial" w:hAnsi="Arial" w:cs="Arial"/>
          <w:noProof/>
          <w:color w:val="000000"/>
          <w:spacing w:val="25"/>
        </w:rPr>
        <w:t xml:space="preserve"> </w:t>
      </w:r>
      <w:r w:rsidR="00D3248B" w:rsidRPr="00595F98">
        <w:rPr>
          <w:rFonts w:ascii="Arial" w:hAnsi="Arial" w:cs="Arial"/>
          <w:noProof/>
          <w:color w:val="000000"/>
        </w:rPr>
        <w:t>criterios,</w:t>
      </w:r>
      <w:r w:rsidR="00D3248B" w:rsidRPr="00595F98">
        <w:rPr>
          <w:rFonts w:ascii="Arial" w:hAnsi="Arial" w:cs="Arial"/>
          <w:noProof/>
          <w:color w:val="000000"/>
          <w:spacing w:val="25"/>
        </w:rPr>
        <w:t xml:space="preserve"> </w:t>
      </w:r>
      <w:r w:rsidR="00D3248B" w:rsidRPr="00595F98">
        <w:rPr>
          <w:rFonts w:ascii="Arial" w:hAnsi="Arial" w:cs="Arial"/>
          <w:noProof/>
          <w:color w:val="000000"/>
        </w:rPr>
        <w:t>deberá garantizarse la inexistencia de una situación de inestabilidad de las tensiones que pueda derivar en un colapso de tensión.</w:t>
      </w:r>
      <w:r w:rsidR="00D3248B" w:rsidRPr="00595F98">
        <w:rPr>
          <w:rFonts w:ascii="Arial" w:hAnsi="Arial" w:cs="Arial"/>
          <w:noProof/>
        </w:rPr>
        <w:t xml:space="preserve"> </w:t>
      </w:r>
    </w:p>
    <w:p w14:paraId="1F20F6D5" w14:textId="26BF943A"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themeColor="text1"/>
        </w:rPr>
        <w:t>En el caso de nudos en la red de transporte alimentados por sólo dos líneas en los que, ante el fallo o indisponibilidad programada de una de ellas, dejaría de cumplirse el criterio N-1, se deberá establecer</w:t>
      </w:r>
      <w:ins w:id="39" w:author="Autor">
        <w:r w:rsidR="6C749DA5" w:rsidRPr="00595F98">
          <w:rPr>
            <w:rFonts w:ascii="Arial" w:hAnsi="Arial" w:cs="Arial"/>
            <w:noProof/>
            <w:color w:val="000000" w:themeColor="text1"/>
          </w:rPr>
          <w:t>, si hay viabilidad,</w:t>
        </w:r>
      </w:ins>
      <w:r w:rsidRPr="00595F98">
        <w:rPr>
          <w:rFonts w:ascii="Arial" w:hAnsi="Arial" w:cs="Arial"/>
          <w:noProof/>
          <w:color w:val="000000" w:themeColor="text1"/>
        </w:rPr>
        <w:t xml:space="preserve"> un Plan de Salvaguarda específico en colaboración con los agentes afectados, para reducir si es posible, los efectos que pudieran derivarse del fallo posterior de la otra línea.</w:t>
      </w:r>
      <w:r w:rsidRPr="00595F98">
        <w:rPr>
          <w:rFonts w:ascii="Arial" w:hAnsi="Arial" w:cs="Arial"/>
          <w:noProof/>
        </w:rPr>
        <w:t xml:space="preserve"> </w:t>
      </w:r>
    </w:p>
    <w:p w14:paraId="4EAA070B"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Para</w:t>
      </w:r>
      <w:r w:rsidRPr="00595F98">
        <w:rPr>
          <w:rFonts w:ascii="Arial" w:hAnsi="Arial" w:cs="Arial"/>
          <w:noProof/>
          <w:color w:val="000000"/>
          <w:spacing w:val="24"/>
        </w:rPr>
        <w:t xml:space="preserve"> </w:t>
      </w:r>
      <w:r w:rsidRPr="00595F98">
        <w:rPr>
          <w:rFonts w:ascii="Arial" w:hAnsi="Arial" w:cs="Arial"/>
          <w:noProof/>
          <w:color w:val="000000"/>
        </w:rPr>
        <w:t>la</w:t>
      </w:r>
      <w:r w:rsidRPr="00595F98">
        <w:rPr>
          <w:rFonts w:ascii="Arial" w:hAnsi="Arial" w:cs="Arial"/>
          <w:noProof/>
          <w:color w:val="000000"/>
          <w:spacing w:val="24"/>
        </w:rPr>
        <w:t xml:space="preserve"> </w:t>
      </w:r>
      <w:r w:rsidRPr="00595F98">
        <w:rPr>
          <w:rFonts w:ascii="Arial" w:hAnsi="Arial" w:cs="Arial"/>
          <w:noProof/>
          <w:color w:val="000000"/>
        </w:rPr>
        <w:t>programación</w:t>
      </w:r>
      <w:r w:rsidRPr="00595F98">
        <w:rPr>
          <w:rFonts w:ascii="Arial" w:hAnsi="Arial" w:cs="Arial"/>
          <w:noProof/>
          <w:color w:val="000000"/>
          <w:spacing w:val="24"/>
        </w:rPr>
        <w:t xml:space="preserve"> </w:t>
      </w:r>
      <w:r w:rsidRPr="00595F98">
        <w:rPr>
          <w:rFonts w:ascii="Arial" w:hAnsi="Arial" w:cs="Arial"/>
          <w:noProof/>
          <w:color w:val="000000"/>
        </w:rPr>
        <w:t>de</w:t>
      </w:r>
      <w:r w:rsidRPr="00595F98">
        <w:rPr>
          <w:rFonts w:ascii="Arial" w:hAnsi="Arial" w:cs="Arial"/>
          <w:noProof/>
          <w:color w:val="000000"/>
          <w:spacing w:val="24"/>
        </w:rPr>
        <w:t xml:space="preserve"> </w:t>
      </w:r>
      <w:r w:rsidRPr="00595F98">
        <w:rPr>
          <w:rFonts w:ascii="Arial" w:hAnsi="Arial" w:cs="Arial"/>
          <w:noProof/>
          <w:color w:val="000000"/>
        </w:rPr>
        <w:t>trabajos</w:t>
      </w:r>
      <w:r w:rsidRPr="00595F98">
        <w:rPr>
          <w:rFonts w:ascii="Arial" w:hAnsi="Arial" w:cs="Arial"/>
          <w:noProof/>
          <w:color w:val="000000"/>
          <w:spacing w:val="24"/>
        </w:rPr>
        <w:t xml:space="preserve"> </w:t>
      </w:r>
      <w:r w:rsidRPr="00595F98">
        <w:rPr>
          <w:rFonts w:ascii="Arial" w:hAnsi="Arial" w:cs="Arial"/>
          <w:noProof/>
          <w:color w:val="000000"/>
        </w:rPr>
        <w:t>con</w:t>
      </w:r>
      <w:r w:rsidRPr="00595F98">
        <w:rPr>
          <w:rFonts w:ascii="Arial" w:hAnsi="Arial" w:cs="Arial"/>
          <w:noProof/>
          <w:color w:val="000000"/>
          <w:spacing w:val="24"/>
        </w:rPr>
        <w:t xml:space="preserve"> </w:t>
      </w:r>
      <w:r w:rsidRPr="00595F98">
        <w:rPr>
          <w:rFonts w:ascii="Arial" w:hAnsi="Arial" w:cs="Arial"/>
          <w:noProof/>
          <w:color w:val="000000"/>
        </w:rPr>
        <w:t>indisponibilidad</w:t>
      </w:r>
      <w:r w:rsidRPr="00595F98">
        <w:rPr>
          <w:rFonts w:ascii="Arial" w:hAnsi="Arial" w:cs="Arial"/>
          <w:noProof/>
          <w:color w:val="000000"/>
          <w:spacing w:val="24"/>
        </w:rPr>
        <w:t xml:space="preserve"> </w:t>
      </w:r>
      <w:r w:rsidRPr="00595F98">
        <w:rPr>
          <w:rFonts w:ascii="Arial" w:hAnsi="Arial" w:cs="Arial"/>
          <w:noProof/>
          <w:color w:val="000000"/>
        </w:rPr>
        <w:t>de</w:t>
      </w:r>
      <w:r w:rsidRPr="00595F98">
        <w:rPr>
          <w:rFonts w:ascii="Arial" w:hAnsi="Arial" w:cs="Arial"/>
          <w:noProof/>
          <w:color w:val="000000"/>
          <w:spacing w:val="24"/>
        </w:rPr>
        <w:t xml:space="preserve"> </w:t>
      </w:r>
      <w:r w:rsidRPr="00595F98">
        <w:rPr>
          <w:rFonts w:ascii="Arial" w:hAnsi="Arial" w:cs="Arial"/>
          <w:noProof/>
          <w:color w:val="000000"/>
        </w:rPr>
        <w:t>una</w:t>
      </w:r>
      <w:r w:rsidRPr="00595F98">
        <w:rPr>
          <w:rFonts w:ascii="Arial" w:hAnsi="Arial" w:cs="Arial"/>
          <w:noProof/>
          <w:color w:val="000000"/>
          <w:spacing w:val="24"/>
        </w:rPr>
        <w:t xml:space="preserve"> </w:t>
      </w:r>
      <w:r w:rsidRPr="00595F98">
        <w:rPr>
          <w:rFonts w:ascii="Arial" w:hAnsi="Arial" w:cs="Arial"/>
          <w:noProof/>
          <w:color w:val="000000"/>
        </w:rPr>
        <w:t>de</w:t>
      </w:r>
      <w:r w:rsidRPr="00595F98">
        <w:rPr>
          <w:rFonts w:ascii="Arial" w:hAnsi="Arial" w:cs="Arial"/>
          <w:noProof/>
          <w:color w:val="000000"/>
          <w:spacing w:val="24"/>
        </w:rPr>
        <w:t xml:space="preserve"> </w:t>
      </w:r>
      <w:r w:rsidRPr="00595F98">
        <w:rPr>
          <w:rFonts w:ascii="Arial" w:hAnsi="Arial" w:cs="Arial"/>
          <w:noProof/>
          <w:color w:val="000000"/>
        </w:rPr>
        <w:t>estas</w:t>
      </w:r>
      <w:r w:rsidRPr="00595F98">
        <w:rPr>
          <w:rFonts w:ascii="Arial" w:hAnsi="Arial" w:cs="Arial"/>
          <w:noProof/>
          <w:color w:val="000000"/>
          <w:spacing w:val="24"/>
        </w:rPr>
        <w:t xml:space="preserve"> </w:t>
      </w:r>
      <w:r w:rsidRPr="00595F98">
        <w:rPr>
          <w:rFonts w:ascii="Arial" w:hAnsi="Arial" w:cs="Arial"/>
          <w:noProof/>
          <w:color w:val="000000"/>
        </w:rPr>
        <w:t>líneas</w:t>
      </w:r>
      <w:r w:rsidRPr="00595F98">
        <w:rPr>
          <w:rFonts w:ascii="Arial" w:hAnsi="Arial" w:cs="Arial"/>
          <w:noProof/>
          <w:color w:val="000000"/>
          <w:spacing w:val="24"/>
        </w:rPr>
        <w:t xml:space="preserve"> </w:t>
      </w:r>
      <w:r w:rsidRPr="00595F98">
        <w:rPr>
          <w:rFonts w:ascii="Arial" w:hAnsi="Arial" w:cs="Arial"/>
          <w:noProof/>
          <w:color w:val="000000"/>
        </w:rPr>
        <w:t>se deberá</w:t>
      </w:r>
      <w:r w:rsidRPr="00595F98">
        <w:rPr>
          <w:rFonts w:ascii="Arial" w:hAnsi="Arial" w:cs="Arial"/>
          <w:noProof/>
          <w:color w:val="000000"/>
          <w:spacing w:val="20"/>
        </w:rPr>
        <w:t xml:space="preserve"> </w:t>
      </w:r>
      <w:r w:rsidRPr="00595F98">
        <w:rPr>
          <w:rFonts w:ascii="Arial" w:hAnsi="Arial" w:cs="Arial"/>
          <w:noProof/>
          <w:color w:val="000000"/>
        </w:rPr>
        <w:t>valorar</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riesgo</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fallo</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otra,</w:t>
      </w:r>
      <w:r w:rsidRPr="00595F98">
        <w:rPr>
          <w:rFonts w:ascii="Arial" w:hAnsi="Arial" w:cs="Arial"/>
          <w:noProof/>
          <w:color w:val="000000"/>
          <w:spacing w:val="20"/>
        </w:rPr>
        <w:t xml:space="preserve"> </w:t>
      </w:r>
      <w:r w:rsidRPr="00595F98">
        <w:rPr>
          <w:rFonts w:ascii="Arial" w:hAnsi="Arial" w:cs="Arial"/>
          <w:noProof/>
          <w:color w:val="000000"/>
        </w:rPr>
        <w:t>eligiendo,</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todo</w:t>
      </w:r>
      <w:r w:rsidRPr="00595F98">
        <w:rPr>
          <w:rFonts w:ascii="Arial" w:hAnsi="Arial" w:cs="Arial"/>
          <w:noProof/>
          <w:color w:val="000000"/>
          <w:spacing w:val="20"/>
        </w:rPr>
        <w:t xml:space="preserve"> </w:t>
      </w:r>
      <w:r w:rsidRPr="00595F98">
        <w:rPr>
          <w:rFonts w:ascii="Arial" w:hAnsi="Arial" w:cs="Arial"/>
          <w:noProof/>
          <w:color w:val="000000"/>
        </w:rPr>
        <w:t>caso,</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momento</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las condiciones</w:t>
      </w:r>
      <w:r w:rsidRPr="00595F98">
        <w:rPr>
          <w:rFonts w:ascii="Arial" w:hAnsi="Arial" w:cs="Arial"/>
          <w:noProof/>
          <w:color w:val="000000"/>
          <w:spacing w:val="34"/>
        </w:rPr>
        <w:t xml:space="preserve"> </w:t>
      </w:r>
      <w:r w:rsidRPr="00595F98">
        <w:rPr>
          <w:rFonts w:ascii="Arial" w:hAnsi="Arial" w:cs="Arial"/>
          <w:noProof/>
          <w:color w:val="000000"/>
        </w:rPr>
        <w:t>más</w:t>
      </w:r>
      <w:r w:rsidRPr="00595F98">
        <w:rPr>
          <w:rFonts w:ascii="Arial" w:hAnsi="Arial" w:cs="Arial"/>
          <w:noProof/>
          <w:color w:val="000000"/>
          <w:spacing w:val="34"/>
        </w:rPr>
        <w:t xml:space="preserve"> </w:t>
      </w:r>
      <w:r w:rsidRPr="00595F98">
        <w:rPr>
          <w:rFonts w:ascii="Arial" w:hAnsi="Arial" w:cs="Arial"/>
          <w:noProof/>
          <w:color w:val="000000"/>
        </w:rPr>
        <w:t>apropiadas</w:t>
      </w:r>
      <w:r w:rsidRPr="00595F98">
        <w:rPr>
          <w:rFonts w:ascii="Arial" w:hAnsi="Arial" w:cs="Arial"/>
          <w:noProof/>
          <w:color w:val="000000"/>
          <w:spacing w:val="34"/>
        </w:rPr>
        <w:t xml:space="preserve"> </w:t>
      </w:r>
      <w:r w:rsidRPr="00595F98">
        <w:rPr>
          <w:rFonts w:ascii="Arial" w:hAnsi="Arial" w:cs="Arial"/>
          <w:noProof/>
          <w:color w:val="000000"/>
        </w:rPr>
        <w:t>para</w:t>
      </w:r>
      <w:r w:rsidRPr="00595F98">
        <w:rPr>
          <w:rFonts w:ascii="Arial" w:hAnsi="Arial" w:cs="Arial"/>
          <w:noProof/>
          <w:color w:val="000000"/>
          <w:spacing w:val="34"/>
        </w:rPr>
        <w:t xml:space="preserve"> </w:t>
      </w:r>
      <w:r w:rsidRPr="00595F98">
        <w:rPr>
          <w:rFonts w:ascii="Arial" w:hAnsi="Arial" w:cs="Arial"/>
          <w:noProof/>
          <w:color w:val="000000"/>
        </w:rPr>
        <w:t>realizar</w:t>
      </w:r>
      <w:r w:rsidRPr="00595F98">
        <w:rPr>
          <w:rFonts w:ascii="Arial" w:hAnsi="Arial" w:cs="Arial"/>
          <w:noProof/>
          <w:color w:val="000000"/>
          <w:spacing w:val="34"/>
        </w:rPr>
        <w:t xml:space="preserve"> </w:t>
      </w:r>
      <w:r w:rsidRPr="00595F98">
        <w:rPr>
          <w:rFonts w:ascii="Arial" w:hAnsi="Arial" w:cs="Arial"/>
          <w:noProof/>
          <w:color w:val="000000"/>
        </w:rPr>
        <w:t>el</w:t>
      </w:r>
      <w:r w:rsidRPr="00595F98">
        <w:rPr>
          <w:rFonts w:ascii="Arial" w:hAnsi="Arial" w:cs="Arial"/>
          <w:noProof/>
          <w:color w:val="000000"/>
          <w:spacing w:val="34"/>
        </w:rPr>
        <w:t xml:space="preserve"> </w:t>
      </w:r>
      <w:r w:rsidRPr="00595F98">
        <w:rPr>
          <w:rFonts w:ascii="Arial" w:hAnsi="Arial" w:cs="Arial"/>
          <w:noProof/>
          <w:color w:val="000000"/>
        </w:rPr>
        <w:t>trabajo,</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4"/>
        </w:rPr>
        <w:t xml:space="preserve"> </w:t>
      </w:r>
      <w:r w:rsidRPr="00595F98">
        <w:rPr>
          <w:rFonts w:ascii="Arial" w:hAnsi="Arial" w:cs="Arial"/>
          <w:noProof/>
          <w:color w:val="000000"/>
        </w:rPr>
        <w:t>acuerdo</w:t>
      </w:r>
      <w:r w:rsidRPr="00595F98">
        <w:rPr>
          <w:rFonts w:ascii="Arial" w:hAnsi="Arial" w:cs="Arial"/>
          <w:noProof/>
          <w:color w:val="000000"/>
          <w:spacing w:val="34"/>
        </w:rPr>
        <w:t xml:space="preserve"> </w:t>
      </w:r>
      <w:r w:rsidRPr="00595F98">
        <w:rPr>
          <w:rFonts w:ascii="Arial" w:hAnsi="Arial" w:cs="Arial"/>
          <w:noProof/>
          <w:color w:val="000000"/>
        </w:rPr>
        <w:t>con</w:t>
      </w:r>
      <w:r w:rsidRPr="00595F98">
        <w:rPr>
          <w:rFonts w:ascii="Arial" w:hAnsi="Arial" w:cs="Arial"/>
          <w:noProof/>
          <w:color w:val="000000"/>
          <w:spacing w:val="34"/>
        </w:rPr>
        <w:t xml:space="preserve"> </w:t>
      </w:r>
      <w:r w:rsidRPr="00595F98">
        <w:rPr>
          <w:rFonts w:ascii="Arial" w:hAnsi="Arial" w:cs="Arial"/>
          <w:noProof/>
          <w:color w:val="000000"/>
        </w:rPr>
        <w:t>el</w:t>
      </w:r>
      <w:r w:rsidRPr="00595F98">
        <w:rPr>
          <w:rFonts w:ascii="Arial" w:hAnsi="Arial" w:cs="Arial"/>
          <w:noProof/>
          <w:color w:val="000000"/>
          <w:spacing w:val="34"/>
        </w:rPr>
        <w:t xml:space="preserve"> </w:t>
      </w:r>
      <w:r w:rsidRPr="00595F98">
        <w:rPr>
          <w:rFonts w:ascii="Arial" w:hAnsi="Arial" w:cs="Arial"/>
          <w:noProof/>
          <w:color w:val="000000"/>
        </w:rPr>
        <w:t>Gestor</w:t>
      </w:r>
      <w:r w:rsidRPr="00595F98">
        <w:rPr>
          <w:rFonts w:ascii="Arial" w:hAnsi="Arial" w:cs="Arial"/>
          <w:noProof/>
          <w:color w:val="000000"/>
          <w:spacing w:val="34"/>
        </w:rPr>
        <w:t xml:space="preserve"> </w:t>
      </w:r>
      <w:r w:rsidRPr="00595F98">
        <w:rPr>
          <w:rFonts w:ascii="Arial" w:hAnsi="Arial" w:cs="Arial"/>
          <w:noProof/>
          <w:color w:val="000000"/>
        </w:rPr>
        <w:t>de Distribución de la zona.</w:t>
      </w:r>
      <w:r w:rsidRPr="00595F98">
        <w:rPr>
          <w:rFonts w:ascii="Arial" w:hAnsi="Arial" w:cs="Arial"/>
          <w:noProof/>
        </w:rPr>
        <w:t xml:space="preserve"> </w:t>
      </w:r>
    </w:p>
    <w:p w14:paraId="6BDD1DA4" w14:textId="154D4418"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Para</w:t>
      </w:r>
      <w:r w:rsidRPr="00595F98">
        <w:rPr>
          <w:rFonts w:ascii="Arial" w:hAnsi="Arial" w:cs="Arial"/>
          <w:noProof/>
          <w:color w:val="000000"/>
          <w:spacing w:val="41"/>
        </w:rPr>
        <w:t xml:space="preserve"> </w:t>
      </w:r>
      <w:r w:rsidRPr="00595F98">
        <w:rPr>
          <w:rFonts w:ascii="Arial" w:hAnsi="Arial" w:cs="Arial"/>
          <w:noProof/>
          <w:color w:val="000000"/>
        </w:rPr>
        <w:t>trabajos</w:t>
      </w:r>
      <w:r w:rsidRPr="00595F98">
        <w:rPr>
          <w:rFonts w:ascii="Arial" w:hAnsi="Arial" w:cs="Arial"/>
          <w:noProof/>
          <w:color w:val="000000"/>
          <w:spacing w:val="41"/>
        </w:rPr>
        <w:t xml:space="preserve"> </w:t>
      </w:r>
      <w:r w:rsidRPr="00595F98">
        <w:rPr>
          <w:rFonts w:ascii="Arial" w:hAnsi="Arial" w:cs="Arial"/>
          <w:noProof/>
          <w:color w:val="000000"/>
        </w:rPr>
        <w:t>con</w:t>
      </w:r>
      <w:r w:rsidRPr="00595F98">
        <w:rPr>
          <w:rFonts w:ascii="Arial" w:hAnsi="Arial" w:cs="Arial"/>
          <w:noProof/>
          <w:color w:val="000000"/>
          <w:spacing w:val="41"/>
        </w:rPr>
        <w:t xml:space="preserve"> </w:t>
      </w:r>
      <w:r w:rsidRPr="00595F98">
        <w:rPr>
          <w:rFonts w:ascii="Arial" w:hAnsi="Arial" w:cs="Arial"/>
          <w:noProof/>
          <w:color w:val="000000"/>
        </w:rPr>
        <w:t>indisponibilidad</w:t>
      </w:r>
      <w:r w:rsidRPr="00595F98">
        <w:rPr>
          <w:rFonts w:ascii="Arial" w:hAnsi="Arial" w:cs="Arial"/>
          <w:noProof/>
          <w:color w:val="000000"/>
          <w:spacing w:val="41"/>
        </w:rPr>
        <w:t xml:space="preserve"> </w:t>
      </w:r>
      <w:r w:rsidRPr="00595F98">
        <w:rPr>
          <w:rFonts w:ascii="Arial" w:hAnsi="Arial" w:cs="Arial"/>
          <w:noProof/>
          <w:color w:val="000000"/>
        </w:rPr>
        <w:t>de</w:t>
      </w:r>
      <w:r w:rsidRPr="00595F98">
        <w:rPr>
          <w:rFonts w:ascii="Arial" w:hAnsi="Arial" w:cs="Arial"/>
          <w:noProof/>
          <w:color w:val="000000"/>
          <w:spacing w:val="41"/>
        </w:rPr>
        <w:t xml:space="preserve"> </w:t>
      </w:r>
      <w:r w:rsidRPr="00595F98">
        <w:rPr>
          <w:rFonts w:ascii="Arial" w:hAnsi="Arial" w:cs="Arial"/>
          <w:noProof/>
          <w:color w:val="000000"/>
        </w:rPr>
        <w:t>una</w:t>
      </w:r>
      <w:r w:rsidRPr="00595F98">
        <w:rPr>
          <w:rFonts w:ascii="Arial" w:hAnsi="Arial" w:cs="Arial"/>
          <w:noProof/>
          <w:color w:val="000000"/>
          <w:spacing w:val="41"/>
        </w:rPr>
        <w:t xml:space="preserve"> </w:t>
      </w:r>
      <w:r w:rsidRPr="00595F98">
        <w:rPr>
          <w:rFonts w:ascii="Arial" w:hAnsi="Arial" w:cs="Arial"/>
          <w:noProof/>
          <w:color w:val="000000"/>
        </w:rPr>
        <w:t>barra</w:t>
      </w:r>
      <w:r w:rsidRPr="00595F98">
        <w:rPr>
          <w:rFonts w:ascii="Arial" w:hAnsi="Arial" w:cs="Arial"/>
          <w:noProof/>
          <w:color w:val="000000"/>
          <w:spacing w:val="41"/>
        </w:rPr>
        <w:t xml:space="preserve"> </w:t>
      </w:r>
      <w:r w:rsidRPr="00595F98">
        <w:rPr>
          <w:rFonts w:ascii="Arial" w:hAnsi="Arial" w:cs="Arial"/>
          <w:noProof/>
          <w:color w:val="000000"/>
        </w:rPr>
        <w:t>de</w:t>
      </w:r>
      <w:r w:rsidRPr="00595F98">
        <w:rPr>
          <w:rFonts w:ascii="Arial" w:hAnsi="Arial" w:cs="Arial"/>
          <w:noProof/>
          <w:color w:val="000000"/>
          <w:spacing w:val="41"/>
        </w:rPr>
        <w:t xml:space="preserve"> </w:t>
      </w:r>
      <w:r w:rsidRPr="00595F98">
        <w:rPr>
          <w:rFonts w:ascii="Arial" w:hAnsi="Arial" w:cs="Arial"/>
          <w:noProof/>
          <w:color w:val="000000"/>
        </w:rPr>
        <w:t>una</w:t>
      </w:r>
      <w:r w:rsidRPr="00595F98">
        <w:rPr>
          <w:rFonts w:ascii="Arial" w:hAnsi="Arial" w:cs="Arial"/>
          <w:noProof/>
          <w:color w:val="000000"/>
          <w:spacing w:val="41"/>
        </w:rPr>
        <w:t xml:space="preserve"> </w:t>
      </w:r>
      <w:r w:rsidRPr="00595F98">
        <w:rPr>
          <w:rFonts w:ascii="Arial" w:hAnsi="Arial" w:cs="Arial"/>
          <w:noProof/>
          <w:color w:val="000000"/>
        </w:rPr>
        <w:t>subestación</w:t>
      </w:r>
      <w:r w:rsidRPr="00595F98">
        <w:rPr>
          <w:rFonts w:ascii="Arial" w:hAnsi="Arial" w:cs="Arial"/>
          <w:noProof/>
          <w:color w:val="000000"/>
          <w:spacing w:val="41"/>
        </w:rPr>
        <w:t xml:space="preserve"> </w:t>
      </w:r>
      <w:r w:rsidRPr="00595F98">
        <w:rPr>
          <w:rFonts w:ascii="Arial" w:hAnsi="Arial" w:cs="Arial"/>
          <w:noProof/>
          <w:color w:val="000000"/>
        </w:rPr>
        <w:t>de</w:t>
      </w:r>
      <w:r w:rsidRPr="00595F98">
        <w:rPr>
          <w:rFonts w:ascii="Arial" w:hAnsi="Arial" w:cs="Arial"/>
          <w:noProof/>
          <w:color w:val="000000"/>
          <w:spacing w:val="41"/>
        </w:rPr>
        <w:t xml:space="preserve"> </w:t>
      </w:r>
      <w:r w:rsidRPr="00595F98">
        <w:rPr>
          <w:rFonts w:ascii="Arial" w:hAnsi="Arial" w:cs="Arial"/>
          <w:noProof/>
          <w:color w:val="000000"/>
        </w:rPr>
        <w:t>doble embarrado</w:t>
      </w:r>
      <w:del w:id="40" w:author="Autor">
        <w:r w:rsidRPr="00595F98">
          <w:rPr>
            <w:rFonts w:ascii="Arial" w:hAnsi="Arial" w:cs="Arial"/>
            <w:noProof/>
            <w:color w:val="000000"/>
          </w:rPr>
          <w:delText xml:space="preserve"> con protección diferencial de barras</w:delText>
        </w:r>
      </w:del>
      <w:r w:rsidRPr="00595F98">
        <w:rPr>
          <w:rFonts w:ascii="Arial" w:hAnsi="Arial" w:cs="Arial"/>
          <w:noProof/>
          <w:color w:val="000000"/>
        </w:rPr>
        <w:t>, se analizarán los efectos del fallo de la otra barra y se tendrán en cuenta todas las circunstancias que puedan concurrir en cada situación particula</w:t>
      </w:r>
      <w:r w:rsidRPr="00595F98">
        <w:rPr>
          <w:rFonts w:ascii="Arial" w:hAnsi="Arial" w:cs="Arial"/>
          <w:noProof/>
          <w:color w:val="000000"/>
          <w:spacing w:val="-10"/>
        </w:rPr>
        <w:t>r</w:t>
      </w:r>
      <w:r w:rsidRPr="00595F98">
        <w:rPr>
          <w:rFonts w:ascii="Arial" w:hAnsi="Arial" w:cs="Arial"/>
          <w:noProof/>
          <w:color w:val="000000"/>
        </w:rPr>
        <w:t>, considerando debidamente su incidencia en la seguridad del sistema, estableciéndose</w:t>
      </w:r>
      <w:del w:id="41" w:author="Autor">
        <w:r w:rsidRPr="00595F98" w:rsidDel="00CF0344">
          <w:rPr>
            <w:rFonts w:ascii="Arial" w:hAnsi="Arial" w:cs="Arial"/>
            <w:noProof/>
            <w:color w:val="000000"/>
          </w:rPr>
          <w:delText xml:space="preserve"> </w:delText>
        </w:r>
        <w:r w:rsidRPr="00595F98" w:rsidDel="00D3248B">
          <w:rPr>
            <w:rFonts w:ascii="Arial" w:hAnsi="Arial" w:cs="Arial"/>
            <w:noProof/>
            <w:color w:val="000000" w:themeColor="text1"/>
          </w:rPr>
          <w:delText>en caso preciso</w:delText>
        </w:r>
      </w:del>
      <w:ins w:id="42" w:author="Autor">
        <w:r w:rsidR="24B2EC73" w:rsidRPr="00595F98">
          <w:rPr>
            <w:rFonts w:ascii="Arial" w:hAnsi="Arial" w:cs="Arial"/>
            <w:noProof/>
            <w:color w:val="000000"/>
          </w:rPr>
          <w:t>,</w:t>
        </w:r>
        <w:r w:rsidR="00CF0344">
          <w:rPr>
            <w:rFonts w:ascii="Arial" w:hAnsi="Arial" w:cs="Arial"/>
            <w:noProof/>
            <w:color w:val="000000"/>
          </w:rPr>
          <w:t xml:space="preserve"> </w:t>
        </w:r>
        <w:r w:rsidR="4E684D36" w:rsidRPr="00595F98">
          <w:rPr>
            <w:rFonts w:ascii="Arial" w:hAnsi="Arial" w:cs="Arial"/>
            <w:noProof/>
            <w:color w:val="000000"/>
          </w:rPr>
          <w:t xml:space="preserve">si </w:t>
        </w:r>
        <w:r w:rsidR="7DD8776E" w:rsidRPr="00595F98">
          <w:rPr>
            <w:rFonts w:ascii="Arial" w:hAnsi="Arial" w:cs="Arial"/>
            <w:noProof/>
            <w:color w:val="000000"/>
          </w:rPr>
          <w:t>hay viabilidad</w:t>
        </w:r>
        <w:r w:rsidR="34F9AE3A" w:rsidRPr="00595F98">
          <w:rPr>
            <w:rFonts w:ascii="Arial" w:hAnsi="Arial" w:cs="Arial"/>
            <w:noProof/>
            <w:color w:val="000000"/>
          </w:rPr>
          <w:t>,</w:t>
        </w:r>
      </w:ins>
      <w:r w:rsidRPr="00595F98">
        <w:rPr>
          <w:rFonts w:ascii="Arial" w:hAnsi="Arial" w:cs="Arial"/>
          <w:noProof/>
          <w:color w:val="000000"/>
        </w:rPr>
        <w:t xml:space="preserve"> un Plan de Salvaguarda para reducir si es posible, los efectos que pudieran derivarse del fallo de la otra barra.</w:t>
      </w:r>
      <w:r w:rsidRPr="00595F98">
        <w:rPr>
          <w:rFonts w:ascii="Arial" w:hAnsi="Arial" w:cs="Arial"/>
          <w:noProof/>
        </w:rPr>
        <w:t xml:space="preserve"> </w:t>
      </w:r>
    </w:p>
    <w:p w14:paraId="1CC704F5"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Para</w:t>
      </w:r>
      <w:r w:rsidRPr="00595F98">
        <w:rPr>
          <w:rFonts w:ascii="Arial" w:hAnsi="Arial" w:cs="Arial"/>
          <w:noProof/>
          <w:color w:val="000000"/>
          <w:spacing w:val="25"/>
        </w:rPr>
        <w:t xml:space="preserve"> </w:t>
      </w:r>
      <w:r w:rsidRPr="00595F98">
        <w:rPr>
          <w:rFonts w:ascii="Arial" w:hAnsi="Arial" w:cs="Arial"/>
          <w:noProof/>
          <w:color w:val="000000"/>
        </w:rPr>
        <w:t>la</w:t>
      </w:r>
      <w:r w:rsidRPr="00595F98">
        <w:rPr>
          <w:rFonts w:ascii="Arial" w:hAnsi="Arial" w:cs="Arial"/>
          <w:noProof/>
          <w:color w:val="000000"/>
          <w:spacing w:val="25"/>
        </w:rPr>
        <w:t xml:space="preserve"> </w:t>
      </w:r>
      <w:r w:rsidRPr="00595F98">
        <w:rPr>
          <w:rFonts w:ascii="Arial" w:hAnsi="Arial" w:cs="Arial"/>
          <w:noProof/>
          <w:color w:val="000000"/>
        </w:rPr>
        <w:t>planificación</w:t>
      </w:r>
      <w:r w:rsidRPr="00595F98">
        <w:rPr>
          <w:rFonts w:ascii="Arial" w:hAnsi="Arial" w:cs="Arial"/>
          <w:noProof/>
          <w:color w:val="000000"/>
          <w:spacing w:val="25"/>
        </w:rPr>
        <w:t xml:space="preserve"> </w:t>
      </w:r>
      <w:r w:rsidRPr="00595F98">
        <w:rPr>
          <w:rFonts w:ascii="Arial" w:hAnsi="Arial" w:cs="Arial"/>
          <w:noProof/>
          <w:color w:val="000000"/>
        </w:rPr>
        <w:t>y</w:t>
      </w:r>
      <w:r w:rsidRPr="00595F98">
        <w:rPr>
          <w:rFonts w:ascii="Arial" w:hAnsi="Arial" w:cs="Arial"/>
          <w:noProof/>
          <w:color w:val="000000"/>
          <w:spacing w:val="25"/>
        </w:rPr>
        <w:t xml:space="preserve"> </w:t>
      </w:r>
      <w:r w:rsidRPr="00595F98">
        <w:rPr>
          <w:rFonts w:ascii="Arial" w:hAnsi="Arial" w:cs="Arial"/>
          <w:noProof/>
          <w:color w:val="000000"/>
        </w:rPr>
        <w:t>autorización</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descargos</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elementos</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los</w:t>
      </w:r>
      <w:r w:rsidRPr="00595F98">
        <w:rPr>
          <w:rFonts w:ascii="Arial" w:hAnsi="Arial" w:cs="Arial"/>
          <w:noProof/>
          <w:color w:val="000000"/>
          <w:spacing w:val="25"/>
        </w:rPr>
        <w:t xml:space="preserve"> </w:t>
      </w:r>
      <w:r w:rsidRPr="00595F98">
        <w:rPr>
          <w:rFonts w:ascii="Arial" w:hAnsi="Arial" w:cs="Arial"/>
          <w:noProof/>
          <w:color w:val="000000"/>
        </w:rPr>
        <w:t>sistemas</w:t>
      </w:r>
      <w:r w:rsidRPr="00595F98">
        <w:rPr>
          <w:rFonts w:ascii="Arial" w:hAnsi="Arial" w:cs="Arial"/>
          <w:noProof/>
          <w:color w:val="000000"/>
          <w:spacing w:val="25"/>
        </w:rPr>
        <w:t xml:space="preserve"> </w:t>
      </w:r>
      <w:r w:rsidRPr="00595F98">
        <w:rPr>
          <w:rFonts w:ascii="Arial" w:hAnsi="Arial" w:cs="Arial"/>
          <w:noProof/>
          <w:color w:val="000000"/>
        </w:rPr>
        <w:t xml:space="preserve">de </w:t>
      </w:r>
      <w:r w:rsidRPr="00595F98">
        <w:rPr>
          <w:rFonts w:ascii="Arial" w:hAnsi="Arial" w:cs="Arial"/>
          <w:noProof/>
          <w:color w:val="000000"/>
          <w:spacing w:val="-4"/>
        </w:rPr>
        <w:t>protección</w:t>
      </w:r>
      <w:r w:rsidRPr="00595F98">
        <w:rPr>
          <w:rFonts w:ascii="Arial" w:hAnsi="Arial" w:cs="Arial"/>
          <w:noProof/>
          <w:color w:val="000000"/>
          <w:spacing w:val="-8"/>
        </w:rPr>
        <w:t xml:space="preserve"> </w:t>
      </w:r>
      <w:r w:rsidRPr="00595F98">
        <w:rPr>
          <w:rFonts w:ascii="Arial" w:hAnsi="Arial" w:cs="Arial"/>
          <w:noProof/>
          <w:color w:val="000000"/>
          <w:spacing w:val="-4"/>
        </w:rPr>
        <w:t>o</w:t>
      </w:r>
      <w:r w:rsidRPr="00595F98">
        <w:rPr>
          <w:rFonts w:ascii="Arial" w:hAnsi="Arial" w:cs="Arial"/>
          <w:noProof/>
          <w:color w:val="000000"/>
          <w:spacing w:val="-8"/>
        </w:rPr>
        <w:t xml:space="preserve"> </w:t>
      </w:r>
      <w:r w:rsidRPr="00595F98">
        <w:rPr>
          <w:rFonts w:ascii="Arial" w:hAnsi="Arial" w:cs="Arial"/>
          <w:noProof/>
          <w:color w:val="000000"/>
          <w:spacing w:val="-4"/>
        </w:rPr>
        <w:t>modificación</w:t>
      </w:r>
      <w:r w:rsidRPr="00595F98">
        <w:rPr>
          <w:rFonts w:ascii="Arial" w:hAnsi="Arial" w:cs="Arial"/>
          <w:noProof/>
          <w:color w:val="000000"/>
          <w:spacing w:val="-8"/>
        </w:rPr>
        <w:t xml:space="preserve"> </w:t>
      </w:r>
      <w:r w:rsidRPr="00595F98">
        <w:rPr>
          <w:rFonts w:ascii="Arial" w:hAnsi="Arial" w:cs="Arial"/>
          <w:noProof/>
          <w:color w:val="000000"/>
          <w:spacing w:val="-4"/>
        </w:rPr>
        <w:t>de</w:t>
      </w:r>
      <w:r w:rsidRPr="00595F98">
        <w:rPr>
          <w:rFonts w:ascii="Arial" w:hAnsi="Arial" w:cs="Arial"/>
          <w:noProof/>
          <w:color w:val="000000"/>
          <w:spacing w:val="-8"/>
        </w:rPr>
        <w:t xml:space="preserve"> </w:t>
      </w:r>
      <w:r w:rsidRPr="00595F98">
        <w:rPr>
          <w:rFonts w:ascii="Arial" w:hAnsi="Arial" w:cs="Arial"/>
          <w:noProof/>
          <w:color w:val="000000"/>
          <w:spacing w:val="-4"/>
        </w:rPr>
        <w:t>sus</w:t>
      </w:r>
      <w:r w:rsidRPr="00595F98">
        <w:rPr>
          <w:rFonts w:ascii="Arial" w:hAnsi="Arial" w:cs="Arial"/>
          <w:noProof/>
          <w:color w:val="000000"/>
          <w:spacing w:val="-8"/>
        </w:rPr>
        <w:t xml:space="preserve"> </w:t>
      </w:r>
      <w:r w:rsidRPr="00595F98">
        <w:rPr>
          <w:rFonts w:ascii="Arial" w:hAnsi="Arial" w:cs="Arial"/>
          <w:noProof/>
          <w:color w:val="000000"/>
          <w:spacing w:val="-4"/>
        </w:rPr>
        <w:t>ajustes,</w:t>
      </w:r>
      <w:r w:rsidRPr="00595F98">
        <w:rPr>
          <w:rFonts w:ascii="Arial" w:hAnsi="Arial" w:cs="Arial"/>
          <w:noProof/>
          <w:color w:val="000000"/>
          <w:spacing w:val="-8"/>
        </w:rPr>
        <w:t xml:space="preserve"> </w:t>
      </w:r>
      <w:r w:rsidRPr="00595F98">
        <w:rPr>
          <w:rFonts w:ascii="Arial" w:hAnsi="Arial" w:cs="Arial"/>
          <w:noProof/>
          <w:color w:val="000000"/>
          <w:spacing w:val="-4"/>
        </w:rPr>
        <w:t>se</w:t>
      </w:r>
      <w:r w:rsidRPr="00595F98">
        <w:rPr>
          <w:rFonts w:ascii="Arial" w:hAnsi="Arial" w:cs="Arial"/>
          <w:noProof/>
          <w:color w:val="000000"/>
          <w:spacing w:val="-8"/>
        </w:rPr>
        <w:t xml:space="preserve"> </w:t>
      </w:r>
      <w:r w:rsidRPr="00595F98">
        <w:rPr>
          <w:rFonts w:ascii="Arial" w:hAnsi="Arial" w:cs="Arial"/>
          <w:noProof/>
          <w:color w:val="000000"/>
          <w:spacing w:val="-4"/>
        </w:rPr>
        <w:t>deberá</w:t>
      </w:r>
      <w:r w:rsidRPr="00595F98">
        <w:rPr>
          <w:rFonts w:ascii="Arial" w:hAnsi="Arial" w:cs="Arial"/>
          <w:noProof/>
          <w:color w:val="000000"/>
          <w:spacing w:val="-8"/>
        </w:rPr>
        <w:t xml:space="preserve"> </w:t>
      </w:r>
      <w:r w:rsidRPr="00595F98">
        <w:rPr>
          <w:rFonts w:ascii="Arial" w:hAnsi="Arial" w:cs="Arial"/>
          <w:noProof/>
          <w:color w:val="000000"/>
          <w:spacing w:val="-4"/>
        </w:rPr>
        <w:t>tener</w:t>
      </w:r>
      <w:r w:rsidRPr="00595F98">
        <w:rPr>
          <w:rFonts w:ascii="Arial" w:hAnsi="Arial" w:cs="Arial"/>
          <w:noProof/>
          <w:color w:val="000000"/>
          <w:spacing w:val="-8"/>
        </w:rPr>
        <w:t xml:space="preserve"> </w:t>
      </w:r>
      <w:r w:rsidRPr="00595F98">
        <w:rPr>
          <w:rFonts w:ascii="Arial" w:hAnsi="Arial" w:cs="Arial"/>
          <w:noProof/>
          <w:color w:val="000000"/>
          <w:spacing w:val="-4"/>
        </w:rPr>
        <w:t>en</w:t>
      </w:r>
      <w:r w:rsidRPr="00595F98">
        <w:rPr>
          <w:rFonts w:ascii="Arial" w:hAnsi="Arial" w:cs="Arial"/>
          <w:noProof/>
          <w:color w:val="000000"/>
          <w:spacing w:val="-8"/>
        </w:rPr>
        <w:t xml:space="preserve"> </w:t>
      </w:r>
      <w:r w:rsidRPr="00595F98">
        <w:rPr>
          <w:rFonts w:ascii="Arial" w:hAnsi="Arial" w:cs="Arial"/>
          <w:noProof/>
          <w:color w:val="000000"/>
          <w:spacing w:val="-4"/>
        </w:rPr>
        <w:t>cuenta</w:t>
      </w:r>
      <w:r w:rsidRPr="00595F98">
        <w:rPr>
          <w:rFonts w:ascii="Arial" w:hAnsi="Arial" w:cs="Arial"/>
          <w:noProof/>
          <w:color w:val="000000"/>
          <w:spacing w:val="-8"/>
        </w:rPr>
        <w:t xml:space="preserve"> </w:t>
      </w:r>
      <w:r w:rsidRPr="00595F98">
        <w:rPr>
          <w:rFonts w:ascii="Arial" w:hAnsi="Arial" w:cs="Arial"/>
          <w:noProof/>
          <w:color w:val="000000"/>
          <w:spacing w:val="-4"/>
        </w:rPr>
        <w:t>el</w:t>
      </w:r>
      <w:r w:rsidRPr="00595F98">
        <w:rPr>
          <w:rFonts w:ascii="Arial" w:hAnsi="Arial" w:cs="Arial"/>
          <w:noProof/>
          <w:color w:val="000000"/>
          <w:spacing w:val="-8"/>
        </w:rPr>
        <w:t xml:space="preserve"> </w:t>
      </w:r>
      <w:r w:rsidRPr="00595F98">
        <w:rPr>
          <w:rFonts w:ascii="Arial" w:hAnsi="Arial" w:cs="Arial"/>
          <w:noProof/>
          <w:color w:val="000000"/>
          <w:spacing w:val="-4"/>
        </w:rPr>
        <w:t>nivel</w:t>
      </w:r>
      <w:r w:rsidRPr="00595F98">
        <w:rPr>
          <w:rFonts w:ascii="Arial" w:hAnsi="Arial" w:cs="Arial"/>
          <w:noProof/>
          <w:color w:val="000000"/>
          <w:spacing w:val="-8"/>
        </w:rPr>
        <w:t xml:space="preserve"> </w:t>
      </w:r>
      <w:r w:rsidRPr="00595F98">
        <w:rPr>
          <w:rFonts w:ascii="Arial" w:hAnsi="Arial" w:cs="Arial"/>
          <w:noProof/>
          <w:color w:val="000000"/>
          <w:spacing w:val="-4"/>
        </w:rPr>
        <w:t>de</w:t>
      </w:r>
      <w:r w:rsidRPr="00595F98">
        <w:rPr>
          <w:rFonts w:ascii="Arial" w:hAnsi="Arial" w:cs="Arial"/>
          <w:noProof/>
          <w:color w:val="000000"/>
          <w:spacing w:val="-8"/>
        </w:rPr>
        <w:t xml:space="preserve"> </w:t>
      </w:r>
      <w:r w:rsidRPr="00595F98">
        <w:rPr>
          <w:rFonts w:ascii="Arial" w:hAnsi="Arial" w:cs="Arial"/>
          <w:noProof/>
          <w:color w:val="000000"/>
          <w:spacing w:val="-4"/>
        </w:rPr>
        <w:t>criticidad</w:t>
      </w:r>
      <w:r w:rsidRPr="00595F98">
        <w:rPr>
          <w:rFonts w:ascii="Arial" w:hAnsi="Arial" w:cs="Arial"/>
          <w:noProof/>
          <w:color w:val="000000"/>
          <w:spacing w:val="-8"/>
        </w:rPr>
        <w:t xml:space="preserve"> </w:t>
      </w:r>
      <w:r w:rsidRPr="00595F98">
        <w:rPr>
          <w:rFonts w:ascii="Arial" w:hAnsi="Arial" w:cs="Arial"/>
          <w:noProof/>
          <w:color w:val="000000"/>
          <w:spacing w:val="-4"/>
        </w:rPr>
        <w:t>de</w:t>
      </w:r>
      <w:r w:rsidRPr="00595F98">
        <w:rPr>
          <w:rFonts w:ascii="Arial" w:hAnsi="Arial" w:cs="Arial"/>
          <w:noProof/>
          <w:color w:val="000000"/>
          <w:spacing w:val="-8"/>
        </w:rPr>
        <w:t xml:space="preserve"> </w:t>
      </w:r>
      <w:r w:rsidRPr="00595F98">
        <w:rPr>
          <w:rFonts w:ascii="Arial" w:hAnsi="Arial" w:cs="Arial"/>
          <w:noProof/>
          <w:color w:val="000000"/>
          <w:spacing w:val="-4"/>
        </w:rPr>
        <w:t>lo</w:t>
      </w:r>
      <w:r w:rsidRPr="00595F98">
        <w:rPr>
          <w:rFonts w:ascii="Arial" w:hAnsi="Arial" w:cs="Arial"/>
          <w:noProof/>
          <w:color w:val="000000"/>
        </w:rPr>
        <w:t xml:space="preserve">s </w:t>
      </w:r>
      <w:r w:rsidRPr="00595F98">
        <w:rPr>
          <w:rFonts w:ascii="Arial" w:hAnsi="Arial" w:cs="Arial"/>
          <w:noProof/>
          <w:color w:val="000000"/>
          <w:spacing w:val="-4"/>
        </w:rPr>
        <w:t>diferentes</w:t>
      </w:r>
      <w:r w:rsidRPr="00595F98">
        <w:rPr>
          <w:rFonts w:ascii="Arial" w:hAnsi="Arial" w:cs="Arial"/>
          <w:noProof/>
          <w:color w:val="000000"/>
          <w:spacing w:val="-9"/>
        </w:rPr>
        <w:t xml:space="preserve"> </w:t>
      </w:r>
      <w:r w:rsidRPr="00595F98">
        <w:rPr>
          <w:rFonts w:ascii="Arial" w:hAnsi="Arial" w:cs="Arial"/>
          <w:noProof/>
          <w:color w:val="000000"/>
          <w:spacing w:val="-4"/>
        </w:rPr>
        <w:t>nudos</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la</w:t>
      </w:r>
      <w:r w:rsidRPr="00595F98">
        <w:rPr>
          <w:rFonts w:ascii="Arial" w:hAnsi="Arial" w:cs="Arial"/>
          <w:noProof/>
          <w:color w:val="000000"/>
          <w:spacing w:val="-9"/>
        </w:rPr>
        <w:t xml:space="preserve"> </w:t>
      </w:r>
      <w:r w:rsidRPr="00595F98">
        <w:rPr>
          <w:rFonts w:ascii="Arial" w:hAnsi="Arial" w:cs="Arial"/>
          <w:noProof/>
          <w:color w:val="000000"/>
          <w:spacing w:val="-4"/>
        </w:rPr>
        <w:t>red</w:t>
      </w:r>
      <w:r w:rsidRPr="00595F98">
        <w:rPr>
          <w:rFonts w:ascii="Arial" w:hAnsi="Arial" w:cs="Arial"/>
          <w:noProof/>
          <w:color w:val="000000"/>
          <w:spacing w:val="-9"/>
        </w:rPr>
        <w:t xml:space="preserve"> </w:t>
      </w:r>
      <w:r w:rsidRPr="00595F98">
        <w:rPr>
          <w:rFonts w:ascii="Arial" w:hAnsi="Arial" w:cs="Arial"/>
          <w:noProof/>
          <w:color w:val="000000"/>
          <w:spacing w:val="-4"/>
        </w:rPr>
        <w:t>y</w:t>
      </w:r>
      <w:r w:rsidRPr="00595F98">
        <w:rPr>
          <w:rFonts w:ascii="Arial" w:hAnsi="Arial" w:cs="Arial"/>
          <w:noProof/>
          <w:color w:val="000000"/>
          <w:spacing w:val="-9"/>
        </w:rPr>
        <w:t xml:space="preserve"> </w:t>
      </w:r>
      <w:r w:rsidRPr="00595F98">
        <w:rPr>
          <w:rFonts w:ascii="Arial" w:hAnsi="Arial" w:cs="Arial"/>
          <w:noProof/>
          <w:color w:val="000000"/>
          <w:spacing w:val="-4"/>
        </w:rPr>
        <w:t>los</w:t>
      </w:r>
      <w:r w:rsidRPr="00595F98">
        <w:rPr>
          <w:rFonts w:ascii="Arial" w:hAnsi="Arial" w:cs="Arial"/>
          <w:noProof/>
          <w:color w:val="000000"/>
          <w:spacing w:val="-9"/>
        </w:rPr>
        <w:t xml:space="preserve"> </w:t>
      </w:r>
      <w:r w:rsidRPr="00595F98">
        <w:rPr>
          <w:rFonts w:ascii="Arial" w:hAnsi="Arial" w:cs="Arial"/>
          <w:noProof/>
          <w:color w:val="000000"/>
          <w:spacing w:val="-4"/>
        </w:rPr>
        <w:t>tiempos</w:t>
      </w:r>
      <w:r w:rsidRPr="00595F98">
        <w:rPr>
          <w:rFonts w:ascii="Arial" w:hAnsi="Arial" w:cs="Arial"/>
          <w:noProof/>
          <w:color w:val="000000"/>
          <w:spacing w:val="-9"/>
        </w:rPr>
        <w:t xml:space="preserve"> </w:t>
      </w:r>
      <w:r w:rsidRPr="00595F98">
        <w:rPr>
          <w:rFonts w:ascii="Arial" w:hAnsi="Arial" w:cs="Arial"/>
          <w:noProof/>
          <w:color w:val="000000"/>
          <w:spacing w:val="-4"/>
        </w:rPr>
        <w:t>críticos</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despeje</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falta</w:t>
      </w:r>
      <w:r w:rsidRPr="00595F98">
        <w:rPr>
          <w:rFonts w:ascii="Arial" w:hAnsi="Arial" w:cs="Arial"/>
          <w:noProof/>
          <w:color w:val="000000"/>
          <w:spacing w:val="-9"/>
        </w:rPr>
        <w:t xml:space="preserve"> </w:t>
      </w:r>
      <w:r w:rsidRPr="00595F98">
        <w:rPr>
          <w:rFonts w:ascii="Arial" w:hAnsi="Arial" w:cs="Arial"/>
          <w:noProof/>
          <w:color w:val="000000"/>
          <w:spacing w:val="-4"/>
        </w:rPr>
        <w:t>identificados,</w:t>
      </w:r>
      <w:r w:rsidRPr="00595F98">
        <w:rPr>
          <w:rFonts w:ascii="Arial" w:hAnsi="Arial" w:cs="Arial"/>
          <w:noProof/>
          <w:color w:val="000000"/>
          <w:spacing w:val="-9"/>
        </w:rPr>
        <w:t xml:space="preserve"> </w:t>
      </w:r>
      <w:r w:rsidRPr="00595F98">
        <w:rPr>
          <w:rFonts w:ascii="Arial" w:hAnsi="Arial" w:cs="Arial"/>
          <w:noProof/>
          <w:color w:val="000000"/>
          <w:spacing w:val="-4"/>
        </w:rPr>
        <w:t>de</w:t>
      </w:r>
      <w:r w:rsidRPr="00595F98">
        <w:rPr>
          <w:rFonts w:ascii="Arial" w:hAnsi="Arial" w:cs="Arial"/>
          <w:noProof/>
          <w:color w:val="000000"/>
          <w:spacing w:val="-9"/>
        </w:rPr>
        <w:t xml:space="preserve"> </w:t>
      </w:r>
      <w:r w:rsidRPr="00595F98">
        <w:rPr>
          <w:rFonts w:ascii="Arial" w:hAnsi="Arial" w:cs="Arial"/>
          <w:noProof/>
          <w:color w:val="000000"/>
          <w:spacing w:val="-4"/>
        </w:rPr>
        <w:t>forma</w:t>
      </w:r>
      <w:r w:rsidRPr="00595F98">
        <w:rPr>
          <w:rFonts w:ascii="Arial" w:hAnsi="Arial" w:cs="Arial"/>
          <w:noProof/>
          <w:color w:val="000000"/>
          <w:spacing w:val="-9"/>
        </w:rPr>
        <w:t xml:space="preserve"> </w:t>
      </w:r>
      <w:r w:rsidRPr="00595F98">
        <w:rPr>
          <w:rFonts w:ascii="Arial" w:hAnsi="Arial" w:cs="Arial"/>
          <w:noProof/>
          <w:color w:val="000000"/>
          <w:spacing w:val="-4"/>
        </w:rPr>
        <w:t>que</w:t>
      </w:r>
      <w:r w:rsidRPr="00595F98">
        <w:rPr>
          <w:rFonts w:ascii="Arial" w:hAnsi="Arial" w:cs="Arial"/>
          <w:noProof/>
          <w:color w:val="000000"/>
        </w:rPr>
        <w:t xml:space="preserve">, </w:t>
      </w:r>
      <w:r w:rsidRPr="00595F98">
        <w:rPr>
          <w:rFonts w:ascii="Arial" w:hAnsi="Arial" w:cs="Arial"/>
          <w:noProof/>
          <w:color w:val="000000"/>
          <w:spacing w:val="-3"/>
        </w:rPr>
        <w:t>según</w:t>
      </w:r>
      <w:r w:rsidRPr="00595F98">
        <w:rPr>
          <w:rFonts w:ascii="Arial" w:hAnsi="Arial" w:cs="Arial"/>
          <w:noProof/>
          <w:color w:val="000000"/>
        </w:rPr>
        <w:t xml:space="preserve"> </w:t>
      </w:r>
      <w:r w:rsidRPr="00595F98">
        <w:rPr>
          <w:rFonts w:ascii="Arial" w:hAnsi="Arial" w:cs="Arial"/>
          <w:noProof/>
          <w:color w:val="000000"/>
          <w:spacing w:val="-3"/>
        </w:rPr>
        <w:t>cual</w:t>
      </w:r>
      <w:r w:rsidRPr="00595F98">
        <w:rPr>
          <w:rFonts w:ascii="Arial" w:hAnsi="Arial" w:cs="Arial"/>
          <w:noProof/>
          <w:color w:val="000000"/>
        </w:rPr>
        <w:t xml:space="preserve"> </w:t>
      </w:r>
      <w:r w:rsidRPr="00595F98">
        <w:rPr>
          <w:rFonts w:ascii="Arial" w:hAnsi="Arial" w:cs="Arial"/>
          <w:noProof/>
          <w:color w:val="000000"/>
          <w:spacing w:val="-3"/>
        </w:rPr>
        <w:t>sea</w:t>
      </w:r>
      <w:r w:rsidRPr="00595F98">
        <w:rPr>
          <w:rFonts w:ascii="Arial" w:hAnsi="Arial" w:cs="Arial"/>
          <w:noProof/>
          <w:color w:val="000000"/>
        </w:rPr>
        <w:t xml:space="preserve"> </w:t>
      </w:r>
      <w:r w:rsidRPr="00595F98">
        <w:rPr>
          <w:rFonts w:ascii="Arial" w:hAnsi="Arial" w:cs="Arial"/>
          <w:noProof/>
          <w:color w:val="000000"/>
          <w:spacing w:val="-3"/>
        </w:rPr>
        <w:t>el</w:t>
      </w:r>
      <w:r w:rsidRPr="00595F98">
        <w:rPr>
          <w:rFonts w:ascii="Arial" w:hAnsi="Arial" w:cs="Arial"/>
          <w:noProof/>
          <w:color w:val="000000"/>
        </w:rPr>
        <w:t xml:space="preserve"> </w:t>
      </w:r>
      <w:r w:rsidRPr="00595F98">
        <w:rPr>
          <w:rFonts w:ascii="Arial" w:hAnsi="Arial" w:cs="Arial"/>
          <w:noProof/>
          <w:color w:val="000000"/>
          <w:spacing w:val="-3"/>
        </w:rPr>
        <w:t>sistema</w:t>
      </w:r>
      <w:r w:rsidRPr="00595F98">
        <w:rPr>
          <w:rFonts w:ascii="Arial" w:hAnsi="Arial" w:cs="Arial"/>
          <w:noProof/>
          <w:color w:val="000000"/>
        </w:rPr>
        <w:t xml:space="preserve"> </w:t>
      </w:r>
      <w:r w:rsidRPr="00595F98">
        <w:rPr>
          <w:rFonts w:ascii="Arial" w:hAnsi="Arial" w:cs="Arial"/>
          <w:noProof/>
          <w:color w:val="000000"/>
          <w:spacing w:val="-3"/>
        </w:rPr>
        <w:t>de</w:t>
      </w:r>
      <w:r w:rsidRPr="00595F98">
        <w:rPr>
          <w:rFonts w:ascii="Arial" w:hAnsi="Arial" w:cs="Arial"/>
          <w:noProof/>
          <w:color w:val="000000"/>
        </w:rPr>
        <w:t xml:space="preserve"> </w:t>
      </w:r>
      <w:r w:rsidRPr="00595F98">
        <w:rPr>
          <w:rFonts w:ascii="Arial" w:hAnsi="Arial" w:cs="Arial"/>
          <w:noProof/>
          <w:color w:val="000000"/>
          <w:spacing w:val="-3"/>
        </w:rPr>
        <w:t>protección</w:t>
      </w:r>
      <w:r w:rsidRPr="00595F98">
        <w:rPr>
          <w:rFonts w:ascii="Arial" w:hAnsi="Arial" w:cs="Arial"/>
          <w:noProof/>
          <w:color w:val="000000"/>
        </w:rPr>
        <w:t xml:space="preserve"> </w:t>
      </w:r>
      <w:r w:rsidRPr="00595F98">
        <w:rPr>
          <w:rFonts w:ascii="Arial" w:hAnsi="Arial" w:cs="Arial"/>
          <w:noProof/>
          <w:color w:val="000000"/>
          <w:spacing w:val="-3"/>
        </w:rPr>
        <w:t>en</w:t>
      </w:r>
      <w:r w:rsidRPr="00595F98">
        <w:rPr>
          <w:rFonts w:ascii="Arial" w:hAnsi="Arial" w:cs="Arial"/>
          <w:noProof/>
          <w:color w:val="000000"/>
        </w:rPr>
        <w:t xml:space="preserve"> </w:t>
      </w:r>
      <w:r w:rsidRPr="00595F98">
        <w:rPr>
          <w:rFonts w:ascii="Arial" w:hAnsi="Arial" w:cs="Arial"/>
          <w:noProof/>
          <w:color w:val="000000"/>
          <w:spacing w:val="-3"/>
        </w:rPr>
        <w:t>descargo,</w:t>
      </w:r>
      <w:r w:rsidRPr="00595F98">
        <w:rPr>
          <w:rFonts w:ascii="Arial" w:hAnsi="Arial" w:cs="Arial"/>
          <w:noProof/>
          <w:color w:val="000000"/>
        </w:rPr>
        <w:t xml:space="preserve"> </w:t>
      </w:r>
      <w:r w:rsidRPr="00595F98">
        <w:rPr>
          <w:rFonts w:ascii="Arial" w:hAnsi="Arial" w:cs="Arial"/>
          <w:noProof/>
          <w:color w:val="000000"/>
          <w:spacing w:val="-3"/>
        </w:rPr>
        <w:t>pueda</w:t>
      </w:r>
      <w:r w:rsidRPr="00595F98">
        <w:rPr>
          <w:rFonts w:ascii="Arial" w:hAnsi="Arial" w:cs="Arial"/>
          <w:noProof/>
          <w:color w:val="000000"/>
        </w:rPr>
        <w:t xml:space="preserve"> </w:t>
      </w:r>
      <w:r w:rsidRPr="00595F98">
        <w:rPr>
          <w:rFonts w:ascii="Arial" w:hAnsi="Arial" w:cs="Arial"/>
          <w:noProof/>
          <w:color w:val="000000"/>
          <w:spacing w:val="-3"/>
        </w:rPr>
        <w:t>optarse</w:t>
      </w:r>
      <w:r w:rsidRPr="00595F98">
        <w:rPr>
          <w:rFonts w:ascii="Arial" w:hAnsi="Arial" w:cs="Arial"/>
          <w:noProof/>
          <w:color w:val="000000"/>
        </w:rPr>
        <w:t xml:space="preserve"> </w:t>
      </w:r>
      <w:r w:rsidRPr="00595F98">
        <w:rPr>
          <w:rFonts w:ascii="Arial" w:hAnsi="Arial" w:cs="Arial"/>
          <w:noProof/>
          <w:color w:val="000000"/>
          <w:spacing w:val="-3"/>
        </w:rPr>
        <w:t>por</w:t>
      </w:r>
      <w:r w:rsidRPr="00595F98">
        <w:rPr>
          <w:rFonts w:ascii="Arial" w:hAnsi="Arial" w:cs="Arial"/>
          <w:noProof/>
          <w:color w:val="000000"/>
        </w:rPr>
        <w:t xml:space="preserve"> </w:t>
      </w:r>
      <w:r w:rsidRPr="00595F98">
        <w:rPr>
          <w:rFonts w:ascii="Arial" w:hAnsi="Arial" w:cs="Arial"/>
          <w:noProof/>
          <w:color w:val="000000"/>
          <w:spacing w:val="-3"/>
        </w:rPr>
        <w:t>abrir</w:t>
      </w:r>
      <w:r w:rsidRPr="00595F98">
        <w:rPr>
          <w:rFonts w:ascii="Arial" w:hAnsi="Arial" w:cs="Arial"/>
          <w:noProof/>
          <w:color w:val="000000"/>
        </w:rPr>
        <w:t xml:space="preserve"> </w:t>
      </w:r>
      <w:r w:rsidRPr="00595F98">
        <w:rPr>
          <w:rFonts w:ascii="Arial" w:hAnsi="Arial" w:cs="Arial"/>
          <w:noProof/>
          <w:color w:val="000000"/>
          <w:spacing w:val="-3"/>
        </w:rPr>
        <w:t>el</w:t>
      </w:r>
      <w:r w:rsidRPr="00595F98">
        <w:rPr>
          <w:rFonts w:ascii="Arial" w:hAnsi="Arial" w:cs="Arial"/>
          <w:noProof/>
          <w:color w:val="000000"/>
        </w:rPr>
        <w:t xml:space="preserve"> </w:t>
      </w:r>
      <w:r w:rsidRPr="00595F98">
        <w:rPr>
          <w:rFonts w:ascii="Arial" w:hAnsi="Arial" w:cs="Arial"/>
          <w:noProof/>
          <w:color w:val="000000"/>
          <w:spacing w:val="-3"/>
        </w:rPr>
        <w:t>element</w:t>
      </w:r>
      <w:r w:rsidRPr="00595F98">
        <w:rPr>
          <w:rFonts w:ascii="Arial" w:hAnsi="Arial" w:cs="Arial"/>
          <w:noProof/>
          <w:color w:val="000000"/>
        </w:rPr>
        <w:t xml:space="preserve">o </w:t>
      </w:r>
      <w:r w:rsidRPr="00595F98">
        <w:rPr>
          <w:rFonts w:ascii="Arial" w:hAnsi="Arial" w:cs="Arial"/>
          <w:noProof/>
          <w:color w:val="000000"/>
          <w:spacing w:val="-3"/>
        </w:rPr>
        <w:t>p</w:t>
      </w:r>
      <w:r w:rsidRPr="00595F98">
        <w:rPr>
          <w:rFonts w:ascii="Arial" w:hAnsi="Arial" w:cs="Arial"/>
          <w:noProof/>
          <w:color w:val="000000"/>
          <w:spacing w:val="-4"/>
        </w:rPr>
        <w:t>r</w:t>
      </w:r>
      <w:r w:rsidRPr="00595F98">
        <w:rPr>
          <w:rFonts w:ascii="Arial" w:hAnsi="Arial" w:cs="Arial"/>
          <w:noProof/>
          <w:color w:val="000000"/>
          <w:spacing w:val="-3"/>
        </w:rPr>
        <w:t>o</w:t>
      </w:r>
      <w:r w:rsidRPr="00595F98">
        <w:rPr>
          <w:rFonts w:ascii="Arial" w:hAnsi="Arial" w:cs="Arial"/>
          <w:noProof/>
          <w:color w:val="000000"/>
          <w:spacing w:val="-4"/>
        </w:rPr>
        <w:t>te</w:t>
      </w:r>
      <w:r w:rsidRPr="00595F98">
        <w:rPr>
          <w:rFonts w:ascii="Arial" w:hAnsi="Arial" w:cs="Arial"/>
          <w:noProof/>
          <w:color w:val="000000"/>
          <w:spacing w:val="-3"/>
        </w:rPr>
        <w:t>gi</w:t>
      </w:r>
      <w:r w:rsidRPr="00595F98">
        <w:rPr>
          <w:rFonts w:ascii="Arial" w:hAnsi="Arial" w:cs="Arial"/>
          <w:noProof/>
          <w:color w:val="000000"/>
          <w:spacing w:val="-4"/>
        </w:rPr>
        <w:t>d</w:t>
      </w:r>
      <w:r w:rsidRPr="00595F98">
        <w:rPr>
          <w:rFonts w:ascii="Arial" w:hAnsi="Arial" w:cs="Arial"/>
          <w:noProof/>
          <w:color w:val="000000"/>
          <w:spacing w:val="-3"/>
        </w:rPr>
        <w:t>o</w:t>
      </w:r>
      <w:r w:rsidRPr="00595F98">
        <w:rPr>
          <w:rFonts w:ascii="Arial" w:hAnsi="Arial" w:cs="Arial"/>
          <w:noProof/>
          <w:color w:val="000000"/>
        </w:rPr>
        <w:t xml:space="preserve"> </w:t>
      </w:r>
      <w:r w:rsidRPr="00595F98">
        <w:rPr>
          <w:rFonts w:ascii="Arial" w:hAnsi="Arial" w:cs="Arial"/>
          <w:noProof/>
          <w:color w:val="000000"/>
          <w:spacing w:val="-3"/>
        </w:rPr>
        <w:t>o</w:t>
      </w:r>
      <w:r w:rsidRPr="00595F98">
        <w:rPr>
          <w:rFonts w:ascii="Arial" w:hAnsi="Arial" w:cs="Arial"/>
          <w:noProof/>
          <w:color w:val="000000"/>
        </w:rPr>
        <w:t xml:space="preserve"> </w:t>
      </w:r>
      <w:r w:rsidRPr="00595F98">
        <w:rPr>
          <w:rFonts w:ascii="Arial" w:hAnsi="Arial" w:cs="Arial"/>
          <w:noProof/>
          <w:color w:val="000000"/>
          <w:spacing w:val="-4"/>
        </w:rPr>
        <w:t>t</w:t>
      </w:r>
      <w:r w:rsidRPr="00595F98">
        <w:rPr>
          <w:rFonts w:ascii="Arial" w:hAnsi="Arial" w:cs="Arial"/>
          <w:noProof/>
          <w:color w:val="000000"/>
          <w:spacing w:val="-3"/>
        </w:rPr>
        <w:t>oma</w:t>
      </w:r>
      <w:r w:rsidRPr="00595F98">
        <w:rPr>
          <w:rFonts w:ascii="Arial" w:hAnsi="Arial" w:cs="Arial"/>
          <w:noProof/>
          <w:color w:val="000000"/>
          <w:spacing w:val="-4"/>
        </w:rPr>
        <w:t>r</w:t>
      </w:r>
      <w:r w:rsidRPr="00595F98">
        <w:rPr>
          <w:rFonts w:ascii="Arial" w:hAnsi="Arial" w:cs="Arial"/>
          <w:noProof/>
          <w:color w:val="000000"/>
        </w:rPr>
        <w:t xml:space="preserve"> </w:t>
      </w:r>
      <w:r w:rsidRPr="00595F98">
        <w:rPr>
          <w:rFonts w:ascii="Arial" w:hAnsi="Arial" w:cs="Arial"/>
          <w:noProof/>
          <w:color w:val="000000"/>
          <w:spacing w:val="-3"/>
        </w:rPr>
        <w:t>ot</w:t>
      </w:r>
      <w:r w:rsidRPr="00595F98">
        <w:rPr>
          <w:rFonts w:ascii="Arial" w:hAnsi="Arial" w:cs="Arial"/>
          <w:noProof/>
          <w:color w:val="000000"/>
          <w:spacing w:val="-4"/>
        </w:rPr>
        <w:t>r</w:t>
      </w:r>
      <w:r w:rsidRPr="00595F98">
        <w:rPr>
          <w:rFonts w:ascii="Arial" w:hAnsi="Arial" w:cs="Arial"/>
          <w:noProof/>
          <w:color w:val="000000"/>
          <w:spacing w:val="-3"/>
        </w:rPr>
        <w:t>a</w:t>
      </w:r>
      <w:r w:rsidRPr="00595F98">
        <w:rPr>
          <w:rFonts w:ascii="Arial" w:hAnsi="Arial" w:cs="Arial"/>
          <w:noProof/>
          <w:color w:val="000000"/>
          <w:spacing w:val="-4"/>
        </w:rPr>
        <w:t>s</w:t>
      </w:r>
      <w:r w:rsidRPr="00595F98">
        <w:rPr>
          <w:rFonts w:ascii="Arial" w:hAnsi="Arial" w:cs="Arial"/>
          <w:noProof/>
          <w:color w:val="000000"/>
        </w:rPr>
        <w:t xml:space="preserve"> </w:t>
      </w:r>
      <w:r w:rsidRPr="00595F98">
        <w:rPr>
          <w:rFonts w:ascii="Arial" w:hAnsi="Arial" w:cs="Arial"/>
          <w:noProof/>
          <w:color w:val="000000"/>
          <w:spacing w:val="-3"/>
        </w:rPr>
        <w:t>m</w:t>
      </w:r>
      <w:r w:rsidRPr="00595F98">
        <w:rPr>
          <w:rFonts w:ascii="Arial" w:hAnsi="Arial" w:cs="Arial"/>
          <w:noProof/>
          <w:color w:val="000000"/>
          <w:spacing w:val="-4"/>
        </w:rPr>
        <w:t>e</w:t>
      </w:r>
      <w:r w:rsidRPr="00595F98">
        <w:rPr>
          <w:rFonts w:ascii="Arial" w:hAnsi="Arial" w:cs="Arial"/>
          <w:noProof/>
          <w:color w:val="000000"/>
          <w:spacing w:val="-3"/>
        </w:rPr>
        <w:t>d</w:t>
      </w:r>
      <w:r w:rsidRPr="00595F98">
        <w:rPr>
          <w:rFonts w:ascii="Arial" w:hAnsi="Arial" w:cs="Arial"/>
          <w:noProof/>
          <w:color w:val="000000"/>
          <w:spacing w:val="-4"/>
        </w:rPr>
        <w:t>i</w:t>
      </w:r>
      <w:r w:rsidRPr="00595F98">
        <w:rPr>
          <w:rFonts w:ascii="Arial" w:hAnsi="Arial" w:cs="Arial"/>
          <w:noProof/>
          <w:color w:val="000000"/>
          <w:spacing w:val="-3"/>
        </w:rPr>
        <w:t>das,</w:t>
      </w:r>
      <w:r w:rsidRPr="00595F98">
        <w:rPr>
          <w:rFonts w:ascii="Arial" w:hAnsi="Arial" w:cs="Arial"/>
          <w:noProof/>
          <w:color w:val="000000"/>
        </w:rPr>
        <w:t xml:space="preserve"> </w:t>
      </w:r>
      <w:r w:rsidRPr="00595F98">
        <w:rPr>
          <w:rFonts w:ascii="Arial" w:hAnsi="Arial" w:cs="Arial"/>
          <w:noProof/>
          <w:color w:val="000000"/>
          <w:spacing w:val="-3"/>
        </w:rPr>
        <w:t>tale</w:t>
      </w:r>
      <w:r w:rsidRPr="00595F98">
        <w:rPr>
          <w:rFonts w:ascii="Arial" w:hAnsi="Arial" w:cs="Arial"/>
          <w:noProof/>
          <w:color w:val="000000"/>
          <w:spacing w:val="-4"/>
        </w:rPr>
        <w:t>s</w:t>
      </w:r>
      <w:r w:rsidRPr="00595F98">
        <w:rPr>
          <w:rFonts w:ascii="Arial" w:hAnsi="Arial" w:cs="Arial"/>
          <w:noProof/>
          <w:color w:val="000000"/>
        </w:rPr>
        <w:t xml:space="preserve"> </w:t>
      </w:r>
      <w:r w:rsidRPr="00595F98">
        <w:rPr>
          <w:rFonts w:ascii="Arial" w:hAnsi="Arial" w:cs="Arial"/>
          <w:noProof/>
          <w:color w:val="000000"/>
          <w:spacing w:val="-3"/>
        </w:rPr>
        <w:t>c</w:t>
      </w:r>
      <w:r w:rsidRPr="00595F98">
        <w:rPr>
          <w:rFonts w:ascii="Arial" w:hAnsi="Arial" w:cs="Arial"/>
          <w:noProof/>
          <w:color w:val="000000"/>
          <w:spacing w:val="-4"/>
        </w:rPr>
        <w:t>o</w:t>
      </w:r>
      <w:r w:rsidRPr="00595F98">
        <w:rPr>
          <w:rFonts w:ascii="Arial" w:hAnsi="Arial" w:cs="Arial"/>
          <w:noProof/>
          <w:color w:val="000000"/>
          <w:spacing w:val="-3"/>
        </w:rPr>
        <w:t>m</w:t>
      </w:r>
      <w:r w:rsidRPr="00595F98">
        <w:rPr>
          <w:rFonts w:ascii="Arial" w:hAnsi="Arial" w:cs="Arial"/>
          <w:noProof/>
          <w:color w:val="000000"/>
          <w:spacing w:val="-4"/>
        </w:rPr>
        <w:t>o</w:t>
      </w:r>
      <w:r w:rsidRPr="00595F98">
        <w:rPr>
          <w:rFonts w:ascii="Arial" w:hAnsi="Arial" w:cs="Arial"/>
          <w:noProof/>
          <w:color w:val="000000"/>
        </w:rPr>
        <w:t xml:space="preserve"> </w:t>
      </w:r>
      <w:r w:rsidRPr="00595F98">
        <w:rPr>
          <w:rFonts w:ascii="Arial" w:hAnsi="Arial" w:cs="Arial"/>
          <w:noProof/>
          <w:color w:val="000000"/>
          <w:spacing w:val="-3"/>
        </w:rPr>
        <w:t>bloqu</w:t>
      </w:r>
      <w:r w:rsidRPr="00595F98">
        <w:rPr>
          <w:rFonts w:ascii="Arial" w:hAnsi="Arial" w:cs="Arial"/>
          <w:noProof/>
          <w:color w:val="000000"/>
          <w:spacing w:val="-4"/>
        </w:rPr>
        <w:t>e</w:t>
      </w:r>
      <w:r w:rsidRPr="00595F98">
        <w:rPr>
          <w:rFonts w:ascii="Arial" w:hAnsi="Arial" w:cs="Arial"/>
          <w:noProof/>
          <w:color w:val="000000"/>
          <w:spacing w:val="-3"/>
        </w:rPr>
        <w:t>ar</w:t>
      </w:r>
      <w:r w:rsidRPr="00595F98">
        <w:rPr>
          <w:rFonts w:ascii="Arial" w:hAnsi="Arial" w:cs="Arial"/>
          <w:noProof/>
          <w:color w:val="000000"/>
        </w:rPr>
        <w:t xml:space="preserve"> </w:t>
      </w:r>
      <w:r w:rsidRPr="00595F98">
        <w:rPr>
          <w:rFonts w:ascii="Arial" w:hAnsi="Arial" w:cs="Arial"/>
          <w:noProof/>
          <w:color w:val="000000"/>
          <w:spacing w:val="-4"/>
        </w:rPr>
        <w:t>r</w:t>
      </w:r>
      <w:r w:rsidRPr="00595F98">
        <w:rPr>
          <w:rFonts w:ascii="Arial" w:hAnsi="Arial" w:cs="Arial"/>
          <w:noProof/>
          <w:color w:val="000000"/>
          <w:spacing w:val="-3"/>
        </w:rPr>
        <w:t>ee</w:t>
      </w:r>
      <w:r w:rsidRPr="00595F98">
        <w:rPr>
          <w:rFonts w:ascii="Arial" w:hAnsi="Arial" w:cs="Arial"/>
          <w:noProof/>
          <w:color w:val="000000"/>
          <w:spacing w:val="-4"/>
        </w:rPr>
        <w:t>ng</w:t>
      </w:r>
      <w:r w:rsidRPr="00595F98">
        <w:rPr>
          <w:rFonts w:ascii="Arial" w:hAnsi="Arial" w:cs="Arial"/>
          <w:noProof/>
          <w:color w:val="000000"/>
          <w:spacing w:val="-3"/>
        </w:rPr>
        <w:t>a</w:t>
      </w:r>
      <w:r w:rsidRPr="00595F98">
        <w:rPr>
          <w:rFonts w:ascii="Arial" w:hAnsi="Arial" w:cs="Arial"/>
          <w:noProof/>
          <w:color w:val="000000"/>
          <w:spacing w:val="-4"/>
        </w:rPr>
        <w:t>n</w:t>
      </w:r>
      <w:r w:rsidRPr="00595F98">
        <w:rPr>
          <w:rFonts w:ascii="Arial" w:hAnsi="Arial" w:cs="Arial"/>
          <w:noProof/>
          <w:color w:val="000000"/>
          <w:spacing w:val="-3"/>
        </w:rPr>
        <w:t>ch</w:t>
      </w:r>
      <w:r w:rsidRPr="00595F98">
        <w:rPr>
          <w:rFonts w:ascii="Arial" w:hAnsi="Arial" w:cs="Arial"/>
          <w:noProof/>
          <w:color w:val="000000"/>
          <w:spacing w:val="-4"/>
        </w:rPr>
        <w:t>es</w:t>
      </w:r>
      <w:r w:rsidRPr="00595F98">
        <w:rPr>
          <w:rFonts w:ascii="Arial" w:hAnsi="Arial" w:cs="Arial"/>
          <w:noProof/>
          <w:color w:val="000000"/>
          <w:spacing w:val="-3"/>
        </w:rPr>
        <w:t>,</w:t>
      </w:r>
      <w:r w:rsidRPr="00595F98">
        <w:rPr>
          <w:rFonts w:ascii="Arial" w:hAnsi="Arial" w:cs="Arial"/>
          <w:noProof/>
          <w:color w:val="000000"/>
        </w:rPr>
        <w:t xml:space="preserve"> </w:t>
      </w:r>
      <w:r w:rsidRPr="00595F98">
        <w:rPr>
          <w:rFonts w:ascii="Arial" w:hAnsi="Arial" w:cs="Arial"/>
          <w:noProof/>
          <w:color w:val="000000"/>
          <w:spacing w:val="-4"/>
        </w:rPr>
        <w:t>ac</w:t>
      </w:r>
      <w:r w:rsidRPr="00595F98">
        <w:rPr>
          <w:rFonts w:ascii="Arial" w:hAnsi="Arial" w:cs="Arial"/>
          <w:noProof/>
          <w:color w:val="000000"/>
          <w:spacing w:val="-3"/>
        </w:rPr>
        <w:t>el</w:t>
      </w:r>
      <w:r w:rsidRPr="00595F98">
        <w:rPr>
          <w:rFonts w:ascii="Arial" w:hAnsi="Arial" w:cs="Arial"/>
          <w:noProof/>
          <w:color w:val="000000"/>
          <w:spacing w:val="-4"/>
        </w:rPr>
        <w:t>e</w:t>
      </w:r>
      <w:r w:rsidRPr="00595F98">
        <w:rPr>
          <w:rFonts w:ascii="Arial" w:hAnsi="Arial" w:cs="Arial"/>
          <w:noProof/>
          <w:color w:val="000000"/>
          <w:spacing w:val="-3"/>
        </w:rPr>
        <w:t>ra</w:t>
      </w:r>
      <w:r w:rsidRPr="00595F98">
        <w:rPr>
          <w:rFonts w:ascii="Arial" w:hAnsi="Arial" w:cs="Arial"/>
          <w:noProof/>
          <w:color w:val="000000"/>
          <w:spacing w:val="-4"/>
        </w:rPr>
        <w:t>r</w:t>
      </w:r>
      <w:r w:rsidRPr="00595F98">
        <w:rPr>
          <w:rFonts w:ascii="Arial" w:hAnsi="Arial" w:cs="Arial"/>
          <w:noProof/>
          <w:color w:val="000000"/>
        </w:rPr>
        <w:t xml:space="preserve"> </w:t>
      </w:r>
      <w:r w:rsidRPr="00595F98">
        <w:rPr>
          <w:rFonts w:ascii="Arial" w:hAnsi="Arial" w:cs="Arial"/>
          <w:noProof/>
          <w:color w:val="000000"/>
          <w:spacing w:val="-4"/>
        </w:rPr>
        <w:t>l</w:t>
      </w:r>
      <w:r w:rsidRPr="00595F98">
        <w:rPr>
          <w:rFonts w:ascii="Arial" w:hAnsi="Arial" w:cs="Arial"/>
          <w:noProof/>
          <w:color w:val="000000"/>
          <w:spacing w:val="-3"/>
        </w:rPr>
        <w:t>a</w:t>
      </w:r>
      <w:r w:rsidRPr="00595F98">
        <w:rPr>
          <w:rFonts w:ascii="Arial" w:hAnsi="Arial" w:cs="Arial"/>
          <w:noProof/>
          <w:color w:val="000000"/>
        </w:rPr>
        <w:t xml:space="preserve"> </w:t>
      </w:r>
      <w:r w:rsidRPr="00595F98">
        <w:rPr>
          <w:rFonts w:ascii="Arial" w:hAnsi="Arial" w:cs="Arial"/>
          <w:noProof/>
          <w:color w:val="000000"/>
          <w:spacing w:val="-4"/>
        </w:rPr>
        <w:t>a</w:t>
      </w:r>
      <w:r w:rsidRPr="00595F98">
        <w:rPr>
          <w:rFonts w:ascii="Arial" w:hAnsi="Arial" w:cs="Arial"/>
          <w:noProof/>
          <w:color w:val="000000"/>
          <w:spacing w:val="-3"/>
        </w:rPr>
        <w:t>ct</w:t>
      </w:r>
      <w:r w:rsidRPr="00595F98">
        <w:rPr>
          <w:rFonts w:ascii="Arial" w:hAnsi="Arial" w:cs="Arial"/>
          <w:noProof/>
          <w:color w:val="000000"/>
          <w:spacing w:val="-4"/>
        </w:rPr>
        <w:t>ua</w:t>
      </w:r>
      <w:r w:rsidRPr="00595F98">
        <w:rPr>
          <w:rFonts w:ascii="Arial" w:hAnsi="Arial" w:cs="Arial"/>
          <w:noProof/>
          <w:color w:val="000000"/>
          <w:spacing w:val="-3"/>
        </w:rPr>
        <w:t>c</w:t>
      </w:r>
      <w:r w:rsidRPr="00595F98">
        <w:rPr>
          <w:rFonts w:ascii="Arial" w:hAnsi="Arial" w:cs="Arial"/>
          <w:noProof/>
          <w:color w:val="000000"/>
          <w:spacing w:val="-4"/>
        </w:rPr>
        <w:t>ió</w:t>
      </w:r>
      <w:r w:rsidRPr="00595F98">
        <w:rPr>
          <w:rFonts w:ascii="Arial" w:hAnsi="Arial" w:cs="Arial"/>
          <w:noProof/>
          <w:color w:val="000000"/>
          <w:spacing w:val="-3"/>
        </w:rPr>
        <w:t>n</w:t>
      </w:r>
      <w:r w:rsidRPr="00595F98">
        <w:rPr>
          <w:rFonts w:ascii="Arial" w:hAnsi="Arial" w:cs="Arial"/>
          <w:noProof/>
          <w:color w:val="000000"/>
        </w:rPr>
        <w:t xml:space="preserve"> </w:t>
      </w:r>
      <w:r w:rsidRPr="00595F98">
        <w:rPr>
          <w:rFonts w:ascii="Arial" w:hAnsi="Arial" w:cs="Arial"/>
          <w:noProof/>
          <w:color w:val="000000"/>
          <w:spacing w:val="-3"/>
        </w:rPr>
        <w:t>d</w:t>
      </w:r>
      <w:r w:rsidRPr="00595F98">
        <w:rPr>
          <w:rFonts w:ascii="Arial" w:hAnsi="Arial" w:cs="Arial"/>
          <w:noProof/>
          <w:color w:val="000000"/>
        </w:rPr>
        <w:t xml:space="preserve">e </w:t>
      </w:r>
      <w:r w:rsidRPr="00595F98">
        <w:rPr>
          <w:rFonts w:ascii="Arial" w:hAnsi="Arial" w:cs="Arial"/>
          <w:noProof/>
          <w:color w:val="000000"/>
          <w:spacing w:val="-4"/>
        </w:rPr>
        <w:t>las</w:t>
      </w:r>
      <w:r w:rsidRPr="00595F98">
        <w:rPr>
          <w:rFonts w:ascii="Arial" w:hAnsi="Arial" w:cs="Arial"/>
          <w:noProof/>
          <w:color w:val="000000"/>
          <w:spacing w:val="-9"/>
        </w:rPr>
        <w:t xml:space="preserve"> </w:t>
      </w:r>
      <w:r w:rsidRPr="00595F98">
        <w:rPr>
          <w:rFonts w:ascii="Arial" w:hAnsi="Arial" w:cs="Arial"/>
          <w:noProof/>
          <w:color w:val="000000"/>
          <w:spacing w:val="-4"/>
        </w:rPr>
        <w:t>protecciones,</w:t>
      </w:r>
      <w:r w:rsidRPr="00595F98">
        <w:rPr>
          <w:rFonts w:ascii="Arial" w:hAnsi="Arial" w:cs="Arial"/>
          <w:noProof/>
          <w:color w:val="000000"/>
          <w:spacing w:val="-9"/>
        </w:rPr>
        <w:t xml:space="preserve"> </w:t>
      </w:r>
      <w:r w:rsidRPr="00595F98">
        <w:rPr>
          <w:rFonts w:ascii="Arial" w:hAnsi="Arial" w:cs="Arial"/>
          <w:noProof/>
          <w:color w:val="000000"/>
          <w:spacing w:val="-4"/>
        </w:rPr>
        <w:t>separar</w:t>
      </w:r>
      <w:r w:rsidRPr="00595F98">
        <w:rPr>
          <w:rFonts w:ascii="Arial" w:hAnsi="Arial" w:cs="Arial"/>
          <w:noProof/>
          <w:color w:val="000000"/>
          <w:spacing w:val="-9"/>
        </w:rPr>
        <w:t xml:space="preserve"> </w:t>
      </w:r>
      <w:r w:rsidRPr="00595F98">
        <w:rPr>
          <w:rFonts w:ascii="Arial" w:hAnsi="Arial" w:cs="Arial"/>
          <w:noProof/>
          <w:color w:val="000000"/>
          <w:spacing w:val="-4"/>
        </w:rPr>
        <w:t>barras,</w:t>
      </w:r>
      <w:r w:rsidRPr="00595F98">
        <w:rPr>
          <w:rFonts w:ascii="Arial" w:hAnsi="Arial" w:cs="Arial"/>
          <w:noProof/>
          <w:color w:val="000000"/>
          <w:spacing w:val="-8"/>
        </w:rPr>
        <w:t xml:space="preserve"> </w:t>
      </w:r>
      <w:r w:rsidRPr="00595F98">
        <w:rPr>
          <w:rFonts w:ascii="Arial" w:hAnsi="Arial" w:cs="Arial"/>
          <w:noProof/>
          <w:color w:val="000000"/>
          <w:spacing w:val="-4"/>
        </w:rPr>
        <w:t>u</w:t>
      </w:r>
      <w:r w:rsidRPr="00595F98">
        <w:rPr>
          <w:rFonts w:ascii="Arial" w:hAnsi="Arial" w:cs="Arial"/>
          <w:noProof/>
          <w:color w:val="000000"/>
          <w:spacing w:val="-9"/>
        </w:rPr>
        <w:t xml:space="preserve"> </w:t>
      </w:r>
      <w:r w:rsidRPr="00595F98">
        <w:rPr>
          <w:rFonts w:ascii="Arial" w:hAnsi="Arial" w:cs="Arial"/>
          <w:noProof/>
          <w:color w:val="000000"/>
          <w:spacing w:val="-4"/>
        </w:rPr>
        <w:t>otras</w:t>
      </w:r>
      <w:r w:rsidRPr="00595F98">
        <w:rPr>
          <w:rFonts w:ascii="Arial" w:hAnsi="Arial" w:cs="Arial"/>
          <w:noProof/>
          <w:color w:val="000000"/>
          <w:spacing w:val="-8"/>
        </w:rPr>
        <w:t xml:space="preserve"> </w:t>
      </w:r>
      <w:r w:rsidRPr="00595F98">
        <w:rPr>
          <w:rFonts w:ascii="Arial" w:hAnsi="Arial" w:cs="Arial"/>
          <w:noProof/>
          <w:color w:val="000000"/>
          <w:spacing w:val="-4"/>
        </w:rPr>
        <w:t>acciones</w:t>
      </w:r>
      <w:r w:rsidRPr="00595F98">
        <w:rPr>
          <w:rFonts w:ascii="Arial" w:hAnsi="Arial" w:cs="Arial"/>
          <w:noProof/>
          <w:color w:val="000000"/>
          <w:spacing w:val="-8"/>
        </w:rPr>
        <w:t xml:space="preserve"> </w:t>
      </w:r>
      <w:r w:rsidRPr="00595F98">
        <w:rPr>
          <w:rFonts w:ascii="Arial" w:hAnsi="Arial" w:cs="Arial"/>
          <w:noProof/>
          <w:color w:val="000000"/>
          <w:spacing w:val="-4"/>
        </w:rPr>
        <w:t>sobre</w:t>
      </w:r>
      <w:r w:rsidRPr="00595F98">
        <w:rPr>
          <w:rFonts w:ascii="Arial" w:hAnsi="Arial" w:cs="Arial"/>
          <w:noProof/>
          <w:color w:val="000000"/>
          <w:spacing w:val="-8"/>
        </w:rPr>
        <w:t xml:space="preserve"> </w:t>
      </w:r>
      <w:r w:rsidRPr="00595F98">
        <w:rPr>
          <w:rFonts w:ascii="Arial" w:hAnsi="Arial" w:cs="Arial"/>
          <w:noProof/>
          <w:color w:val="000000"/>
          <w:spacing w:val="-4"/>
        </w:rPr>
        <w:t>la</w:t>
      </w:r>
      <w:r w:rsidRPr="00595F98">
        <w:rPr>
          <w:rFonts w:ascii="Arial" w:hAnsi="Arial" w:cs="Arial"/>
          <w:noProof/>
          <w:color w:val="000000"/>
          <w:spacing w:val="-8"/>
        </w:rPr>
        <w:t xml:space="preserve"> </w:t>
      </w:r>
      <w:r w:rsidRPr="00595F98">
        <w:rPr>
          <w:rFonts w:ascii="Arial" w:hAnsi="Arial" w:cs="Arial"/>
          <w:noProof/>
          <w:color w:val="000000"/>
          <w:spacing w:val="-4"/>
        </w:rPr>
        <w:t>topología</w:t>
      </w:r>
      <w:r w:rsidRPr="00595F98">
        <w:rPr>
          <w:rFonts w:ascii="Arial" w:hAnsi="Arial" w:cs="Arial"/>
          <w:noProof/>
          <w:color w:val="000000"/>
          <w:spacing w:val="-8"/>
        </w:rPr>
        <w:t xml:space="preserve"> </w:t>
      </w:r>
      <w:r w:rsidRPr="00595F98">
        <w:rPr>
          <w:rFonts w:ascii="Arial" w:hAnsi="Arial" w:cs="Arial"/>
          <w:noProof/>
          <w:color w:val="000000"/>
          <w:spacing w:val="-4"/>
        </w:rPr>
        <w:t>que</w:t>
      </w:r>
      <w:r w:rsidRPr="00595F98">
        <w:rPr>
          <w:rFonts w:ascii="Arial" w:hAnsi="Arial" w:cs="Arial"/>
          <w:noProof/>
          <w:color w:val="000000"/>
          <w:spacing w:val="-8"/>
        </w:rPr>
        <w:t xml:space="preserve"> </w:t>
      </w:r>
      <w:r w:rsidRPr="00595F98">
        <w:rPr>
          <w:rFonts w:ascii="Arial" w:hAnsi="Arial" w:cs="Arial"/>
          <w:noProof/>
          <w:color w:val="000000"/>
          <w:spacing w:val="-4"/>
        </w:rPr>
        <w:t>impidan</w:t>
      </w:r>
      <w:r w:rsidRPr="00595F98">
        <w:rPr>
          <w:rFonts w:ascii="Arial" w:hAnsi="Arial" w:cs="Arial"/>
          <w:noProof/>
          <w:color w:val="000000"/>
          <w:spacing w:val="-8"/>
        </w:rPr>
        <w:t xml:space="preserve"> </w:t>
      </w:r>
      <w:r w:rsidRPr="00595F98">
        <w:rPr>
          <w:rFonts w:ascii="Arial" w:hAnsi="Arial" w:cs="Arial"/>
          <w:noProof/>
          <w:color w:val="000000"/>
          <w:spacing w:val="-4"/>
        </w:rPr>
        <w:t>que</w:t>
      </w:r>
      <w:r w:rsidRPr="00595F98">
        <w:rPr>
          <w:rFonts w:ascii="Arial" w:hAnsi="Arial" w:cs="Arial"/>
          <w:noProof/>
          <w:color w:val="000000"/>
          <w:spacing w:val="-8"/>
        </w:rPr>
        <w:t xml:space="preserve"> </w:t>
      </w:r>
      <w:r w:rsidRPr="00595F98">
        <w:rPr>
          <w:rFonts w:ascii="Arial" w:hAnsi="Arial" w:cs="Arial"/>
          <w:noProof/>
          <w:color w:val="000000"/>
          <w:spacing w:val="-4"/>
        </w:rPr>
        <w:t>una</w:t>
      </w:r>
      <w:r w:rsidRPr="00595F98">
        <w:rPr>
          <w:rFonts w:ascii="Arial" w:hAnsi="Arial" w:cs="Arial"/>
          <w:noProof/>
          <w:color w:val="000000"/>
          <w:spacing w:val="-9"/>
        </w:rPr>
        <w:t xml:space="preserve"> </w:t>
      </w:r>
      <w:r w:rsidRPr="00595F98">
        <w:rPr>
          <w:rFonts w:ascii="Arial" w:hAnsi="Arial" w:cs="Arial"/>
          <w:noProof/>
          <w:color w:val="000000"/>
          <w:spacing w:val="-4"/>
        </w:rPr>
        <w:t>falt</w:t>
      </w:r>
      <w:r w:rsidRPr="00595F98">
        <w:rPr>
          <w:rFonts w:ascii="Arial" w:hAnsi="Arial" w:cs="Arial"/>
          <w:noProof/>
          <w:color w:val="000000"/>
        </w:rPr>
        <w:t xml:space="preserve">a </w:t>
      </w:r>
      <w:r w:rsidRPr="00595F98">
        <w:rPr>
          <w:rFonts w:ascii="Arial" w:hAnsi="Arial" w:cs="Arial"/>
          <w:noProof/>
          <w:color w:val="000000"/>
          <w:spacing w:val="-3"/>
        </w:rPr>
        <w:t>en</w:t>
      </w:r>
      <w:r w:rsidRPr="00595F98">
        <w:rPr>
          <w:rFonts w:ascii="Arial" w:hAnsi="Arial" w:cs="Arial"/>
          <w:noProof/>
          <w:color w:val="000000"/>
          <w:spacing w:val="-4"/>
        </w:rPr>
        <w:t xml:space="preserve"> es</w:t>
      </w:r>
      <w:r w:rsidRPr="00595F98">
        <w:rPr>
          <w:rFonts w:ascii="Arial" w:hAnsi="Arial" w:cs="Arial"/>
          <w:noProof/>
          <w:color w:val="000000"/>
          <w:spacing w:val="-3"/>
        </w:rPr>
        <w:t>a</w:t>
      </w:r>
      <w:r w:rsidRPr="00595F98">
        <w:rPr>
          <w:rFonts w:ascii="Arial" w:hAnsi="Arial" w:cs="Arial"/>
          <w:noProof/>
          <w:color w:val="000000"/>
          <w:spacing w:val="-4"/>
        </w:rPr>
        <w:t xml:space="preserve">s </w:t>
      </w:r>
      <w:r w:rsidRPr="00595F98">
        <w:rPr>
          <w:rFonts w:ascii="Arial" w:hAnsi="Arial" w:cs="Arial"/>
          <w:noProof/>
          <w:color w:val="000000"/>
          <w:spacing w:val="-3"/>
        </w:rPr>
        <w:t>cond</w:t>
      </w:r>
      <w:r w:rsidRPr="00595F98">
        <w:rPr>
          <w:rFonts w:ascii="Arial" w:hAnsi="Arial" w:cs="Arial"/>
          <w:noProof/>
          <w:color w:val="000000"/>
          <w:spacing w:val="-4"/>
        </w:rPr>
        <w:t>ic</w:t>
      </w:r>
      <w:r w:rsidRPr="00595F98">
        <w:rPr>
          <w:rFonts w:ascii="Arial" w:hAnsi="Arial" w:cs="Arial"/>
          <w:noProof/>
          <w:color w:val="000000"/>
          <w:spacing w:val="-3"/>
        </w:rPr>
        <w:t>iones</w:t>
      </w:r>
      <w:r w:rsidRPr="00595F98">
        <w:rPr>
          <w:rFonts w:ascii="Arial" w:hAnsi="Arial" w:cs="Arial"/>
          <w:noProof/>
          <w:color w:val="000000"/>
          <w:spacing w:val="-4"/>
        </w:rPr>
        <w:t xml:space="preserve"> </w:t>
      </w:r>
      <w:r w:rsidRPr="00595F98">
        <w:rPr>
          <w:rFonts w:ascii="Arial" w:hAnsi="Arial" w:cs="Arial"/>
          <w:noProof/>
          <w:color w:val="000000"/>
          <w:spacing w:val="-3"/>
        </w:rPr>
        <w:t>pue</w:t>
      </w:r>
      <w:r w:rsidRPr="00595F98">
        <w:rPr>
          <w:rFonts w:ascii="Arial" w:hAnsi="Arial" w:cs="Arial"/>
          <w:noProof/>
          <w:color w:val="000000"/>
          <w:spacing w:val="-4"/>
        </w:rPr>
        <w:t>d</w:t>
      </w:r>
      <w:r w:rsidRPr="00595F98">
        <w:rPr>
          <w:rFonts w:ascii="Arial" w:hAnsi="Arial" w:cs="Arial"/>
          <w:noProof/>
          <w:color w:val="000000"/>
          <w:spacing w:val="-3"/>
        </w:rPr>
        <w:t xml:space="preserve">a </w:t>
      </w:r>
      <w:r w:rsidRPr="00595F98">
        <w:rPr>
          <w:rFonts w:ascii="Arial" w:hAnsi="Arial" w:cs="Arial"/>
          <w:noProof/>
          <w:color w:val="000000"/>
          <w:spacing w:val="-4"/>
        </w:rPr>
        <w:t>t</w:t>
      </w:r>
      <w:r w:rsidRPr="00595F98">
        <w:rPr>
          <w:rFonts w:ascii="Arial" w:hAnsi="Arial" w:cs="Arial"/>
          <w:noProof/>
          <w:color w:val="000000"/>
          <w:spacing w:val="-3"/>
        </w:rPr>
        <w:t>ener una r</w:t>
      </w:r>
      <w:r w:rsidRPr="00595F98">
        <w:rPr>
          <w:rFonts w:ascii="Arial" w:hAnsi="Arial" w:cs="Arial"/>
          <w:noProof/>
          <w:color w:val="000000"/>
          <w:spacing w:val="-4"/>
        </w:rPr>
        <w:t>ep</w:t>
      </w:r>
      <w:r w:rsidRPr="00595F98">
        <w:rPr>
          <w:rFonts w:ascii="Arial" w:hAnsi="Arial" w:cs="Arial"/>
          <w:noProof/>
          <w:color w:val="000000"/>
          <w:spacing w:val="-3"/>
        </w:rPr>
        <w:t>er</w:t>
      </w:r>
      <w:r w:rsidRPr="00595F98">
        <w:rPr>
          <w:rFonts w:ascii="Arial" w:hAnsi="Arial" w:cs="Arial"/>
          <w:noProof/>
          <w:color w:val="000000"/>
          <w:spacing w:val="-4"/>
        </w:rPr>
        <w:t>c</w:t>
      </w:r>
      <w:r w:rsidRPr="00595F98">
        <w:rPr>
          <w:rFonts w:ascii="Arial" w:hAnsi="Arial" w:cs="Arial"/>
          <w:noProof/>
          <w:color w:val="000000"/>
          <w:spacing w:val="-3"/>
        </w:rPr>
        <w:t>u</w:t>
      </w:r>
      <w:r w:rsidRPr="00595F98">
        <w:rPr>
          <w:rFonts w:ascii="Arial" w:hAnsi="Arial" w:cs="Arial"/>
          <w:noProof/>
          <w:color w:val="000000"/>
          <w:spacing w:val="-4"/>
        </w:rPr>
        <w:t>s</w:t>
      </w:r>
      <w:r w:rsidRPr="00595F98">
        <w:rPr>
          <w:rFonts w:ascii="Arial" w:hAnsi="Arial" w:cs="Arial"/>
          <w:noProof/>
          <w:color w:val="000000"/>
          <w:spacing w:val="-3"/>
        </w:rPr>
        <w:t xml:space="preserve">ión </w:t>
      </w:r>
      <w:r w:rsidRPr="00595F98">
        <w:rPr>
          <w:rFonts w:ascii="Arial" w:hAnsi="Arial" w:cs="Arial"/>
          <w:noProof/>
          <w:color w:val="000000"/>
          <w:spacing w:val="-4"/>
        </w:rPr>
        <w:t>g</w:t>
      </w:r>
      <w:r w:rsidRPr="00595F98">
        <w:rPr>
          <w:rFonts w:ascii="Arial" w:hAnsi="Arial" w:cs="Arial"/>
          <w:noProof/>
          <w:color w:val="000000"/>
          <w:spacing w:val="-3"/>
        </w:rPr>
        <w:t>ra</w:t>
      </w:r>
      <w:r w:rsidRPr="00595F98">
        <w:rPr>
          <w:rFonts w:ascii="Arial" w:hAnsi="Arial" w:cs="Arial"/>
          <w:noProof/>
          <w:color w:val="000000"/>
          <w:spacing w:val="-4"/>
        </w:rPr>
        <w:t>v</w:t>
      </w:r>
      <w:r w:rsidRPr="00595F98">
        <w:rPr>
          <w:rFonts w:ascii="Arial" w:hAnsi="Arial" w:cs="Arial"/>
          <w:noProof/>
          <w:color w:val="000000"/>
          <w:spacing w:val="-3"/>
        </w:rPr>
        <w:t>e</w:t>
      </w:r>
      <w:r w:rsidRPr="00595F98">
        <w:rPr>
          <w:rFonts w:ascii="Arial" w:hAnsi="Arial" w:cs="Arial"/>
          <w:noProof/>
          <w:color w:val="000000"/>
          <w:spacing w:val="-4"/>
        </w:rPr>
        <w:t xml:space="preserve"> </w:t>
      </w:r>
      <w:r w:rsidRPr="00595F98">
        <w:rPr>
          <w:rFonts w:ascii="Arial" w:hAnsi="Arial" w:cs="Arial"/>
          <w:noProof/>
          <w:color w:val="000000"/>
          <w:spacing w:val="-3"/>
        </w:rPr>
        <w:t>par</w:t>
      </w:r>
      <w:r w:rsidRPr="00595F98">
        <w:rPr>
          <w:rFonts w:ascii="Arial" w:hAnsi="Arial" w:cs="Arial"/>
          <w:noProof/>
          <w:color w:val="000000"/>
          <w:spacing w:val="-4"/>
        </w:rPr>
        <w:t xml:space="preserve">a </w:t>
      </w:r>
      <w:r w:rsidRPr="00595F98">
        <w:rPr>
          <w:rFonts w:ascii="Arial" w:hAnsi="Arial" w:cs="Arial"/>
          <w:noProof/>
          <w:color w:val="000000"/>
          <w:spacing w:val="-3"/>
        </w:rPr>
        <w:t>el</w:t>
      </w:r>
      <w:r w:rsidRPr="00595F98">
        <w:rPr>
          <w:rFonts w:ascii="Arial" w:hAnsi="Arial" w:cs="Arial"/>
          <w:noProof/>
          <w:color w:val="000000"/>
          <w:spacing w:val="-4"/>
        </w:rPr>
        <w:t xml:space="preserve"> s</w:t>
      </w:r>
      <w:r w:rsidRPr="00595F98">
        <w:rPr>
          <w:rFonts w:ascii="Arial" w:hAnsi="Arial" w:cs="Arial"/>
          <w:noProof/>
          <w:color w:val="000000"/>
          <w:spacing w:val="-3"/>
        </w:rPr>
        <w:t>i</w:t>
      </w:r>
      <w:r w:rsidRPr="00595F98">
        <w:rPr>
          <w:rFonts w:ascii="Arial" w:hAnsi="Arial" w:cs="Arial"/>
          <w:noProof/>
          <w:color w:val="000000"/>
          <w:spacing w:val="-4"/>
        </w:rPr>
        <w:t>s</w:t>
      </w:r>
      <w:r w:rsidRPr="00595F98">
        <w:rPr>
          <w:rFonts w:ascii="Arial" w:hAnsi="Arial" w:cs="Arial"/>
          <w:noProof/>
          <w:color w:val="000000"/>
          <w:spacing w:val="-3"/>
        </w:rPr>
        <w:t>t</w:t>
      </w:r>
      <w:r w:rsidRPr="00595F98">
        <w:rPr>
          <w:rFonts w:ascii="Arial" w:hAnsi="Arial" w:cs="Arial"/>
          <w:noProof/>
          <w:color w:val="000000"/>
          <w:spacing w:val="-4"/>
        </w:rPr>
        <w:t>e</w:t>
      </w:r>
      <w:r w:rsidRPr="00595F98">
        <w:rPr>
          <w:rFonts w:ascii="Arial" w:hAnsi="Arial" w:cs="Arial"/>
          <w:noProof/>
          <w:color w:val="000000"/>
          <w:spacing w:val="-3"/>
        </w:rPr>
        <w:t>m</w:t>
      </w:r>
      <w:r w:rsidRPr="00595F98">
        <w:rPr>
          <w:rFonts w:ascii="Arial" w:hAnsi="Arial" w:cs="Arial"/>
          <w:noProof/>
          <w:color w:val="000000"/>
          <w:spacing w:val="-4"/>
        </w:rPr>
        <w:t>a</w:t>
      </w:r>
      <w:r w:rsidRPr="00595F98">
        <w:rPr>
          <w:rFonts w:ascii="Arial" w:hAnsi="Arial" w:cs="Arial"/>
          <w:noProof/>
          <w:color w:val="000000"/>
        </w:rPr>
        <w:t>.</w:t>
      </w:r>
      <w:r w:rsidRPr="00595F98">
        <w:rPr>
          <w:rFonts w:ascii="Arial" w:hAnsi="Arial" w:cs="Arial"/>
          <w:noProof/>
        </w:rPr>
        <w:t xml:space="preserve"> </w:t>
      </w:r>
    </w:p>
    <w:p w14:paraId="1A15DF88"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w:t>
      </w:r>
      <w:r w:rsidRPr="00595F98">
        <w:rPr>
          <w:rFonts w:ascii="Arial" w:hAnsi="Arial" w:cs="Arial"/>
          <w:noProof/>
          <w:color w:val="000000"/>
          <w:spacing w:val="25"/>
        </w:rPr>
        <w:t xml:space="preserve"> </w:t>
      </w:r>
      <w:r w:rsidRPr="00595F98">
        <w:rPr>
          <w:rFonts w:ascii="Arial" w:hAnsi="Arial" w:cs="Arial"/>
          <w:noProof/>
          <w:color w:val="000000"/>
        </w:rPr>
        <w:t>aquellas</w:t>
      </w:r>
      <w:r w:rsidRPr="00595F98">
        <w:rPr>
          <w:rFonts w:ascii="Arial" w:hAnsi="Arial" w:cs="Arial"/>
          <w:noProof/>
          <w:color w:val="000000"/>
          <w:spacing w:val="25"/>
        </w:rPr>
        <w:t xml:space="preserve"> </w:t>
      </w:r>
      <w:r w:rsidRPr="00595F98">
        <w:rPr>
          <w:rFonts w:ascii="Arial" w:hAnsi="Arial" w:cs="Arial"/>
          <w:noProof/>
          <w:color w:val="000000"/>
        </w:rPr>
        <w:t>situaciones</w:t>
      </w:r>
      <w:r w:rsidRPr="00595F98">
        <w:rPr>
          <w:rFonts w:ascii="Arial" w:hAnsi="Arial" w:cs="Arial"/>
          <w:noProof/>
          <w:color w:val="000000"/>
          <w:spacing w:val="25"/>
        </w:rPr>
        <w:t xml:space="preserve"> </w:t>
      </w:r>
      <w:r w:rsidRPr="00595F98">
        <w:rPr>
          <w:rFonts w:ascii="Arial" w:hAnsi="Arial" w:cs="Arial"/>
          <w:noProof/>
          <w:color w:val="000000"/>
        </w:rPr>
        <w:t>en</w:t>
      </w:r>
      <w:r w:rsidRPr="00595F98">
        <w:rPr>
          <w:rFonts w:ascii="Arial" w:hAnsi="Arial" w:cs="Arial"/>
          <w:noProof/>
          <w:color w:val="000000"/>
          <w:spacing w:val="25"/>
        </w:rPr>
        <w:t xml:space="preserve"> </w:t>
      </w:r>
      <w:r w:rsidRPr="00595F98">
        <w:rPr>
          <w:rFonts w:ascii="Arial" w:hAnsi="Arial" w:cs="Arial"/>
          <w:noProof/>
          <w:color w:val="000000"/>
        </w:rPr>
        <w:t>las</w:t>
      </w:r>
      <w:r w:rsidRPr="00595F98">
        <w:rPr>
          <w:rFonts w:ascii="Arial" w:hAnsi="Arial" w:cs="Arial"/>
          <w:noProof/>
          <w:color w:val="000000"/>
          <w:spacing w:val="25"/>
        </w:rPr>
        <w:t xml:space="preserve"> </w:t>
      </w:r>
      <w:r w:rsidRPr="00595F98">
        <w:rPr>
          <w:rFonts w:ascii="Arial" w:hAnsi="Arial" w:cs="Arial"/>
          <w:noProof/>
          <w:color w:val="000000"/>
        </w:rPr>
        <w:t>que</w:t>
      </w:r>
      <w:r w:rsidRPr="00595F98">
        <w:rPr>
          <w:rFonts w:ascii="Arial" w:hAnsi="Arial" w:cs="Arial"/>
          <w:noProof/>
          <w:color w:val="000000"/>
          <w:spacing w:val="25"/>
        </w:rPr>
        <w:t xml:space="preserve"> </w:t>
      </w:r>
      <w:r w:rsidRPr="00595F98">
        <w:rPr>
          <w:rFonts w:ascii="Arial" w:hAnsi="Arial" w:cs="Arial"/>
          <w:noProof/>
          <w:color w:val="000000"/>
        </w:rPr>
        <w:t>existan</w:t>
      </w:r>
      <w:r w:rsidRPr="00595F98">
        <w:rPr>
          <w:rFonts w:ascii="Arial" w:hAnsi="Arial" w:cs="Arial"/>
          <w:noProof/>
          <w:color w:val="000000"/>
          <w:spacing w:val="25"/>
        </w:rPr>
        <w:t xml:space="preserve"> </w:t>
      </w:r>
      <w:r w:rsidRPr="00595F98">
        <w:rPr>
          <w:rFonts w:ascii="Arial" w:hAnsi="Arial" w:cs="Arial"/>
          <w:noProof/>
          <w:color w:val="000000"/>
        </w:rPr>
        <w:t>riesgos</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inestabilidad</w:t>
      </w:r>
      <w:r w:rsidRPr="00595F98">
        <w:rPr>
          <w:rFonts w:ascii="Arial" w:hAnsi="Arial" w:cs="Arial"/>
          <w:noProof/>
          <w:color w:val="000000"/>
          <w:spacing w:val="25"/>
        </w:rPr>
        <w:t xml:space="preserve"> </w:t>
      </w:r>
      <w:r w:rsidRPr="00595F98">
        <w:rPr>
          <w:rFonts w:ascii="Arial" w:hAnsi="Arial" w:cs="Arial"/>
          <w:noProof/>
          <w:color w:val="000000"/>
        </w:rPr>
        <w:t>dinámica</w:t>
      </w:r>
      <w:r w:rsidRPr="00595F98">
        <w:rPr>
          <w:rFonts w:ascii="Arial" w:hAnsi="Arial" w:cs="Arial"/>
          <w:noProof/>
          <w:color w:val="000000"/>
          <w:spacing w:val="25"/>
        </w:rPr>
        <w:t xml:space="preserve"> </w:t>
      </w:r>
      <w:r w:rsidRPr="00595F98">
        <w:rPr>
          <w:rFonts w:ascii="Arial" w:hAnsi="Arial" w:cs="Arial"/>
          <w:noProof/>
          <w:color w:val="000000"/>
        </w:rPr>
        <w:t>del sistema, se realizará un estudio complementario de estabilidad en el que la contingencia considerada</w:t>
      </w:r>
      <w:r w:rsidRPr="00595F98">
        <w:rPr>
          <w:rFonts w:ascii="Arial" w:hAnsi="Arial" w:cs="Arial"/>
          <w:noProof/>
          <w:color w:val="000000"/>
          <w:spacing w:val="20"/>
        </w:rPr>
        <w:t xml:space="preserve"> </w:t>
      </w:r>
      <w:r w:rsidRPr="00595F98">
        <w:rPr>
          <w:rFonts w:ascii="Arial" w:hAnsi="Arial" w:cs="Arial"/>
          <w:noProof/>
          <w:color w:val="000000"/>
        </w:rPr>
        <w:t>será</w:t>
      </w:r>
      <w:r w:rsidRPr="00595F98">
        <w:rPr>
          <w:rFonts w:ascii="Arial" w:hAnsi="Arial" w:cs="Arial"/>
          <w:noProof/>
          <w:color w:val="000000"/>
          <w:spacing w:val="21"/>
        </w:rPr>
        <w:t xml:space="preserve"> </w:t>
      </w:r>
      <w:r w:rsidRPr="00595F98">
        <w:rPr>
          <w:rFonts w:ascii="Arial" w:hAnsi="Arial" w:cs="Arial"/>
          <w:noProof/>
          <w:color w:val="000000"/>
        </w:rPr>
        <w:t>una</w:t>
      </w:r>
      <w:r w:rsidRPr="00595F98">
        <w:rPr>
          <w:rFonts w:ascii="Arial" w:hAnsi="Arial" w:cs="Arial"/>
          <w:noProof/>
          <w:color w:val="000000"/>
          <w:spacing w:val="20"/>
        </w:rPr>
        <w:t xml:space="preserve"> </w:t>
      </w:r>
      <w:r w:rsidRPr="00595F98">
        <w:rPr>
          <w:rFonts w:ascii="Arial" w:hAnsi="Arial" w:cs="Arial"/>
          <w:noProof/>
          <w:color w:val="000000"/>
        </w:rPr>
        <w:t>falta</w:t>
      </w:r>
      <w:r w:rsidRPr="00595F98">
        <w:rPr>
          <w:rFonts w:ascii="Arial" w:hAnsi="Arial" w:cs="Arial"/>
          <w:noProof/>
          <w:color w:val="000000"/>
          <w:spacing w:val="21"/>
        </w:rPr>
        <w:t xml:space="preserve"> </w:t>
      </w:r>
      <w:r w:rsidRPr="00595F98">
        <w:rPr>
          <w:rFonts w:ascii="Arial" w:hAnsi="Arial" w:cs="Arial"/>
          <w:noProof/>
          <w:color w:val="000000"/>
        </w:rPr>
        <w:t>trifásica</w:t>
      </w:r>
      <w:r w:rsidRPr="00595F98">
        <w:rPr>
          <w:rFonts w:ascii="Arial" w:hAnsi="Arial" w:cs="Arial"/>
          <w:noProof/>
          <w:color w:val="000000"/>
          <w:spacing w:val="20"/>
        </w:rPr>
        <w:t xml:space="preserve"> </w:t>
      </w:r>
      <w:r w:rsidRPr="00595F98">
        <w:rPr>
          <w:rFonts w:ascii="Arial" w:hAnsi="Arial" w:cs="Arial"/>
          <w:noProof/>
          <w:color w:val="000000"/>
        </w:rPr>
        <w:t>franca</w:t>
      </w:r>
      <w:r w:rsidRPr="00595F98">
        <w:rPr>
          <w:rFonts w:ascii="Arial" w:hAnsi="Arial" w:cs="Arial"/>
          <w:noProof/>
          <w:color w:val="000000"/>
          <w:spacing w:val="21"/>
        </w:rPr>
        <w:t xml:space="preserve"> </w:t>
      </w:r>
      <w:r w:rsidRPr="00595F98">
        <w:rPr>
          <w:rFonts w:ascii="Arial" w:hAnsi="Arial" w:cs="Arial"/>
          <w:noProof/>
          <w:color w:val="000000"/>
        </w:rPr>
        <w:t>con</w:t>
      </w:r>
      <w:r w:rsidRPr="00595F98">
        <w:rPr>
          <w:rFonts w:ascii="Arial" w:hAnsi="Arial" w:cs="Arial"/>
          <w:noProof/>
          <w:color w:val="000000"/>
          <w:spacing w:val="20"/>
        </w:rPr>
        <w:t xml:space="preserve"> </w:t>
      </w:r>
      <w:r w:rsidRPr="00595F98">
        <w:rPr>
          <w:rFonts w:ascii="Arial" w:hAnsi="Arial" w:cs="Arial"/>
          <w:noProof/>
          <w:color w:val="000000"/>
        </w:rPr>
        <w:t>correcta</w:t>
      </w:r>
      <w:r w:rsidRPr="00595F98">
        <w:rPr>
          <w:rFonts w:ascii="Arial" w:hAnsi="Arial" w:cs="Arial"/>
          <w:noProof/>
          <w:color w:val="000000"/>
          <w:spacing w:val="21"/>
        </w:rPr>
        <w:t xml:space="preserve"> </w:t>
      </w:r>
      <w:r w:rsidRPr="00595F98">
        <w:rPr>
          <w:rFonts w:ascii="Arial" w:hAnsi="Arial" w:cs="Arial"/>
          <w:noProof/>
          <w:color w:val="000000"/>
        </w:rPr>
        <w:t>actuación</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sistemas</w:t>
      </w:r>
      <w:r w:rsidRPr="00595F98">
        <w:rPr>
          <w:rFonts w:ascii="Arial" w:hAnsi="Arial" w:cs="Arial"/>
          <w:noProof/>
          <w:color w:val="000000"/>
          <w:spacing w:val="21"/>
        </w:rPr>
        <w:t xml:space="preserve"> </w:t>
      </w:r>
      <w:r w:rsidRPr="00595F98">
        <w:rPr>
          <w:rFonts w:ascii="Arial" w:hAnsi="Arial" w:cs="Arial"/>
          <w:noProof/>
          <w:color w:val="000000"/>
        </w:rPr>
        <w:t>de protección.</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falta</w:t>
      </w:r>
      <w:r w:rsidRPr="00595F98">
        <w:rPr>
          <w:rFonts w:ascii="Arial" w:hAnsi="Arial" w:cs="Arial"/>
          <w:noProof/>
          <w:color w:val="000000"/>
          <w:spacing w:val="20"/>
        </w:rPr>
        <w:t xml:space="preserve"> </w:t>
      </w:r>
      <w:r w:rsidRPr="00595F98">
        <w:rPr>
          <w:rFonts w:ascii="Arial" w:hAnsi="Arial" w:cs="Arial"/>
          <w:noProof/>
          <w:color w:val="000000"/>
        </w:rPr>
        <w:t>se</w:t>
      </w:r>
      <w:r w:rsidRPr="00595F98">
        <w:rPr>
          <w:rFonts w:ascii="Arial" w:hAnsi="Arial" w:cs="Arial"/>
          <w:noProof/>
          <w:color w:val="000000"/>
          <w:spacing w:val="20"/>
        </w:rPr>
        <w:t xml:space="preserve"> </w:t>
      </w:r>
      <w:r w:rsidRPr="00595F98">
        <w:rPr>
          <w:rFonts w:ascii="Arial" w:hAnsi="Arial" w:cs="Arial"/>
          <w:noProof/>
          <w:color w:val="000000"/>
        </w:rPr>
        <w:t>supondrá</w:t>
      </w:r>
      <w:r w:rsidRPr="00595F98">
        <w:rPr>
          <w:rFonts w:ascii="Arial" w:hAnsi="Arial" w:cs="Arial"/>
          <w:noProof/>
          <w:color w:val="000000"/>
          <w:spacing w:val="20"/>
        </w:rPr>
        <w:t xml:space="preserve"> </w:t>
      </w:r>
      <w:r w:rsidRPr="00595F98">
        <w:rPr>
          <w:rFonts w:ascii="Arial" w:hAnsi="Arial" w:cs="Arial"/>
          <w:noProof/>
          <w:color w:val="000000"/>
        </w:rPr>
        <w:t>situada</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punto</w:t>
      </w:r>
      <w:r w:rsidRPr="00595F98">
        <w:rPr>
          <w:rFonts w:ascii="Arial" w:hAnsi="Arial" w:cs="Arial"/>
          <w:noProof/>
          <w:color w:val="000000"/>
          <w:spacing w:val="20"/>
        </w:rPr>
        <w:t xml:space="preserve"> </w:t>
      </w:r>
      <w:r w:rsidRPr="00595F98">
        <w:rPr>
          <w:rFonts w:ascii="Arial" w:hAnsi="Arial" w:cs="Arial"/>
          <w:noProof/>
          <w:color w:val="000000"/>
        </w:rPr>
        <w:t>más</w:t>
      </w:r>
      <w:r w:rsidRPr="00595F98">
        <w:rPr>
          <w:rFonts w:ascii="Arial" w:hAnsi="Arial" w:cs="Arial"/>
          <w:noProof/>
          <w:color w:val="000000"/>
          <w:spacing w:val="20"/>
        </w:rPr>
        <w:t xml:space="preserve"> </w:t>
      </w:r>
      <w:r w:rsidRPr="00595F98">
        <w:rPr>
          <w:rFonts w:ascii="Arial" w:hAnsi="Arial" w:cs="Arial"/>
          <w:noProof/>
          <w:color w:val="000000"/>
        </w:rPr>
        <w:t>desfavorable</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línea</w:t>
      </w:r>
      <w:r w:rsidRPr="00595F98">
        <w:rPr>
          <w:rFonts w:ascii="Arial" w:hAnsi="Arial" w:cs="Arial"/>
          <w:noProof/>
          <w:color w:val="000000"/>
          <w:spacing w:val="20"/>
        </w:rPr>
        <w:t xml:space="preserve"> </w:t>
      </w:r>
      <w:r w:rsidRPr="00595F98">
        <w:rPr>
          <w:rFonts w:ascii="Arial" w:hAnsi="Arial" w:cs="Arial"/>
          <w:noProof/>
          <w:color w:val="000000"/>
        </w:rPr>
        <w:t>en cuestión. Se considerará un tiempo de actuación de las protecciones en primera zona no inferior a 100 ms.</w:t>
      </w:r>
      <w:r w:rsidRPr="00595F98">
        <w:rPr>
          <w:rFonts w:ascii="Arial" w:hAnsi="Arial" w:cs="Arial"/>
          <w:noProof/>
        </w:rPr>
        <w:t xml:space="preserve"> </w:t>
      </w:r>
    </w:p>
    <w:p w14:paraId="542D248B"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Cuando</w:t>
      </w:r>
      <w:r w:rsidRPr="00595F98">
        <w:rPr>
          <w:rFonts w:ascii="Arial" w:hAnsi="Arial" w:cs="Arial"/>
          <w:noProof/>
          <w:color w:val="000000"/>
          <w:spacing w:val="21"/>
        </w:rPr>
        <w:t xml:space="preserve"> </w:t>
      </w:r>
      <w:r w:rsidRPr="00595F98">
        <w:rPr>
          <w:rFonts w:ascii="Arial" w:hAnsi="Arial" w:cs="Arial"/>
          <w:noProof/>
          <w:color w:val="000000"/>
        </w:rPr>
        <w:t>exista</w:t>
      </w:r>
      <w:r w:rsidRPr="00595F98">
        <w:rPr>
          <w:rFonts w:ascii="Arial" w:hAnsi="Arial" w:cs="Arial"/>
          <w:noProof/>
          <w:color w:val="000000"/>
          <w:spacing w:val="21"/>
        </w:rPr>
        <w:t xml:space="preserve"> </w:t>
      </w:r>
      <w:r w:rsidRPr="00595F98">
        <w:rPr>
          <w:rFonts w:ascii="Arial" w:hAnsi="Arial" w:cs="Arial"/>
          <w:noProof/>
          <w:color w:val="000000"/>
        </w:rPr>
        <w:t>un</w:t>
      </w:r>
      <w:r w:rsidRPr="00595F98">
        <w:rPr>
          <w:rFonts w:ascii="Arial" w:hAnsi="Arial" w:cs="Arial"/>
          <w:noProof/>
          <w:color w:val="000000"/>
          <w:spacing w:val="21"/>
        </w:rPr>
        <w:t xml:space="preserve"> </w:t>
      </w:r>
      <w:r w:rsidRPr="00595F98">
        <w:rPr>
          <w:rFonts w:ascii="Arial" w:hAnsi="Arial" w:cs="Arial"/>
          <w:noProof/>
          <w:color w:val="000000"/>
        </w:rPr>
        <w:t>Plan</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Salvaguarda</w:t>
      </w:r>
      <w:r w:rsidRPr="00595F98">
        <w:rPr>
          <w:rFonts w:ascii="Arial" w:hAnsi="Arial" w:cs="Arial"/>
          <w:noProof/>
          <w:color w:val="000000"/>
          <w:spacing w:val="21"/>
        </w:rPr>
        <w:t xml:space="preserve"> </w:t>
      </w:r>
      <w:r w:rsidRPr="00595F98">
        <w:rPr>
          <w:rFonts w:ascii="Arial" w:hAnsi="Arial" w:cs="Arial"/>
          <w:noProof/>
          <w:color w:val="000000"/>
        </w:rPr>
        <w:t>en</w:t>
      </w:r>
      <w:r w:rsidRPr="00595F98">
        <w:rPr>
          <w:rFonts w:ascii="Arial" w:hAnsi="Arial" w:cs="Arial"/>
          <w:noProof/>
          <w:color w:val="000000"/>
          <w:spacing w:val="21"/>
        </w:rPr>
        <w:t xml:space="preserve"> </w:t>
      </w:r>
      <w:r w:rsidRPr="00595F98">
        <w:rPr>
          <w:rFonts w:ascii="Arial" w:hAnsi="Arial" w:cs="Arial"/>
          <w:noProof/>
          <w:color w:val="000000"/>
        </w:rPr>
        <w:t>el</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se</w:t>
      </w:r>
      <w:r w:rsidRPr="00595F98">
        <w:rPr>
          <w:rFonts w:ascii="Arial" w:hAnsi="Arial" w:cs="Arial"/>
          <w:noProof/>
          <w:color w:val="000000"/>
          <w:spacing w:val="21"/>
        </w:rPr>
        <w:t xml:space="preserve"> </w:t>
      </w:r>
      <w:r w:rsidRPr="00595F98">
        <w:rPr>
          <w:rFonts w:ascii="Arial" w:hAnsi="Arial" w:cs="Arial"/>
          <w:noProof/>
          <w:color w:val="000000"/>
        </w:rPr>
        <w:t>establezcan</w:t>
      </w:r>
      <w:r w:rsidRPr="00595F98">
        <w:rPr>
          <w:rFonts w:ascii="Arial" w:hAnsi="Arial" w:cs="Arial"/>
          <w:noProof/>
          <w:color w:val="000000"/>
          <w:spacing w:val="21"/>
        </w:rPr>
        <w:t xml:space="preserve"> </w:t>
      </w:r>
      <w:r w:rsidRPr="00595F98">
        <w:rPr>
          <w:rFonts w:ascii="Arial" w:hAnsi="Arial" w:cs="Arial"/>
          <w:noProof/>
          <w:color w:val="000000"/>
        </w:rPr>
        <w:t>las</w:t>
      </w:r>
      <w:r w:rsidRPr="00595F98">
        <w:rPr>
          <w:rFonts w:ascii="Arial" w:hAnsi="Arial" w:cs="Arial"/>
          <w:noProof/>
          <w:color w:val="000000"/>
          <w:spacing w:val="21"/>
        </w:rPr>
        <w:t xml:space="preserve"> </w:t>
      </w:r>
      <w:r w:rsidRPr="00595F98">
        <w:rPr>
          <w:rFonts w:ascii="Arial" w:hAnsi="Arial" w:cs="Arial"/>
          <w:noProof/>
          <w:color w:val="000000"/>
        </w:rPr>
        <w:t>medidas</w:t>
      </w:r>
      <w:r w:rsidRPr="00595F98">
        <w:rPr>
          <w:rFonts w:ascii="Arial" w:hAnsi="Arial" w:cs="Arial"/>
          <w:noProof/>
          <w:color w:val="000000"/>
          <w:spacing w:val="21"/>
        </w:rPr>
        <w:t xml:space="preserve"> </w:t>
      </w:r>
      <w:r w:rsidRPr="00595F98">
        <w:rPr>
          <w:rFonts w:ascii="Arial" w:hAnsi="Arial" w:cs="Arial"/>
          <w:noProof/>
          <w:color w:val="000000"/>
        </w:rPr>
        <w:t>de operación</w:t>
      </w:r>
      <w:r w:rsidRPr="00595F98">
        <w:rPr>
          <w:rFonts w:ascii="Arial" w:hAnsi="Arial" w:cs="Arial"/>
          <w:noProof/>
          <w:color w:val="000000"/>
          <w:spacing w:val="38"/>
        </w:rPr>
        <w:t xml:space="preserve"> </w:t>
      </w:r>
      <w:r w:rsidRPr="00595F98">
        <w:rPr>
          <w:rFonts w:ascii="Arial" w:hAnsi="Arial" w:cs="Arial"/>
          <w:noProof/>
          <w:color w:val="000000"/>
        </w:rPr>
        <w:t>tras</w:t>
      </w:r>
      <w:r w:rsidRPr="00595F98">
        <w:rPr>
          <w:rFonts w:ascii="Arial" w:hAnsi="Arial" w:cs="Arial"/>
          <w:noProof/>
          <w:color w:val="000000"/>
          <w:spacing w:val="38"/>
        </w:rPr>
        <w:t xml:space="preserve"> </w:t>
      </w:r>
      <w:r w:rsidRPr="00595F98">
        <w:rPr>
          <w:rFonts w:ascii="Arial" w:hAnsi="Arial" w:cs="Arial"/>
          <w:noProof/>
          <w:color w:val="000000"/>
        </w:rPr>
        <w:t>una</w:t>
      </w:r>
      <w:r w:rsidRPr="00595F98">
        <w:rPr>
          <w:rFonts w:ascii="Arial" w:hAnsi="Arial" w:cs="Arial"/>
          <w:noProof/>
          <w:color w:val="000000"/>
          <w:spacing w:val="38"/>
        </w:rPr>
        <w:t xml:space="preserve"> </w:t>
      </w:r>
      <w:r w:rsidRPr="00595F98">
        <w:rPr>
          <w:rFonts w:ascii="Arial" w:hAnsi="Arial" w:cs="Arial"/>
          <w:noProof/>
          <w:color w:val="000000"/>
        </w:rPr>
        <w:t>determinada</w:t>
      </w:r>
      <w:r w:rsidRPr="00595F98">
        <w:rPr>
          <w:rFonts w:ascii="Arial" w:hAnsi="Arial" w:cs="Arial"/>
          <w:noProof/>
          <w:color w:val="000000"/>
          <w:spacing w:val="38"/>
        </w:rPr>
        <w:t xml:space="preserve"> </w:t>
      </w:r>
      <w:r w:rsidRPr="00595F98">
        <w:rPr>
          <w:rFonts w:ascii="Arial" w:hAnsi="Arial" w:cs="Arial"/>
          <w:noProof/>
          <w:color w:val="000000"/>
        </w:rPr>
        <w:t>contingencia</w:t>
      </w:r>
      <w:r w:rsidRPr="00595F98">
        <w:rPr>
          <w:rFonts w:ascii="Arial" w:hAnsi="Arial" w:cs="Arial"/>
          <w:noProof/>
          <w:color w:val="000000"/>
          <w:spacing w:val="38"/>
        </w:rPr>
        <w:t xml:space="preserve"> </w:t>
      </w:r>
      <w:r w:rsidRPr="00595F98">
        <w:rPr>
          <w:rFonts w:ascii="Arial" w:hAnsi="Arial" w:cs="Arial"/>
          <w:noProof/>
          <w:color w:val="000000"/>
        </w:rPr>
        <w:t>que</w:t>
      </w:r>
      <w:r w:rsidRPr="00595F98">
        <w:rPr>
          <w:rFonts w:ascii="Arial" w:hAnsi="Arial" w:cs="Arial"/>
          <w:noProof/>
          <w:color w:val="000000"/>
          <w:spacing w:val="38"/>
        </w:rPr>
        <w:t xml:space="preserve"> </w:t>
      </w:r>
      <w:r w:rsidRPr="00595F98">
        <w:rPr>
          <w:rFonts w:ascii="Arial" w:hAnsi="Arial" w:cs="Arial"/>
          <w:noProof/>
          <w:color w:val="000000"/>
        </w:rPr>
        <w:t>minimice</w:t>
      </w:r>
      <w:r w:rsidRPr="00595F98">
        <w:rPr>
          <w:rFonts w:ascii="Arial" w:hAnsi="Arial" w:cs="Arial"/>
          <w:noProof/>
          <w:color w:val="000000"/>
          <w:spacing w:val="38"/>
        </w:rPr>
        <w:t xml:space="preserve"> </w:t>
      </w:r>
      <w:r w:rsidRPr="00595F98">
        <w:rPr>
          <w:rFonts w:ascii="Arial" w:hAnsi="Arial" w:cs="Arial"/>
          <w:noProof/>
          <w:color w:val="000000"/>
        </w:rPr>
        <w:t>sus</w:t>
      </w:r>
      <w:r w:rsidRPr="00595F98">
        <w:rPr>
          <w:rFonts w:ascii="Arial" w:hAnsi="Arial" w:cs="Arial"/>
          <w:noProof/>
          <w:color w:val="000000"/>
          <w:spacing w:val="38"/>
        </w:rPr>
        <w:t xml:space="preserve"> </w:t>
      </w:r>
      <w:r w:rsidRPr="00595F98">
        <w:rPr>
          <w:rFonts w:ascii="Arial" w:hAnsi="Arial" w:cs="Arial"/>
          <w:noProof/>
          <w:color w:val="000000"/>
        </w:rPr>
        <w:t>consecuencias,</w:t>
      </w:r>
      <w:r w:rsidRPr="00595F98">
        <w:rPr>
          <w:rFonts w:ascii="Arial" w:hAnsi="Arial" w:cs="Arial"/>
          <w:noProof/>
          <w:color w:val="000000"/>
          <w:spacing w:val="38"/>
        </w:rPr>
        <w:t xml:space="preserve"> </w:t>
      </w:r>
      <w:r w:rsidRPr="00595F98">
        <w:rPr>
          <w:rFonts w:ascii="Arial" w:hAnsi="Arial" w:cs="Arial"/>
          <w:noProof/>
          <w:color w:val="000000"/>
        </w:rPr>
        <w:t>el Operador</w:t>
      </w:r>
      <w:r w:rsidRPr="00595F98">
        <w:rPr>
          <w:rFonts w:ascii="Arial" w:hAnsi="Arial" w:cs="Arial"/>
          <w:noProof/>
          <w:color w:val="000000"/>
          <w:spacing w:val="43"/>
        </w:rPr>
        <w:t xml:space="preserve"> </w:t>
      </w:r>
      <w:r w:rsidRPr="00595F98">
        <w:rPr>
          <w:rFonts w:ascii="Arial" w:hAnsi="Arial" w:cs="Arial"/>
          <w:noProof/>
          <w:color w:val="000000"/>
        </w:rPr>
        <w:t>del</w:t>
      </w:r>
      <w:r w:rsidRPr="00595F98">
        <w:rPr>
          <w:rFonts w:ascii="Arial" w:hAnsi="Arial" w:cs="Arial"/>
          <w:noProof/>
          <w:color w:val="000000"/>
          <w:spacing w:val="43"/>
        </w:rPr>
        <w:t xml:space="preserve"> </w:t>
      </w:r>
      <w:r w:rsidRPr="00595F98">
        <w:rPr>
          <w:rFonts w:ascii="Arial" w:hAnsi="Arial" w:cs="Arial"/>
          <w:noProof/>
          <w:color w:val="000000"/>
        </w:rPr>
        <w:t>Sistema</w:t>
      </w:r>
      <w:r w:rsidRPr="00595F98">
        <w:rPr>
          <w:rFonts w:ascii="Arial" w:hAnsi="Arial" w:cs="Arial"/>
          <w:noProof/>
          <w:color w:val="000000"/>
          <w:spacing w:val="43"/>
        </w:rPr>
        <w:t xml:space="preserve"> </w:t>
      </w:r>
      <w:r w:rsidRPr="00595F98">
        <w:rPr>
          <w:rFonts w:ascii="Arial" w:hAnsi="Arial" w:cs="Arial"/>
          <w:noProof/>
          <w:color w:val="000000"/>
        </w:rPr>
        <w:t>podrá</w:t>
      </w:r>
      <w:r w:rsidRPr="00595F98">
        <w:rPr>
          <w:rFonts w:ascii="Arial" w:hAnsi="Arial" w:cs="Arial"/>
          <w:noProof/>
          <w:color w:val="000000"/>
          <w:spacing w:val="43"/>
        </w:rPr>
        <w:t xml:space="preserve"> </w:t>
      </w:r>
      <w:r w:rsidRPr="00595F98">
        <w:rPr>
          <w:rFonts w:ascii="Arial" w:hAnsi="Arial" w:cs="Arial"/>
          <w:noProof/>
          <w:color w:val="000000"/>
        </w:rPr>
        <w:t>aceptar</w:t>
      </w:r>
      <w:r w:rsidRPr="00595F98">
        <w:rPr>
          <w:rFonts w:ascii="Arial" w:hAnsi="Arial" w:cs="Arial"/>
          <w:noProof/>
          <w:color w:val="000000"/>
          <w:spacing w:val="43"/>
        </w:rPr>
        <w:t xml:space="preserve"> </w:t>
      </w:r>
      <w:r w:rsidRPr="00595F98">
        <w:rPr>
          <w:rFonts w:ascii="Arial" w:hAnsi="Arial" w:cs="Arial"/>
          <w:noProof/>
          <w:color w:val="000000"/>
        </w:rPr>
        <w:t>valores</w:t>
      </w:r>
      <w:r w:rsidRPr="00595F98">
        <w:rPr>
          <w:rFonts w:ascii="Arial" w:hAnsi="Arial" w:cs="Arial"/>
          <w:noProof/>
          <w:color w:val="000000"/>
          <w:spacing w:val="43"/>
        </w:rPr>
        <w:t xml:space="preserve"> </w:t>
      </w:r>
      <w:r w:rsidRPr="00595F98">
        <w:rPr>
          <w:rFonts w:ascii="Arial" w:hAnsi="Arial" w:cs="Arial"/>
          <w:noProof/>
          <w:color w:val="000000"/>
        </w:rPr>
        <w:t>distintos</w:t>
      </w:r>
      <w:r w:rsidRPr="00595F98">
        <w:rPr>
          <w:rFonts w:ascii="Arial" w:hAnsi="Arial" w:cs="Arial"/>
          <w:noProof/>
          <w:color w:val="000000"/>
          <w:spacing w:val="43"/>
        </w:rPr>
        <w:t xml:space="preserve"> </w:t>
      </w:r>
      <w:r w:rsidRPr="00595F98">
        <w:rPr>
          <w:rFonts w:ascii="Arial" w:hAnsi="Arial" w:cs="Arial"/>
          <w:noProof/>
          <w:color w:val="000000"/>
        </w:rPr>
        <w:t>a</w:t>
      </w:r>
      <w:r w:rsidRPr="00595F98">
        <w:rPr>
          <w:rFonts w:ascii="Arial" w:hAnsi="Arial" w:cs="Arial"/>
          <w:noProof/>
          <w:color w:val="000000"/>
          <w:spacing w:val="43"/>
        </w:rPr>
        <w:t xml:space="preserve"> </w:t>
      </w:r>
      <w:r w:rsidRPr="00595F98">
        <w:rPr>
          <w:rFonts w:ascii="Arial" w:hAnsi="Arial" w:cs="Arial"/>
          <w:noProof/>
          <w:color w:val="000000"/>
        </w:rPr>
        <w:t>los</w:t>
      </w:r>
      <w:r w:rsidRPr="00595F98">
        <w:rPr>
          <w:rFonts w:ascii="Arial" w:hAnsi="Arial" w:cs="Arial"/>
          <w:noProof/>
          <w:color w:val="000000"/>
          <w:spacing w:val="43"/>
        </w:rPr>
        <w:t xml:space="preserve"> </w:t>
      </w:r>
      <w:r w:rsidRPr="00595F98">
        <w:rPr>
          <w:rFonts w:ascii="Arial" w:hAnsi="Arial" w:cs="Arial"/>
          <w:noProof/>
          <w:color w:val="000000"/>
        </w:rPr>
        <w:t>establecidos</w:t>
      </w:r>
      <w:r w:rsidRPr="00595F98">
        <w:rPr>
          <w:rFonts w:ascii="Arial" w:hAnsi="Arial" w:cs="Arial"/>
          <w:noProof/>
          <w:color w:val="000000"/>
          <w:spacing w:val="43"/>
        </w:rPr>
        <w:t xml:space="preserve"> </w:t>
      </w:r>
      <w:r w:rsidRPr="00595F98">
        <w:rPr>
          <w:rFonts w:ascii="Arial" w:hAnsi="Arial" w:cs="Arial"/>
          <w:noProof/>
          <w:color w:val="000000"/>
        </w:rPr>
        <w:t>en</w:t>
      </w:r>
      <w:r w:rsidRPr="00595F98">
        <w:rPr>
          <w:rFonts w:ascii="Arial" w:hAnsi="Arial" w:cs="Arial"/>
          <w:noProof/>
          <w:color w:val="000000"/>
          <w:spacing w:val="43"/>
        </w:rPr>
        <w:t xml:space="preserve"> </w:t>
      </w:r>
      <w:r w:rsidRPr="00595F98">
        <w:rPr>
          <w:rFonts w:ascii="Arial" w:hAnsi="Arial" w:cs="Arial"/>
          <w:noProof/>
          <w:color w:val="000000"/>
        </w:rPr>
        <w:t xml:space="preserve">este </w:t>
      </w:r>
      <w:r w:rsidRPr="00595F98">
        <w:rPr>
          <w:rFonts w:ascii="Arial" w:hAnsi="Arial" w:cs="Arial"/>
          <w:noProof/>
          <w:color w:val="000000"/>
        </w:rPr>
        <w:lastRenderedPageBreak/>
        <w:t>Procedimiento para las variables de control.</w:t>
      </w:r>
      <w:r w:rsidRPr="00595F98">
        <w:rPr>
          <w:rFonts w:ascii="Arial" w:hAnsi="Arial" w:cs="Arial"/>
          <w:noProof/>
        </w:rPr>
        <w:t xml:space="preserve"> </w:t>
      </w:r>
    </w:p>
    <w:p w14:paraId="62DFD4EA"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5.4</w:t>
      </w:r>
      <w:r w:rsidRPr="00595F98">
        <w:rPr>
          <w:rFonts w:ascii="Arial" w:hAnsi="Arial" w:cs="Arial"/>
          <w:noProof/>
          <w:color w:val="000000"/>
          <w:spacing w:val="143"/>
        </w:rPr>
        <w:t xml:space="preserve"> </w:t>
      </w:r>
      <w:r w:rsidRPr="00595F98">
        <w:rPr>
          <w:rFonts w:ascii="Arial" w:hAnsi="Arial" w:cs="Arial"/>
          <w:noProof/>
          <w:color w:val="000000"/>
        </w:rPr>
        <w:t>Medidas</w:t>
      </w:r>
      <w:r w:rsidRPr="00595F98">
        <w:rPr>
          <w:rFonts w:ascii="Arial" w:hAnsi="Arial" w:cs="Arial"/>
          <w:noProof/>
          <w:color w:val="000000"/>
          <w:spacing w:val="-4"/>
        </w:rPr>
        <w:t xml:space="preserve"> </w:t>
      </w:r>
      <w:r w:rsidRPr="00595F98">
        <w:rPr>
          <w:rFonts w:ascii="Arial" w:hAnsi="Arial" w:cs="Arial"/>
          <w:noProof/>
          <w:color w:val="000000"/>
        </w:rPr>
        <w:t>extraordinarias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seguridad.</w:t>
      </w:r>
      <w:r w:rsidRPr="00595F98">
        <w:rPr>
          <w:rFonts w:ascii="Arial" w:hAnsi="Arial" w:cs="Arial"/>
          <w:noProof/>
          <w:color w:val="000000"/>
          <w:spacing w:val="-4"/>
        </w:rPr>
        <w:t xml:space="preserve"> </w:t>
      </w:r>
      <w:r w:rsidRPr="00595F98">
        <w:rPr>
          <w:rFonts w:ascii="Arial" w:hAnsi="Arial" w:cs="Arial"/>
          <w:noProof/>
          <w:color w:val="000000"/>
        </w:rPr>
        <w:t>El</w:t>
      </w:r>
      <w:r w:rsidRPr="00595F98">
        <w:rPr>
          <w:rFonts w:ascii="Arial" w:hAnsi="Arial" w:cs="Arial"/>
          <w:noProof/>
          <w:color w:val="000000"/>
          <w:spacing w:val="-4"/>
        </w:rPr>
        <w:t xml:space="preserve"> </w:t>
      </w:r>
      <w:r w:rsidRPr="00595F98">
        <w:rPr>
          <w:rFonts w:ascii="Arial" w:hAnsi="Arial" w:cs="Arial"/>
          <w:noProof/>
          <w:color w:val="000000"/>
        </w:rPr>
        <w:t>Operador</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ante</w:t>
      </w:r>
      <w:r w:rsidRPr="00595F98">
        <w:rPr>
          <w:rFonts w:ascii="Arial" w:hAnsi="Arial" w:cs="Arial"/>
          <w:noProof/>
          <w:color w:val="000000"/>
          <w:spacing w:val="-4"/>
        </w:rPr>
        <w:t xml:space="preserve"> </w:t>
      </w:r>
      <w:r w:rsidRPr="00595F98">
        <w:rPr>
          <w:rFonts w:ascii="Arial" w:hAnsi="Arial" w:cs="Arial"/>
          <w:noProof/>
          <w:color w:val="000000"/>
        </w:rPr>
        <w:t>situaciones especiales,</w:t>
      </w:r>
      <w:r w:rsidRPr="00595F98">
        <w:rPr>
          <w:rFonts w:ascii="Arial" w:hAnsi="Arial" w:cs="Arial"/>
          <w:noProof/>
          <w:color w:val="000000"/>
          <w:spacing w:val="54"/>
        </w:rPr>
        <w:t xml:space="preserve"> </w:t>
      </w:r>
      <w:r w:rsidRPr="00595F98">
        <w:rPr>
          <w:rFonts w:ascii="Arial" w:hAnsi="Arial" w:cs="Arial"/>
          <w:noProof/>
          <w:color w:val="000000"/>
        </w:rPr>
        <w:t>como</w:t>
      </w:r>
      <w:r w:rsidRPr="00595F98">
        <w:rPr>
          <w:rFonts w:ascii="Arial" w:hAnsi="Arial" w:cs="Arial"/>
          <w:noProof/>
          <w:color w:val="000000"/>
          <w:spacing w:val="54"/>
        </w:rPr>
        <w:t xml:space="preserve"> </w:t>
      </w:r>
      <w:r w:rsidRPr="00595F98">
        <w:rPr>
          <w:rFonts w:ascii="Arial" w:hAnsi="Arial" w:cs="Arial"/>
          <w:noProof/>
          <w:color w:val="000000"/>
        </w:rPr>
        <w:t>acontecimientos</w:t>
      </w:r>
      <w:r w:rsidRPr="00595F98">
        <w:rPr>
          <w:rFonts w:ascii="Arial" w:hAnsi="Arial" w:cs="Arial"/>
          <w:noProof/>
          <w:color w:val="000000"/>
          <w:spacing w:val="54"/>
        </w:rPr>
        <w:t xml:space="preserve"> </w:t>
      </w:r>
      <w:r w:rsidRPr="00595F98">
        <w:rPr>
          <w:rFonts w:ascii="Arial" w:hAnsi="Arial" w:cs="Arial"/>
          <w:noProof/>
          <w:color w:val="000000"/>
        </w:rPr>
        <w:t>importantes</w:t>
      </w:r>
      <w:r w:rsidRPr="00595F98">
        <w:rPr>
          <w:rFonts w:ascii="Arial" w:hAnsi="Arial" w:cs="Arial"/>
          <w:noProof/>
          <w:color w:val="000000"/>
          <w:spacing w:val="54"/>
        </w:rPr>
        <w:t xml:space="preserve"> </w:t>
      </w:r>
      <w:r w:rsidRPr="00595F98">
        <w:rPr>
          <w:rFonts w:ascii="Arial" w:hAnsi="Arial" w:cs="Arial"/>
          <w:noProof/>
          <w:color w:val="000000"/>
        </w:rPr>
        <w:t>de</w:t>
      </w:r>
      <w:r w:rsidRPr="00595F98">
        <w:rPr>
          <w:rFonts w:ascii="Arial" w:hAnsi="Arial" w:cs="Arial"/>
          <w:noProof/>
          <w:color w:val="000000"/>
          <w:spacing w:val="54"/>
        </w:rPr>
        <w:t xml:space="preserve"> </w:t>
      </w:r>
      <w:r w:rsidRPr="00595F98">
        <w:rPr>
          <w:rFonts w:ascii="Arial" w:hAnsi="Arial" w:cs="Arial"/>
          <w:noProof/>
          <w:color w:val="000000"/>
        </w:rPr>
        <w:t>carácter</w:t>
      </w:r>
      <w:r w:rsidRPr="00595F98">
        <w:rPr>
          <w:rFonts w:ascii="Arial" w:hAnsi="Arial" w:cs="Arial"/>
          <w:noProof/>
          <w:color w:val="000000"/>
          <w:spacing w:val="54"/>
        </w:rPr>
        <w:t xml:space="preserve"> </w:t>
      </w:r>
      <w:r w:rsidRPr="00595F98">
        <w:rPr>
          <w:rFonts w:ascii="Arial" w:hAnsi="Arial" w:cs="Arial"/>
          <w:noProof/>
          <w:color w:val="000000"/>
        </w:rPr>
        <w:t>público,</w:t>
      </w:r>
      <w:r w:rsidRPr="00595F98">
        <w:rPr>
          <w:rFonts w:ascii="Arial" w:hAnsi="Arial" w:cs="Arial"/>
          <w:noProof/>
          <w:color w:val="000000"/>
          <w:spacing w:val="54"/>
        </w:rPr>
        <w:t xml:space="preserve"> </w:t>
      </w:r>
      <w:r w:rsidRPr="00595F98">
        <w:rPr>
          <w:rFonts w:ascii="Arial" w:hAnsi="Arial" w:cs="Arial"/>
          <w:noProof/>
          <w:color w:val="000000"/>
        </w:rPr>
        <w:t>condiciones climatológicas adversas, etc. tomará las medidas necesarias para garantizar la seguridad de</w:t>
      </w:r>
      <w:r w:rsidRPr="00595F98">
        <w:rPr>
          <w:rFonts w:ascii="Arial" w:hAnsi="Arial" w:cs="Arial"/>
          <w:noProof/>
          <w:color w:val="000000"/>
          <w:spacing w:val="-5"/>
        </w:rPr>
        <w:t xml:space="preserve"> </w:t>
      </w:r>
      <w:r w:rsidRPr="00595F98">
        <w:rPr>
          <w:rFonts w:ascii="Arial" w:hAnsi="Arial" w:cs="Arial"/>
          <w:noProof/>
          <w:color w:val="000000"/>
        </w:rPr>
        <w:t>suministro,</w:t>
      </w:r>
      <w:r w:rsidRPr="00595F98">
        <w:rPr>
          <w:rFonts w:ascii="Arial" w:hAnsi="Arial" w:cs="Arial"/>
          <w:noProof/>
          <w:color w:val="000000"/>
          <w:spacing w:val="-5"/>
        </w:rPr>
        <w:t xml:space="preserve"> </w:t>
      </w:r>
      <w:r w:rsidRPr="00595F98">
        <w:rPr>
          <w:rFonts w:ascii="Arial" w:hAnsi="Arial" w:cs="Arial"/>
          <w:noProof/>
          <w:color w:val="000000"/>
        </w:rPr>
        <w:t>aplicando,</w:t>
      </w:r>
      <w:r w:rsidRPr="00595F98">
        <w:rPr>
          <w:rFonts w:ascii="Arial" w:hAnsi="Arial" w:cs="Arial"/>
          <w:noProof/>
          <w:color w:val="000000"/>
          <w:spacing w:val="-5"/>
        </w:rPr>
        <w:t xml:space="preserve"> </w:t>
      </w:r>
      <w:r w:rsidRPr="00595F98">
        <w:rPr>
          <w:rFonts w:ascii="Arial" w:hAnsi="Arial" w:cs="Arial"/>
          <w:noProof/>
          <w:color w:val="000000"/>
        </w:rPr>
        <w:t>si</w:t>
      </w:r>
      <w:r w:rsidRPr="00595F98">
        <w:rPr>
          <w:rFonts w:ascii="Arial" w:hAnsi="Arial" w:cs="Arial"/>
          <w:noProof/>
          <w:color w:val="000000"/>
          <w:spacing w:val="-5"/>
        </w:rPr>
        <w:t xml:space="preserve"> </w:t>
      </w:r>
      <w:r w:rsidRPr="00595F98">
        <w:rPr>
          <w:rFonts w:ascii="Arial" w:hAnsi="Arial" w:cs="Arial"/>
          <w:noProof/>
          <w:color w:val="000000"/>
        </w:rPr>
        <w:t>lo</w:t>
      </w:r>
      <w:r w:rsidRPr="00595F98">
        <w:rPr>
          <w:rFonts w:ascii="Arial" w:hAnsi="Arial" w:cs="Arial"/>
          <w:noProof/>
          <w:color w:val="000000"/>
          <w:spacing w:val="-5"/>
        </w:rPr>
        <w:t xml:space="preserve"> </w:t>
      </w:r>
      <w:r w:rsidRPr="00595F98">
        <w:rPr>
          <w:rFonts w:ascii="Arial" w:hAnsi="Arial" w:cs="Arial"/>
          <w:noProof/>
          <w:color w:val="000000"/>
        </w:rPr>
        <w:t>considera</w:t>
      </w:r>
      <w:r w:rsidRPr="00595F98">
        <w:rPr>
          <w:rFonts w:ascii="Arial" w:hAnsi="Arial" w:cs="Arial"/>
          <w:noProof/>
          <w:color w:val="000000"/>
          <w:spacing w:val="-5"/>
        </w:rPr>
        <w:t xml:space="preserve"> </w:t>
      </w:r>
      <w:r w:rsidRPr="00595F98">
        <w:rPr>
          <w:rFonts w:ascii="Arial" w:hAnsi="Arial" w:cs="Arial"/>
          <w:noProof/>
          <w:color w:val="000000"/>
        </w:rPr>
        <w:t>necesario,</w:t>
      </w:r>
      <w:r w:rsidRPr="00595F98">
        <w:rPr>
          <w:rFonts w:ascii="Arial" w:hAnsi="Arial" w:cs="Arial"/>
          <w:noProof/>
          <w:color w:val="000000"/>
          <w:spacing w:val="-5"/>
        </w:rPr>
        <w:t xml:space="preserve"> </w:t>
      </w:r>
      <w:r w:rsidRPr="00595F98">
        <w:rPr>
          <w:rFonts w:ascii="Arial" w:hAnsi="Arial" w:cs="Arial"/>
          <w:noProof/>
          <w:color w:val="000000"/>
        </w:rPr>
        <w:t>criterios</w:t>
      </w:r>
      <w:r w:rsidRPr="00595F98">
        <w:rPr>
          <w:rFonts w:ascii="Arial" w:hAnsi="Arial" w:cs="Arial"/>
          <w:noProof/>
          <w:color w:val="000000"/>
          <w:spacing w:val="-5"/>
        </w:rPr>
        <w:t xml:space="preserve"> </w:t>
      </w:r>
      <w:r w:rsidRPr="00595F98">
        <w:rPr>
          <w:rFonts w:ascii="Arial" w:hAnsi="Arial" w:cs="Arial"/>
          <w:noProof/>
          <w:color w:val="000000"/>
        </w:rPr>
        <w:t>más</w:t>
      </w:r>
      <w:r w:rsidRPr="00595F98">
        <w:rPr>
          <w:rFonts w:ascii="Arial" w:hAnsi="Arial" w:cs="Arial"/>
          <w:noProof/>
          <w:color w:val="000000"/>
          <w:spacing w:val="-5"/>
        </w:rPr>
        <w:t xml:space="preserve"> </w:t>
      </w:r>
      <w:r w:rsidRPr="00595F98">
        <w:rPr>
          <w:rFonts w:ascii="Arial" w:hAnsi="Arial" w:cs="Arial"/>
          <w:noProof/>
          <w:color w:val="000000"/>
        </w:rPr>
        <w:t>estrictos</w:t>
      </w:r>
      <w:r w:rsidRPr="00595F98">
        <w:rPr>
          <w:rFonts w:ascii="Arial" w:hAnsi="Arial" w:cs="Arial"/>
          <w:noProof/>
          <w:color w:val="000000"/>
          <w:spacing w:val="-5"/>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descritos en el apartado 5.3 informando en su caso, a la</w:t>
      </w:r>
      <w:r w:rsidRPr="00595F98">
        <w:rPr>
          <w:rFonts w:ascii="Arial" w:hAnsi="Arial" w:cs="Arial"/>
          <w:noProof/>
          <w:color w:val="000000"/>
          <w:spacing w:val="-7"/>
        </w:rPr>
        <w:t xml:space="preserve"> </w:t>
      </w:r>
      <w:r w:rsidRPr="00595F98">
        <w:rPr>
          <w:rFonts w:ascii="Arial" w:hAnsi="Arial" w:cs="Arial"/>
          <w:noProof/>
          <w:color w:val="000000"/>
        </w:rPr>
        <w:t>Administración competente en el plazo de un</w:t>
      </w:r>
      <w:r w:rsidRPr="00595F98">
        <w:rPr>
          <w:rFonts w:ascii="Arial" w:hAnsi="Arial" w:cs="Arial"/>
          <w:noProof/>
          <w:color w:val="000000"/>
          <w:spacing w:val="36"/>
        </w:rPr>
        <w:t xml:space="preserve"> </w:t>
      </w:r>
      <w:r w:rsidRPr="00595F98">
        <w:rPr>
          <w:rFonts w:ascii="Arial" w:hAnsi="Arial" w:cs="Arial"/>
          <w:noProof/>
          <w:color w:val="000000"/>
        </w:rPr>
        <w:t>mes.</w:t>
      </w:r>
      <w:r w:rsidRPr="00595F98">
        <w:rPr>
          <w:rFonts w:ascii="Arial" w:hAnsi="Arial" w:cs="Arial"/>
          <w:noProof/>
          <w:color w:val="000000"/>
          <w:spacing w:val="36"/>
        </w:rPr>
        <w:t xml:space="preserve"> </w:t>
      </w:r>
      <w:r w:rsidRPr="00595F98">
        <w:rPr>
          <w:rFonts w:ascii="Arial" w:hAnsi="Arial" w:cs="Arial"/>
          <w:noProof/>
          <w:color w:val="000000"/>
        </w:rPr>
        <w:t>En</w:t>
      </w:r>
      <w:r w:rsidRPr="00595F98">
        <w:rPr>
          <w:rFonts w:ascii="Arial" w:hAnsi="Arial" w:cs="Arial"/>
          <w:noProof/>
          <w:color w:val="000000"/>
          <w:spacing w:val="36"/>
        </w:rPr>
        <w:t xml:space="preserve"> </w:t>
      </w:r>
      <w:r w:rsidRPr="00595F98">
        <w:rPr>
          <w:rFonts w:ascii="Arial" w:hAnsi="Arial" w:cs="Arial"/>
          <w:noProof/>
          <w:color w:val="000000"/>
        </w:rPr>
        <w:t>el</w:t>
      </w:r>
      <w:r w:rsidRPr="00595F98">
        <w:rPr>
          <w:rFonts w:ascii="Arial" w:hAnsi="Arial" w:cs="Arial"/>
          <w:noProof/>
          <w:color w:val="000000"/>
          <w:spacing w:val="36"/>
        </w:rPr>
        <w:t xml:space="preserve"> </w:t>
      </w:r>
      <w:r w:rsidRPr="00595F98">
        <w:rPr>
          <w:rFonts w:ascii="Arial" w:hAnsi="Arial" w:cs="Arial"/>
          <w:noProof/>
          <w:color w:val="000000"/>
        </w:rPr>
        <w:t>citado</w:t>
      </w:r>
      <w:r w:rsidRPr="00595F98">
        <w:rPr>
          <w:rFonts w:ascii="Arial" w:hAnsi="Arial" w:cs="Arial"/>
          <w:noProof/>
          <w:color w:val="000000"/>
          <w:spacing w:val="36"/>
        </w:rPr>
        <w:t xml:space="preserve"> </w:t>
      </w:r>
      <w:r w:rsidRPr="00595F98">
        <w:rPr>
          <w:rFonts w:ascii="Arial" w:hAnsi="Arial" w:cs="Arial"/>
          <w:noProof/>
          <w:color w:val="000000"/>
        </w:rPr>
        <w:t>informe</w:t>
      </w:r>
      <w:r w:rsidRPr="00595F98">
        <w:rPr>
          <w:rFonts w:ascii="Arial" w:hAnsi="Arial" w:cs="Arial"/>
          <w:noProof/>
          <w:color w:val="000000"/>
          <w:spacing w:val="35"/>
        </w:rPr>
        <w:t xml:space="preserve"> </w:t>
      </w:r>
      <w:r w:rsidRPr="00595F98">
        <w:rPr>
          <w:rFonts w:ascii="Arial" w:hAnsi="Arial" w:cs="Arial"/>
          <w:noProof/>
          <w:color w:val="000000"/>
        </w:rPr>
        <w:t>se</w:t>
      </w:r>
      <w:r w:rsidRPr="00595F98">
        <w:rPr>
          <w:rFonts w:ascii="Arial" w:hAnsi="Arial" w:cs="Arial"/>
          <w:noProof/>
          <w:color w:val="000000"/>
          <w:spacing w:val="36"/>
        </w:rPr>
        <w:t xml:space="preserve"> </w:t>
      </w:r>
      <w:r w:rsidRPr="00595F98">
        <w:rPr>
          <w:rFonts w:ascii="Arial" w:hAnsi="Arial" w:cs="Arial"/>
          <w:noProof/>
          <w:color w:val="000000"/>
        </w:rPr>
        <w:t>indicarán</w:t>
      </w:r>
      <w:r w:rsidRPr="00595F98">
        <w:rPr>
          <w:rFonts w:ascii="Arial" w:hAnsi="Arial" w:cs="Arial"/>
          <w:noProof/>
          <w:color w:val="000000"/>
          <w:spacing w:val="36"/>
        </w:rPr>
        <w:t xml:space="preserve"> </w:t>
      </w:r>
      <w:r w:rsidRPr="00595F98">
        <w:rPr>
          <w:rFonts w:ascii="Arial" w:hAnsi="Arial" w:cs="Arial"/>
          <w:noProof/>
          <w:color w:val="000000"/>
        </w:rPr>
        <w:t>las</w:t>
      </w:r>
      <w:r w:rsidRPr="00595F98">
        <w:rPr>
          <w:rFonts w:ascii="Arial" w:hAnsi="Arial" w:cs="Arial"/>
          <w:noProof/>
          <w:color w:val="000000"/>
          <w:spacing w:val="36"/>
        </w:rPr>
        <w:t xml:space="preserve"> </w:t>
      </w:r>
      <w:r w:rsidRPr="00595F98">
        <w:rPr>
          <w:rFonts w:ascii="Arial" w:hAnsi="Arial" w:cs="Arial"/>
          <w:noProof/>
          <w:color w:val="000000"/>
        </w:rPr>
        <w:t>medidas</w:t>
      </w:r>
      <w:r w:rsidRPr="00595F98">
        <w:rPr>
          <w:rFonts w:ascii="Arial" w:hAnsi="Arial" w:cs="Arial"/>
          <w:noProof/>
          <w:color w:val="000000"/>
          <w:spacing w:val="35"/>
        </w:rPr>
        <w:t xml:space="preserve"> </w:t>
      </w:r>
      <w:r w:rsidRPr="00595F98">
        <w:rPr>
          <w:rFonts w:ascii="Arial" w:hAnsi="Arial" w:cs="Arial"/>
          <w:noProof/>
          <w:color w:val="000000"/>
        </w:rPr>
        <w:t>adoptadas,</w:t>
      </w:r>
      <w:r w:rsidRPr="00595F98">
        <w:rPr>
          <w:rFonts w:ascii="Arial" w:hAnsi="Arial" w:cs="Arial"/>
          <w:noProof/>
          <w:color w:val="000000"/>
          <w:spacing w:val="36"/>
        </w:rPr>
        <w:t xml:space="preserve"> </w:t>
      </w:r>
      <w:r w:rsidRPr="00595F98">
        <w:rPr>
          <w:rFonts w:ascii="Arial" w:hAnsi="Arial" w:cs="Arial"/>
          <w:noProof/>
          <w:color w:val="000000"/>
        </w:rPr>
        <w:t>las</w:t>
      </w:r>
      <w:r w:rsidRPr="00595F98">
        <w:rPr>
          <w:rFonts w:ascii="Arial" w:hAnsi="Arial" w:cs="Arial"/>
          <w:noProof/>
          <w:color w:val="000000"/>
          <w:spacing w:val="36"/>
        </w:rPr>
        <w:t xml:space="preserve"> </w:t>
      </w:r>
      <w:r w:rsidRPr="00595F98">
        <w:rPr>
          <w:rFonts w:ascii="Arial" w:hAnsi="Arial" w:cs="Arial"/>
          <w:noProof/>
          <w:color w:val="000000"/>
        </w:rPr>
        <w:t>propuestas alternativas y los costes asociados a la adopción de estas medidas.</w:t>
      </w:r>
      <w:r w:rsidRPr="00595F98">
        <w:rPr>
          <w:rFonts w:ascii="Arial" w:hAnsi="Arial" w:cs="Arial"/>
          <w:noProof/>
        </w:rPr>
        <w:t xml:space="preserve"> </w:t>
      </w:r>
    </w:p>
    <w:p w14:paraId="4B6D89BA" w14:textId="77777777" w:rsidR="000C4CB4" w:rsidRPr="00595F98" w:rsidRDefault="00D3248B" w:rsidP="00595F98">
      <w:pPr>
        <w:spacing w:line="240" w:lineRule="exact"/>
        <w:ind w:right="67" w:firstLine="340"/>
        <w:jc w:val="both"/>
        <w:rPr>
          <w:ins w:id="43" w:author="Autor"/>
          <w:rFonts w:ascii="Arial" w:hAnsi="Arial" w:cs="Arial"/>
          <w:noProof/>
          <w:color w:val="000000"/>
        </w:rPr>
      </w:pPr>
      <w:r w:rsidRPr="00595F98">
        <w:rPr>
          <w:rFonts w:ascii="Arial" w:hAnsi="Arial" w:cs="Arial"/>
          <w:noProof/>
          <w:color w:val="000000"/>
        </w:rPr>
        <w:t>6.</w:t>
      </w:r>
      <w:r w:rsidRPr="00595F98">
        <w:rPr>
          <w:rFonts w:ascii="Arial" w:hAnsi="Arial" w:cs="Arial"/>
          <w:noProof/>
          <w:color w:val="000000"/>
          <w:spacing w:val="144"/>
        </w:rPr>
        <w:t xml:space="preserve"> </w:t>
      </w:r>
      <w:r w:rsidRPr="00595F98">
        <w:rPr>
          <w:rFonts w:ascii="Arial" w:hAnsi="Arial" w:cs="Arial"/>
          <w:noProof/>
          <w:color w:val="000000"/>
        </w:rPr>
        <w:t>Establecimiento de los niveles de carga admisibles.</w:t>
      </w:r>
    </w:p>
    <w:p w14:paraId="52219836" w14:textId="6659A7E5" w:rsidR="000C4CB4" w:rsidRPr="00595F98" w:rsidRDefault="000C4CB4" w:rsidP="00595F98">
      <w:pPr>
        <w:spacing w:line="240" w:lineRule="exact"/>
        <w:ind w:right="67" w:firstLine="340"/>
        <w:jc w:val="both"/>
        <w:rPr>
          <w:ins w:id="44" w:author="Autor"/>
          <w:rFonts w:ascii="Arial" w:hAnsi="Arial" w:cs="Arial"/>
          <w:noProof/>
          <w:color w:val="000000"/>
        </w:rPr>
      </w:pPr>
      <w:ins w:id="45" w:author="Autor">
        <w:r w:rsidRPr="00595F98">
          <w:rPr>
            <w:rFonts w:ascii="Arial" w:hAnsi="Arial" w:cs="Arial"/>
            <w:noProof/>
            <w:color w:val="000000"/>
          </w:rPr>
          <w:t>Las definiciones de capacidad o límite térmico, la descripción de la metodología de cáculo y la periodidicad del cálculo se regulan de acuerdo a lo establecido en el anexo I del RDL 17/2022 o normativa posterior que la sustituya.</w:t>
        </w:r>
      </w:ins>
    </w:p>
    <w:p w14:paraId="3FF80ED7" w14:textId="6DD94208" w:rsidR="00F756A1" w:rsidRPr="00595F98" w:rsidDel="000C4CB4" w:rsidRDefault="00D3248B" w:rsidP="00595F98">
      <w:pPr>
        <w:spacing w:line="240" w:lineRule="exact"/>
        <w:ind w:right="67" w:firstLine="340"/>
        <w:jc w:val="both"/>
        <w:rPr>
          <w:del w:id="46" w:author="Autor"/>
          <w:rFonts w:ascii="Arial" w:hAnsi="Arial" w:cs="Arial"/>
          <w:noProof/>
        </w:rPr>
      </w:pPr>
      <w:del w:id="47" w:author="Autor">
        <w:r w:rsidRPr="00595F98" w:rsidDel="000C4CB4">
          <w:rPr>
            <w:rFonts w:ascii="Arial" w:hAnsi="Arial" w:cs="Arial"/>
            <w:noProof/>
            <w:color w:val="000000"/>
          </w:rPr>
          <w:delText>El Operador del Sistema y las empresas propietarias de las instalaciones de la red de transporte aplicarán los criterios que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continuación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indican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establecer</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niveles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carga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admisibles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líneas y transformadores de su propiedad que formen parte de dicha red.</w:delText>
        </w:r>
        <w:r w:rsidRPr="00595F98" w:rsidDel="000C4CB4">
          <w:rPr>
            <w:rFonts w:ascii="Arial" w:hAnsi="Arial" w:cs="Arial"/>
            <w:noProof/>
          </w:rPr>
          <w:delText xml:space="preserve"> </w:delText>
        </w:r>
      </w:del>
    </w:p>
    <w:p w14:paraId="2A5E3549" w14:textId="1165FE06" w:rsidR="00117587" w:rsidRPr="00595F98" w:rsidDel="000C4CB4" w:rsidRDefault="00D3248B" w:rsidP="00595F98">
      <w:pPr>
        <w:spacing w:line="240" w:lineRule="exact"/>
        <w:ind w:right="67" w:firstLine="340"/>
        <w:jc w:val="both"/>
        <w:rPr>
          <w:del w:id="48" w:author="Autor"/>
          <w:rFonts w:ascii="Arial" w:hAnsi="Arial" w:cs="Arial"/>
          <w:noProof/>
        </w:rPr>
      </w:pPr>
      <w:del w:id="49" w:author="Autor">
        <w:r w:rsidRPr="00595F98" w:rsidDel="000C4CB4">
          <w:rPr>
            <w:rFonts w:ascii="Arial" w:hAnsi="Arial" w:cs="Arial"/>
            <w:noProof/>
            <w:color w:val="000000"/>
          </w:rPr>
          <w:delText>6.1</w:delText>
        </w:r>
        <w:r w:rsidRPr="00595F98" w:rsidDel="000C4CB4">
          <w:rPr>
            <w:rFonts w:ascii="Arial" w:hAnsi="Arial" w:cs="Arial"/>
            <w:noProof/>
            <w:color w:val="000000"/>
            <w:spacing w:val="144"/>
          </w:rPr>
          <w:delText xml:space="preserve"> </w:delText>
        </w:r>
        <w:r w:rsidRPr="00595F98" w:rsidDel="000C4CB4">
          <w:rPr>
            <w:rFonts w:ascii="Arial" w:hAnsi="Arial" w:cs="Arial"/>
            <w:noProof/>
            <w:color w:val="000000"/>
          </w:rPr>
          <w:delText>Límites térmicos. Se define como «capacidad» o «límite térmico estacional» la máxima capacidad de transporte de una línea o transformador en régimen permanente, asociada a un periodo temporal determinado.</w:delText>
        </w:r>
        <w:r w:rsidRPr="00595F98" w:rsidDel="000C4CB4">
          <w:rPr>
            <w:rFonts w:ascii="Arial" w:hAnsi="Arial" w:cs="Arial"/>
            <w:noProof/>
          </w:rPr>
          <w:delText xml:space="preserve"> </w:delText>
        </w:r>
      </w:del>
    </w:p>
    <w:p w14:paraId="7B2EE990" w14:textId="335B86A0" w:rsidR="00117587" w:rsidRPr="00595F98" w:rsidDel="000C4CB4" w:rsidRDefault="00D3248B" w:rsidP="00595F98">
      <w:pPr>
        <w:spacing w:line="240" w:lineRule="exact"/>
        <w:ind w:right="67" w:firstLine="340"/>
        <w:jc w:val="both"/>
        <w:rPr>
          <w:del w:id="50" w:author="Autor"/>
          <w:rFonts w:ascii="Arial" w:hAnsi="Arial" w:cs="Arial"/>
          <w:noProof/>
        </w:rPr>
      </w:pPr>
      <w:del w:id="51" w:author="Autor">
        <w:r w:rsidRPr="00595F98" w:rsidDel="000C4CB4">
          <w:rPr>
            <w:rFonts w:ascii="Arial" w:hAnsi="Arial" w:cs="Arial"/>
            <w:noProof/>
            <w:color w:val="000000"/>
          </w:rPr>
          <w:delText>Las</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empresas</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propietarias</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instalaciones</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3"/>
          </w:rPr>
          <w:delText xml:space="preserve"> </w:delText>
        </w:r>
        <w:r w:rsidRPr="00595F98" w:rsidDel="000C4CB4">
          <w:rPr>
            <w:rFonts w:ascii="Arial" w:hAnsi="Arial" w:cs="Arial"/>
            <w:noProof/>
            <w:color w:val="000000"/>
          </w:rPr>
          <w:delText>transporte</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determinarán</w:delText>
        </w:r>
        <w:r w:rsidRPr="00595F98" w:rsidDel="000C4CB4">
          <w:rPr>
            <w:rFonts w:ascii="Arial" w:hAnsi="Arial" w:cs="Arial"/>
            <w:noProof/>
            <w:color w:val="000000"/>
            <w:spacing w:val="42"/>
          </w:rPr>
          <w:delText xml:space="preserve"> </w:delText>
        </w:r>
        <w:r w:rsidRPr="00595F98" w:rsidDel="000C4CB4">
          <w:rPr>
            <w:rFonts w:ascii="Arial" w:hAnsi="Arial" w:cs="Arial"/>
            <w:noProof/>
            <w:color w:val="000000"/>
          </w:rPr>
          <w:delText>la capacidad admisible de las líneas y transformadores de su propiedad, utilizando para ello la metodología que se apruebe y que será publicada por el Operador del Sistema.</w:delText>
        </w:r>
        <w:r w:rsidRPr="00595F98" w:rsidDel="000C4CB4">
          <w:rPr>
            <w:rFonts w:ascii="Arial" w:hAnsi="Arial" w:cs="Arial"/>
            <w:noProof/>
          </w:rPr>
          <w:delText xml:space="preserve"> </w:delText>
        </w:r>
      </w:del>
    </w:p>
    <w:p w14:paraId="2338240A" w14:textId="5A17075E" w:rsidR="00F15D77" w:rsidRPr="00595F98" w:rsidDel="000C4CB4" w:rsidRDefault="00D3248B" w:rsidP="00595F98">
      <w:pPr>
        <w:spacing w:line="240" w:lineRule="exact"/>
        <w:ind w:right="67" w:firstLine="340"/>
        <w:jc w:val="both"/>
        <w:rPr>
          <w:del w:id="52" w:author="Autor"/>
          <w:rFonts w:ascii="Arial" w:hAnsi="Arial" w:cs="Arial"/>
          <w:noProof/>
        </w:rPr>
      </w:pPr>
      <w:del w:id="53" w:author="Autor">
        <w:r w:rsidRPr="00595F98" w:rsidDel="000C4CB4">
          <w:rPr>
            <w:rFonts w:ascii="Arial" w:hAnsi="Arial" w:cs="Arial"/>
            <w:noProof/>
            <w:color w:val="000000"/>
          </w:rPr>
          <w:delText>Para el cálculo de la capacidad de transporte de las líneas se tendrá en cuenta lo establecido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el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Reglamento</w:delText>
        </w:r>
        <w:r w:rsidRPr="00595F98" w:rsidDel="000C4CB4">
          <w:rPr>
            <w:rFonts w:ascii="Arial" w:hAnsi="Arial" w:cs="Arial"/>
            <w:noProof/>
            <w:color w:val="000000"/>
            <w:spacing w:val="-8"/>
          </w:rPr>
          <w:delText xml:space="preserve"> </w:delText>
        </w:r>
        <w:r w:rsidRPr="00595F98" w:rsidDel="000C4CB4">
          <w:rPr>
            <w:rFonts w:ascii="Arial" w:hAnsi="Arial" w:cs="Arial"/>
            <w:noProof/>
            <w:color w:val="000000"/>
          </w:rPr>
          <w:delText>Técnico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Líneas</w:delText>
        </w:r>
        <w:r w:rsidRPr="00595F98" w:rsidDel="000C4CB4">
          <w:rPr>
            <w:rFonts w:ascii="Arial" w:hAnsi="Arial" w:cs="Arial"/>
            <w:noProof/>
            <w:color w:val="000000"/>
            <w:spacing w:val="-15"/>
          </w:rPr>
          <w:delText xml:space="preserve"> </w:delText>
        </w:r>
        <w:r w:rsidRPr="00595F98" w:rsidDel="000C4CB4">
          <w:rPr>
            <w:rFonts w:ascii="Arial" w:hAnsi="Arial" w:cs="Arial"/>
            <w:noProof/>
            <w:color w:val="000000"/>
          </w:rPr>
          <w:delText>Aéreas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15"/>
          </w:rPr>
          <w:delText xml:space="preserve"> </w:delText>
        </w:r>
        <w:r w:rsidRPr="00595F98" w:rsidDel="000C4CB4">
          <w:rPr>
            <w:rFonts w:ascii="Arial" w:hAnsi="Arial" w:cs="Arial"/>
            <w:noProof/>
            <w:color w:val="000000"/>
          </w:rPr>
          <w:delText>Alta</w:delText>
        </w:r>
        <w:r w:rsidRPr="00595F98" w:rsidDel="000C4CB4">
          <w:rPr>
            <w:rFonts w:ascii="Arial" w:hAnsi="Arial" w:cs="Arial"/>
            <w:noProof/>
            <w:color w:val="000000"/>
            <w:spacing w:val="-8"/>
          </w:rPr>
          <w:delText xml:space="preserve"> </w:delText>
        </w:r>
        <w:r w:rsidRPr="00595F98" w:rsidDel="000C4CB4">
          <w:rPr>
            <w:rFonts w:ascii="Arial" w:hAnsi="Arial" w:cs="Arial"/>
            <w:noProof/>
            <w:color w:val="000000"/>
            <w:spacing w:val="-22"/>
          </w:rPr>
          <w:delText>T</w:delText>
        </w:r>
        <w:r w:rsidRPr="00595F98" w:rsidDel="000C4CB4">
          <w:rPr>
            <w:rFonts w:ascii="Arial" w:hAnsi="Arial" w:cs="Arial"/>
            <w:noProof/>
            <w:color w:val="000000"/>
          </w:rPr>
          <w:delText>ensión</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garantizar</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la seguridad de las personas e instalaciones.</w:delText>
        </w:r>
        <w:r w:rsidRPr="00595F98" w:rsidDel="000C4CB4">
          <w:rPr>
            <w:rFonts w:ascii="Arial" w:hAnsi="Arial" w:cs="Arial"/>
            <w:noProof/>
          </w:rPr>
          <w:delText xml:space="preserve"> </w:delText>
        </w:r>
      </w:del>
    </w:p>
    <w:p w14:paraId="48BED77E" w14:textId="608D3F39" w:rsidR="00935E7D" w:rsidRPr="00595F98" w:rsidDel="000C4CB4" w:rsidRDefault="00D3248B" w:rsidP="00595F98">
      <w:pPr>
        <w:spacing w:line="240" w:lineRule="exact"/>
        <w:ind w:right="67" w:firstLine="340"/>
        <w:jc w:val="both"/>
        <w:rPr>
          <w:del w:id="54" w:author="Autor"/>
          <w:rFonts w:ascii="Arial" w:hAnsi="Arial" w:cs="Arial"/>
          <w:noProof/>
        </w:rPr>
      </w:pPr>
      <w:del w:id="55" w:author="Autor">
        <w:r w:rsidRPr="00595F98" w:rsidDel="000C4CB4">
          <w:rPr>
            <w:rFonts w:ascii="Arial" w:hAnsi="Arial" w:cs="Arial"/>
            <w:noProof/>
            <w:color w:val="000000"/>
          </w:rPr>
          <w:delText>Como</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norma</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general,</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establecerán</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límites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térmicos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estacionales</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26"/>
          </w:rPr>
          <w:delText xml:space="preserve"> </w:delText>
        </w:r>
        <w:r w:rsidRPr="00595F98" w:rsidDel="000C4CB4">
          <w:rPr>
            <w:rFonts w:ascii="Arial" w:hAnsi="Arial" w:cs="Arial"/>
            <w:noProof/>
            <w:color w:val="000000"/>
          </w:rPr>
          <w:delText>los siguientes periodos:</w:delText>
        </w:r>
        <w:r w:rsidRPr="00595F98" w:rsidDel="000C4CB4">
          <w:rPr>
            <w:rFonts w:ascii="Arial" w:hAnsi="Arial" w:cs="Arial"/>
            <w:noProof/>
          </w:rPr>
          <w:delText xml:space="preserve"> </w:delText>
        </w:r>
      </w:del>
    </w:p>
    <w:p w14:paraId="5C5DE8D2" w14:textId="25BF6093" w:rsidR="00F756A1" w:rsidRPr="00595F98" w:rsidDel="000C4CB4" w:rsidRDefault="00F756A1" w:rsidP="00595F98">
      <w:pPr>
        <w:spacing w:line="240" w:lineRule="exact"/>
        <w:ind w:right="67" w:firstLine="340"/>
        <w:jc w:val="both"/>
        <w:rPr>
          <w:del w:id="56" w:author="Autor"/>
          <w:rFonts w:ascii="Arial" w:hAnsi="Arial" w:cs="Arial"/>
          <w:noProof/>
          <w:color w:val="000000"/>
        </w:rPr>
      </w:pPr>
    </w:p>
    <w:tbl>
      <w:tblPr>
        <w:tblStyle w:val="Tablaconcuadrcula"/>
        <w:tblW w:w="7927" w:type="dxa"/>
        <w:jc w:val="center"/>
        <w:tblLayout w:type="fixed"/>
        <w:tblLook w:val="04A0" w:firstRow="1" w:lastRow="0" w:firstColumn="1" w:lastColumn="0" w:noHBand="0" w:noVBand="1"/>
      </w:tblPr>
      <w:tblGrid>
        <w:gridCol w:w="3964"/>
        <w:gridCol w:w="3963"/>
      </w:tblGrid>
      <w:tr w:rsidR="00935E7D" w:rsidRPr="00595F98" w:rsidDel="000C4CB4" w14:paraId="548435F0" w14:textId="1A28DC36" w:rsidTr="00595F98">
        <w:trPr>
          <w:trHeight w:val="318"/>
          <w:jc w:val="center"/>
          <w:del w:id="57" w:author="Autor"/>
        </w:trPr>
        <w:tc>
          <w:tcPr>
            <w:tcW w:w="3964" w:type="dxa"/>
            <w:tcBorders>
              <w:top w:val="single" w:sz="4" w:space="0" w:color="CCCCCC"/>
              <w:left w:val="single" w:sz="4" w:space="0" w:color="CCCCCC"/>
              <w:bottom w:val="single" w:sz="4" w:space="0" w:color="CCCCCC"/>
              <w:right w:val="single" w:sz="4" w:space="0" w:color="CCCCCC"/>
            </w:tcBorders>
          </w:tcPr>
          <w:p w14:paraId="19B99749" w14:textId="58C3A50F" w:rsidR="00935E7D" w:rsidRPr="00595F98" w:rsidDel="000C4CB4" w:rsidRDefault="00D3248B" w:rsidP="00595F98">
            <w:pPr>
              <w:spacing w:line="240" w:lineRule="exact"/>
              <w:ind w:right="67" w:firstLine="340"/>
              <w:jc w:val="both"/>
              <w:rPr>
                <w:del w:id="58" w:author="Autor"/>
                <w:rFonts w:ascii="Arial" w:hAnsi="Arial" w:cs="Arial"/>
                <w:noProof/>
                <w:color w:val="010302"/>
              </w:rPr>
            </w:pPr>
            <w:del w:id="59" w:author="Autor">
              <w:r w:rsidRPr="00595F98" w:rsidDel="000C4CB4">
                <w:rPr>
                  <w:rFonts w:ascii="Arial" w:hAnsi="Arial" w:cs="Arial"/>
                  <w:b/>
                  <w:bCs/>
                  <w:noProof/>
                  <w:color w:val="000000"/>
                </w:rPr>
                <w:delText>Límite Térmico Estacional</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7FED7A92" w14:textId="16717882" w:rsidR="00935E7D" w:rsidRPr="00595F98" w:rsidDel="000C4CB4" w:rsidRDefault="00D3248B" w:rsidP="00595F98">
            <w:pPr>
              <w:spacing w:line="240" w:lineRule="exact"/>
              <w:ind w:right="67" w:firstLine="340"/>
              <w:jc w:val="both"/>
              <w:rPr>
                <w:del w:id="60" w:author="Autor"/>
                <w:rFonts w:ascii="Arial" w:hAnsi="Arial" w:cs="Arial"/>
                <w:noProof/>
                <w:color w:val="010302"/>
              </w:rPr>
            </w:pPr>
            <w:del w:id="61" w:author="Autor">
              <w:r w:rsidRPr="00595F98" w:rsidDel="000C4CB4">
                <w:rPr>
                  <w:rFonts w:ascii="Arial" w:hAnsi="Arial" w:cs="Arial"/>
                  <w:b/>
                  <w:bCs/>
                  <w:noProof/>
                  <w:color w:val="000000"/>
                </w:rPr>
                <w:delText>Periodo</w:delText>
              </w:r>
              <w:r w:rsidRPr="00595F98" w:rsidDel="000C4CB4">
                <w:rPr>
                  <w:rFonts w:ascii="Arial" w:hAnsi="Arial" w:cs="Arial"/>
                  <w:noProof/>
                </w:rPr>
                <w:delText xml:space="preserve"> </w:delText>
              </w:r>
            </w:del>
          </w:p>
        </w:tc>
      </w:tr>
      <w:tr w:rsidR="00935E7D" w:rsidRPr="00595F98" w:rsidDel="000C4CB4" w14:paraId="4DE65D27" w14:textId="692CE31A" w:rsidTr="00595F98">
        <w:trPr>
          <w:trHeight w:val="337"/>
          <w:jc w:val="center"/>
          <w:del w:id="62" w:author="Autor"/>
        </w:trPr>
        <w:tc>
          <w:tcPr>
            <w:tcW w:w="3964" w:type="dxa"/>
            <w:tcBorders>
              <w:top w:val="single" w:sz="4" w:space="0" w:color="CCCCCC"/>
              <w:left w:val="single" w:sz="4" w:space="0" w:color="CCCCCC"/>
              <w:bottom w:val="single" w:sz="4" w:space="0" w:color="CCCCCC"/>
              <w:right w:val="single" w:sz="4" w:space="0" w:color="CCCCCC"/>
            </w:tcBorders>
          </w:tcPr>
          <w:p w14:paraId="6F161E9D" w14:textId="1D1FA750" w:rsidR="00935E7D" w:rsidRPr="00595F98" w:rsidDel="000C4CB4" w:rsidRDefault="00D3248B" w:rsidP="00595F98">
            <w:pPr>
              <w:spacing w:line="240" w:lineRule="exact"/>
              <w:ind w:right="67" w:firstLine="340"/>
              <w:jc w:val="both"/>
              <w:rPr>
                <w:del w:id="63" w:author="Autor"/>
                <w:rFonts w:ascii="Arial" w:hAnsi="Arial" w:cs="Arial"/>
                <w:noProof/>
                <w:color w:val="010302"/>
              </w:rPr>
            </w:pPr>
            <w:del w:id="64" w:author="Autor">
              <w:r w:rsidRPr="00595F98" w:rsidDel="000C4CB4">
                <w:rPr>
                  <w:rFonts w:ascii="Arial" w:hAnsi="Arial" w:cs="Arial"/>
                  <w:noProof/>
                  <w:color w:val="000000"/>
                </w:rPr>
                <w:delText>Primavera</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3EA1527D" w14:textId="03081C28" w:rsidR="00935E7D" w:rsidRPr="00595F98" w:rsidDel="000C4CB4" w:rsidRDefault="00D3248B" w:rsidP="00595F98">
            <w:pPr>
              <w:spacing w:line="240" w:lineRule="exact"/>
              <w:ind w:right="67" w:firstLine="340"/>
              <w:jc w:val="both"/>
              <w:rPr>
                <w:del w:id="65" w:author="Autor"/>
                <w:rFonts w:ascii="Arial" w:hAnsi="Arial" w:cs="Arial"/>
                <w:noProof/>
                <w:color w:val="010302"/>
              </w:rPr>
            </w:pPr>
            <w:del w:id="66" w:author="Autor">
              <w:r w:rsidRPr="00595F98" w:rsidDel="000C4CB4">
                <w:rPr>
                  <w:rFonts w:ascii="Arial" w:hAnsi="Arial" w:cs="Arial"/>
                  <w:noProof/>
                  <w:color w:val="000000"/>
                </w:rPr>
                <w:delText>Abril-mayo.</w:delText>
              </w:r>
              <w:r w:rsidRPr="00595F98" w:rsidDel="000C4CB4">
                <w:rPr>
                  <w:rFonts w:ascii="Arial" w:hAnsi="Arial" w:cs="Arial"/>
                  <w:noProof/>
                </w:rPr>
                <w:delText xml:space="preserve"> </w:delText>
              </w:r>
            </w:del>
          </w:p>
        </w:tc>
      </w:tr>
      <w:tr w:rsidR="00935E7D" w:rsidRPr="00595F98" w:rsidDel="000C4CB4" w14:paraId="7B7E522B" w14:textId="26308812" w:rsidTr="00595F98">
        <w:trPr>
          <w:trHeight w:val="337"/>
          <w:jc w:val="center"/>
          <w:del w:id="67" w:author="Autor"/>
        </w:trPr>
        <w:tc>
          <w:tcPr>
            <w:tcW w:w="3964" w:type="dxa"/>
            <w:tcBorders>
              <w:top w:val="single" w:sz="4" w:space="0" w:color="CCCCCC"/>
              <w:left w:val="single" w:sz="4" w:space="0" w:color="CCCCCC"/>
              <w:bottom w:val="single" w:sz="4" w:space="0" w:color="CCCCCC"/>
              <w:right w:val="single" w:sz="4" w:space="0" w:color="CCCCCC"/>
            </w:tcBorders>
          </w:tcPr>
          <w:p w14:paraId="19906F8C" w14:textId="7DB28DDB" w:rsidR="00935E7D" w:rsidRPr="00595F98" w:rsidDel="000C4CB4" w:rsidRDefault="00D3248B" w:rsidP="00595F98">
            <w:pPr>
              <w:spacing w:line="240" w:lineRule="exact"/>
              <w:ind w:right="67" w:firstLine="340"/>
              <w:jc w:val="both"/>
              <w:rPr>
                <w:del w:id="68" w:author="Autor"/>
                <w:rFonts w:ascii="Arial" w:hAnsi="Arial" w:cs="Arial"/>
                <w:noProof/>
                <w:color w:val="010302"/>
              </w:rPr>
            </w:pPr>
            <w:del w:id="69" w:author="Autor">
              <w:r w:rsidRPr="00595F98" w:rsidDel="000C4CB4">
                <w:rPr>
                  <w:rFonts w:ascii="Arial" w:hAnsi="Arial" w:cs="Arial"/>
                  <w:noProof/>
                  <w:color w:val="000000"/>
                  <w:spacing w:val="-9"/>
                </w:rPr>
                <w:delText>V</w:delText>
              </w:r>
              <w:r w:rsidRPr="00595F98" w:rsidDel="000C4CB4">
                <w:rPr>
                  <w:rFonts w:ascii="Arial" w:hAnsi="Arial" w:cs="Arial"/>
                  <w:noProof/>
                  <w:color w:val="000000"/>
                </w:rPr>
                <w:delText>erano.</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5514012F" w14:textId="2784A166" w:rsidR="00935E7D" w:rsidRPr="00595F98" w:rsidDel="000C4CB4" w:rsidRDefault="00D3248B" w:rsidP="00595F98">
            <w:pPr>
              <w:spacing w:line="240" w:lineRule="exact"/>
              <w:ind w:right="67" w:firstLine="340"/>
              <w:jc w:val="both"/>
              <w:rPr>
                <w:del w:id="70" w:author="Autor"/>
                <w:rFonts w:ascii="Arial" w:hAnsi="Arial" w:cs="Arial"/>
                <w:noProof/>
                <w:color w:val="010302"/>
              </w:rPr>
            </w:pPr>
            <w:del w:id="71" w:author="Autor">
              <w:r w:rsidRPr="00595F98" w:rsidDel="000C4CB4">
                <w:rPr>
                  <w:rFonts w:ascii="Arial" w:hAnsi="Arial" w:cs="Arial"/>
                  <w:noProof/>
                  <w:color w:val="000000"/>
                </w:rPr>
                <w:delText>Junio a septiembre.</w:delText>
              </w:r>
              <w:r w:rsidRPr="00595F98" w:rsidDel="000C4CB4">
                <w:rPr>
                  <w:rFonts w:ascii="Arial" w:hAnsi="Arial" w:cs="Arial"/>
                  <w:noProof/>
                </w:rPr>
                <w:delText xml:space="preserve"> </w:delText>
              </w:r>
            </w:del>
          </w:p>
        </w:tc>
      </w:tr>
      <w:tr w:rsidR="00935E7D" w:rsidRPr="00595F98" w:rsidDel="000C4CB4" w14:paraId="7AB4310A" w14:textId="7575314E" w:rsidTr="00595F98">
        <w:trPr>
          <w:trHeight w:val="337"/>
          <w:jc w:val="center"/>
          <w:del w:id="72" w:author="Autor"/>
        </w:trPr>
        <w:tc>
          <w:tcPr>
            <w:tcW w:w="3964" w:type="dxa"/>
            <w:tcBorders>
              <w:top w:val="single" w:sz="4" w:space="0" w:color="CCCCCC"/>
              <w:left w:val="single" w:sz="4" w:space="0" w:color="CCCCCC"/>
              <w:bottom w:val="single" w:sz="4" w:space="0" w:color="CCCCCC"/>
              <w:right w:val="single" w:sz="4" w:space="0" w:color="CCCCCC"/>
            </w:tcBorders>
          </w:tcPr>
          <w:p w14:paraId="3823439E" w14:textId="7EFEA297" w:rsidR="00935E7D" w:rsidRPr="00595F98" w:rsidDel="000C4CB4" w:rsidRDefault="00D3248B" w:rsidP="00595F98">
            <w:pPr>
              <w:spacing w:line="240" w:lineRule="exact"/>
              <w:ind w:right="67" w:firstLine="340"/>
              <w:jc w:val="both"/>
              <w:rPr>
                <w:del w:id="73" w:author="Autor"/>
                <w:rFonts w:ascii="Arial" w:hAnsi="Arial" w:cs="Arial"/>
                <w:noProof/>
                <w:color w:val="010302"/>
              </w:rPr>
            </w:pPr>
            <w:del w:id="74" w:author="Autor">
              <w:r w:rsidRPr="00595F98" w:rsidDel="000C4CB4">
                <w:rPr>
                  <w:rFonts w:ascii="Arial" w:hAnsi="Arial" w:cs="Arial"/>
                  <w:noProof/>
                  <w:color w:val="000000"/>
                </w:rPr>
                <w:delText>Otoño.</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3BE5D1F3" w14:textId="72BDC681" w:rsidR="00935E7D" w:rsidRPr="00595F98" w:rsidDel="000C4CB4" w:rsidRDefault="000C4CB4" w:rsidP="00595F98">
            <w:pPr>
              <w:spacing w:line="240" w:lineRule="exact"/>
              <w:ind w:right="67" w:firstLine="340"/>
              <w:jc w:val="both"/>
              <w:rPr>
                <w:del w:id="75" w:author="Autor"/>
                <w:rFonts w:ascii="Arial" w:hAnsi="Arial" w:cs="Arial"/>
                <w:noProof/>
                <w:color w:val="010302"/>
              </w:rPr>
            </w:pPr>
            <w:del w:id="76" w:author="Autor">
              <w:r w:rsidRPr="00595F98" w:rsidDel="000C4CB4">
                <w:rPr>
                  <w:rFonts w:ascii="Arial" w:hAnsi="Arial" w:cs="Arial"/>
                  <w:noProof/>
                  <w:color w:val="000000"/>
                </w:rPr>
                <w:delText>Octubre-noviembre</w:delText>
              </w:r>
              <w:r w:rsidR="00D3248B" w:rsidRPr="00595F98" w:rsidDel="000C4CB4">
                <w:rPr>
                  <w:rFonts w:ascii="Arial" w:hAnsi="Arial" w:cs="Arial"/>
                  <w:noProof/>
                  <w:color w:val="000000"/>
                </w:rPr>
                <w:delText>.</w:delText>
              </w:r>
              <w:r w:rsidR="00D3248B" w:rsidRPr="00595F98" w:rsidDel="000C4CB4">
                <w:rPr>
                  <w:rFonts w:ascii="Arial" w:hAnsi="Arial" w:cs="Arial"/>
                  <w:noProof/>
                </w:rPr>
                <w:delText xml:space="preserve"> </w:delText>
              </w:r>
            </w:del>
          </w:p>
        </w:tc>
      </w:tr>
      <w:tr w:rsidR="00935E7D" w:rsidRPr="00595F98" w:rsidDel="000C4CB4" w14:paraId="628230ED" w14:textId="207CA62F" w:rsidTr="00595F98">
        <w:trPr>
          <w:trHeight w:val="337"/>
          <w:jc w:val="center"/>
          <w:del w:id="77" w:author="Autor"/>
        </w:trPr>
        <w:tc>
          <w:tcPr>
            <w:tcW w:w="3964" w:type="dxa"/>
            <w:tcBorders>
              <w:top w:val="single" w:sz="4" w:space="0" w:color="CCCCCC"/>
              <w:left w:val="single" w:sz="4" w:space="0" w:color="CCCCCC"/>
              <w:bottom w:val="single" w:sz="4" w:space="0" w:color="CCCCCC"/>
              <w:right w:val="single" w:sz="4" w:space="0" w:color="CCCCCC"/>
            </w:tcBorders>
          </w:tcPr>
          <w:p w14:paraId="6DCA3DB2" w14:textId="1FC94688" w:rsidR="00935E7D" w:rsidRPr="00595F98" w:rsidDel="000C4CB4" w:rsidRDefault="00D3248B" w:rsidP="00595F98">
            <w:pPr>
              <w:spacing w:line="240" w:lineRule="exact"/>
              <w:ind w:right="67" w:firstLine="340"/>
              <w:jc w:val="both"/>
              <w:rPr>
                <w:del w:id="78" w:author="Autor"/>
                <w:rFonts w:ascii="Arial" w:hAnsi="Arial" w:cs="Arial"/>
                <w:noProof/>
                <w:color w:val="010302"/>
              </w:rPr>
            </w:pPr>
            <w:del w:id="79" w:author="Autor">
              <w:r w:rsidRPr="00595F98" w:rsidDel="000C4CB4">
                <w:rPr>
                  <w:rFonts w:ascii="Arial" w:hAnsi="Arial" w:cs="Arial"/>
                  <w:noProof/>
                  <w:color w:val="000000"/>
                </w:rPr>
                <w:delText>Invierno.</w:delText>
              </w:r>
              <w:r w:rsidRPr="00595F98" w:rsidDel="000C4CB4">
                <w:rPr>
                  <w:rFonts w:ascii="Arial" w:hAnsi="Arial" w:cs="Arial"/>
                  <w:noProof/>
                </w:rPr>
                <w:delText xml:space="preserve"> </w:delText>
              </w:r>
            </w:del>
          </w:p>
        </w:tc>
        <w:tc>
          <w:tcPr>
            <w:tcW w:w="3963" w:type="dxa"/>
            <w:tcBorders>
              <w:top w:val="single" w:sz="4" w:space="0" w:color="CCCCCC"/>
              <w:left w:val="single" w:sz="4" w:space="0" w:color="CCCCCC"/>
              <w:bottom w:val="single" w:sz="4" w:space="0" w:color="CCCCCC"/>
              <w:right w:val="single" w:sz="4" w:space="0" w:color="CCCCCC"/>
            </w:tcBorders>
          </w:tcPr>
          <w:p w14:paraId="02ADD99E" w14:textId="2ECD993E" w:rsidR="00935E7D" w:rsidRPr="00595F98" w:rsidDel="000C4CB4" w:rsidRDefault="00D3248B" w:rsidP="00595F98">
            <w:pPr>
              <w:spacing w:line="240" w:lineRule="exact"/>
              <w:ind w:right="67" w:firstLine="340"/>
              <w:jc w:val="both"/>
              <w:rPr>
                <w:del w:id="80" w:author="Autor"/>
                <w:rFonts w:ascii="Arial" w:hAnsi="Arial" w:cs="Arial"/>
                <w:noProof/>
                <w:color w:val="010302"/>
              </w:rPr>
            </w:pPr>
            <w:del w:id="81" w:author="Autor">
              <w:r w:rsidRPr="00595F98" w:rsidDel="000C4CB4">
                <w:rPr>
                  <w:rFonts w:ascii="Arial" w:hAnsi="Arial" w:cs="Arial"/>
                  <w:noProof/>
                  <w:color w:val="000000"/>
                </w:rPr>
                <w:delText>Diciembre a marzo.</w:delText>
              </w:r>
              <w:r w:rsidRPr="00595F98" w:rsidDel="000C4CB4">
                <w:rPr>
                  <w:rFonts w:ascii="Arial" w:hAnsi="Arial" w:cs="Arial"/>
                  <w:noProof/>
                </w:rPr>
                <w:delText xml:space="preserve"> </w:delText>
              </w:r>
            </w:del>
          </w:p>
        </w:tc>
      </w:tr>
    </w:tbl>
    <w:p w14:paraId="379BEC96" w14:textId="69001790" w:rsidR="00F756A1" w:rsidRPr="00595F98" w:rsidDel="000C4CB4" w:rsidRDefault="00F756A1" w:rsidP="00595F98">
      <w:pPr>
        <w:spacing w:line="240" w:lineRule="exact"/>
        <w:ind w:right="67" w:firstLine="340"/>
        <w:jc w:val="both"/>
        <w:rPr>
          <w:del w:id="82" w:author="Autor"/>
          <w:rFonts w:ascii="Arial" w:hAnsi="Arial" w:cs="Arial"/>
          <w:noProof/>
          <w:color w:val="000000"/>
          <w:spacing w:val="-2"/>
          <w:highlight w:val="yellow"/>
        </w:rPr>
      </w:pPr>
    </w:p>
    <w:p w14:paraId="73D003F7" w14:textId="5B1060C9" w:rsidR="00117587" w:rsidRPr="00595F98" w:rsidDel="000C4CB4" w:rsidRDefault="00D3248B" w:rsidP="00595F98">
      <w:pPr>
        <w:spacing w:line="240" w:lineRule="exact"/>
        <w:ind w:right="67" w:firstLine="340"/>
        <w:jc w:val="both"/>
        <w:rPr>
          <w:del w:id="83" w:author="Autor"/>
          <w:rFonts w:ascii="Arial" w:hAnsi="Arial" w:cs="Arial"/>
          <w:noProof/>
        </w:rPr>
      </w:pPr>
      <w:del w:id="84" w:author="Autor">
        <w:r w:rsidRPr="00595F98" w:rsidDel="000C4CB4">
          <w:rPr>
            <w:rFonts w:ascii="Arial" w:hAnsi="Arial" w:cs="Arial"/>
            <w:noProof/>
            <w:color w:val="000000"/>
            <w:spacing w:val="-2"/>
          </w:rPr>
          <w:delText>Por</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la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climatología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singular</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de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Canarias,</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se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considera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que,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a</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afectos</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de</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límites</w:delText>
        </w:r>
        <w:r w:rsidRPr="00595F98" w:rsidDel="000C4CB4">
          <w:rPr>
            <w:rFonts w:ascii="Arial" w:hAnsi="Arial" w:cs="Arial"/>
            <w:noProof/>
            <w:color w:val="000000"/>
            <w:spacing w:val="-7"/>
          </w:rPr>
          <w:delText xml:space="preserve"> </w:delText>
        </w:r>
        <w:r w:rsidRPr="00595F98" w:rsidDel="000C4CB4">
          <w:rPr>
            <w:rFonts w:ascii="Arial" w:hAnsi="Arial" w:cs="Arial"/>
            <w:noProof/>
            <w:color w:val="000000"/>
            <w:spacing w:val="-2"/>
          </w:rPr>
          <w:delText>térmicos</w:delText>
        </w:r>
        <w:r w:rsidRPr="00595F98" w:rsidDel="000C4CB4">
          <w:rPr>
            <w:rFonts w:ascii="Arial" w:hAnsi="Arial" w:cs="Arial"/>
            <w:noProof/>
            <w:color w:val="000000"/>
          </w:rPr>
          <w:delText>, las condiciones ambientales son equivalentes a primavera-otoño durante todo el año.</w:delText>
        </w:r>
        <w:r w:rsidRPr="00595F98" w:rsidDel="000C4CB4">
          <w:rPr>
            <w:rFonts w:ascii="Arial" w:hAnsi="Arial" w:cs="Arial"/>
            <w:noProof/>
          </w:rPr>
          <w:delText xml:space="preserve"> </w:delText>
        </w:r>
      </w:del>
    </w:p>
    <w:p w14:paraId="0E3513E5" w14:textId="662E3048" w:rsidR="00117587" w:rsidRPr="00595F98" w:rsidDel="000C4CB4" w:rsidRDefault="00D3248B" w:rsidP="00595F98">
      <w:pPr>
        <w:spacing w:line="240" w:lineRule="exact"/>
        <w:ind w:right="67" w:firstLine="340"/>
        <w:jc w:val="both"/>
        <w:rPr>
          <w:del w:id="85" w:author="Autor"/>
          <w:rFonts w:ascii="Arial" w:hAnsi="Arial" w:cs="Arial"/>
          <w:noProof/>
        </w:rPr>
      </w:pPr>
      <w:del w:id="86" w:author="Autor">
        <w:r w:rsidRPr="00595F98" w:rsidDel="000C4CB4">
          <w:rPr>
            <w:rFonts w:ascii="Arial" w:hAnsi="Arial" w:cs="Arial"/>
            <w:noProof/>
            <w:color w:val="000000"/>
          </w:rPr>
          <w:delText>En el caso de aquellas instalaciones que estén dotadas de medios de monitorización para determinar su capacidad térmica en tiempo real, la información de los mismos podrá ser tenida en cuenta en los análisis de seguridad del sistema.</w:delText>
        </w:r>
        <w:r w:rsidRPr="00595F98" w:rsidDel="000C4CB4">
          <w:rPr>
            <w:rFonts w:ascii="Arial" w:hAnsi="Arial" w:cs="Arial"/>
            <w:noProof/>
          </w:rPr>
          <w:delText xml:space="preserve"> </w:delText>
        </w:r>
      </w:del>
    </w:p>
    <w:p w14:paraId="2548E0BB" w14:textId="246B0101" w:rsidR="008451A3" w:rsidRPr="00595F98" w:rsidDel="000C4CB4" w:rsidRDefault="00D3248B" w:rsidP="00595F98">
      <w:pPr>
        <w:spacing w:line="240" w:lineRule="exact"/>
        <w:ind w:right="67" w:firstLine="340"/>
        <w:jc w:val="both"/>
        <w:rPr>
          <w:del w:id="87" w:author="Autor"/>
          <w:rFonts w:ascii="Arial" w:hAnsi="Arial" w:cs="Arial"/>
          <w:noProof/>
        </w:rPr>
      </w:pPr>
      <w:del w:id="88" w:author="Autor">
        <w:r w:rsidRPr="00595F98" w:rsidDel="000C4CB4">
          <w:rPr>
            <w:rFonts w:ascii="Arial" w:hAnsi="Arial" w:cs="Arial"/>
            <w:noProof/>
            <w:color w:val="000000"/>
          </w:rPr>
          <w:delText>El Operador del Sistema, previa información a los agentes, a la autoridad competente y a la CNMC, podrá modificar transitoriamente los periodos de aplicación de los límites térmicos estaciónales cuando se presenten condiciones meteorológicas excepcionales que lo justifiquen.</w:delText>
        </w:r>
        <w:r w:rsidRPr="00595F98" w:rsidDel="000C4CB4">
          <w:rPr>
            <w:rFonts w:ascii="Arial" w:hAnsi="Arial" w:cs="Arial"/>
            <w:noProof/>
          </w:rPr>
          <w:delText xml:space="preserve"> </w:delText>
        </w:r>
      </w:del>
    </w:p>
    <w:p w14:paraId="77E223AC" w14:textId="1B31E875" w:rsidR="008451A3" w:rsidRPr="00595F98" w:rsidDel="000C4CB4" w:rsidRDefault="00D3248B" w:rsidP="00595F98">
      <w:pPr>
        <w:spacing w:line="240" w:lineRule="exact"/>
        <w:ind w:right="67" w:firstLine="340"/>
        <w:jc w:val="both"/>
        <w:rPr>
          <w:del w:id="89" w:author="Autor"/>
          <w:rFonts w:ascii="Arial" w:hAnsi="Arial" w:cs="Arial"/>
          <w:noProof/>
        </w:rPr>
      </w:pPr>
      <w:del w:id="90" w:author="Autor">
        <w:r w:rsidRPr="00595F98" w:rsidDel="000C4CB4">
          <w:rPr>
            <w:rFonts w:ascii="Arial" w:hAnsi="Arial" w:cs="Arial"/>
            <w:noProof/>
            <w:color w:val="000000"/>
          </w:rPr>
          <w:delText>6.2</w:delText>
        </w:r>
        <w:r w:rsidRPr="00595F98" w:rsidDel="000C4CB4">
          <w:rPr>
            <w:rFonts w:ascii="Arial" w:hAnsi="Arial" w:cs="Arial"/>
            <w:noProof/>
            <w:color w:val="000000"/>
            <w:spacing w:val="150"/>
          </w:rPr>
          <w:delText xml:space="preserve"> </w:delText>
        </w:r>
        <w:r w:rsidRPr="00595F98" w:rsidDel="000C4CB4">
          <w:rPr>
            <w:rFonts w:ascii="Arial" w:hAnsi="Arial" w:cs="Arial"/>
            <w:noProof/>
            <w:color w:val="000000"/>
          </w:rPr>
          <w:delText>Metodología</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cálculo.</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modelos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cálculo</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que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utilicen</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la determinación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capacidades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transporte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líneas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y</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transformadores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contemplarán los siguientes aspectos:</w:delText>
        </w:r>
        <w:r w:rsidRPr="00595F98" w:rsidDel="000C4CB4">
          <w:rPr>
            <w:rFonts w:ascii="Arial" w:hAnsi="Arial" w:cs="Arial"/>
            <w:noProof/>
          </w:rPr>
          <w:delText xml:space="preserve"> </w:delText>
        </w:r>
      </w:del>
    </w:p>
    <w:p w14:paraId="397F7119" w14:textId="2DF19553" w:rsidR="008451A3" w:rsidRPr="00595F98" w:rsidDel="000C4CB4" w:rsidRDefault="00D3248B" w:rsidP="00595F98">
      <w:pPr>
        <w:spacing w:line="240" w:lineRule="exact"/>
        <w:ind w:right="67" w:firstLine="340"/>
        <w:jc w:val="both"/>
        <w:rPr>
          <w:del w:id="91" w:author="Autor"/>
          <w:rFonts w:ascii="Arial" w:hAnsi="Arial" w:cs="Arial"/>
          <w:noProof/>
        </w:rPr>
      </w:pPr>
      <w:del w:id="92" w:author="Autor">
        <w:r w:rsidRPr="00595F98" w:rsidDel="000C4CB4">
          <w:rPr>
            <w:rFonts w:ascii="Arial" w:hAnsi="Arial" w:cs="Arial"/>
            <w:noProof/>
            <w:color w:val="000000"/>
          </w:rPr>
          <w:delText>6.2.1</w:delText>
        </w:r>
        <w:r w:rsidRPr="00595F98" w:rsidDel="000C4CB4">
          <w:rPr>
            <w:rFonts w:ascii="Arial" w:hAnsi="Arial" w:cs="Arial"/>
            <w:noProof/>
            <w:color w:val="000000"/>
            <w:spacing w:val="144"/>
          </w:rPr>
          <w:delText xml:space="preserve"> </w:delText>
        </w:r>
        <w:r w:rsidRPr="00595F98" w:rsidDel="000C4CB4">
          <w:rPr>
            <w:rFonts w:ascii="Arial" w:hAnsi="Arial" w:cs="Arial"/>
            <w:noProof/>
            <w:color w:val="000000"/>
          </w:rPr>
          <w:delText>Modelo térmico para la aparamenta. Se tendrán en cuenta las ecuaciones que rigen el comportamiento térmico de la aparamenta, los datos estadísticos históricos de temperaturas y la temperatura máxima de diseño de la aparamenta.</w:delText>
        </w:r>
        <w:r w:rsidRPr="00595F98" w:rsidDel="000C4CB4">
          <w:rPr>
            <w:rFonts w:ascii="Arial" w:hAnsi="Arial" w:cs="Arial"/>
            <w:noProof/>
          </w:rPr>
          <w:delText xml:space="preserve"> </w:delText>
        </w:r>
      </w:del>
    </w:p>
    <w:p w14:paraId="2BE88947" w14:textId="0C4D2723" w:rsidR="007616C2" w:rsidRPr="00595F98" w:rsidDel="000C4CB4" w:rsidRDefault="00D3248B" w:rsidP="00595F98">
      <w:pPr>
        <w:spacing w:line="240" w:lineRule="exact"/>
        <w:ind w:right="67" w:firstLine="340"/>
        <w:jc w:val="both"/>
        <w:rPr>
          <w:del w:id="93" w:author="Autor"/>
          <w:rFonts w:ascii="Arial" w:hAnsi="Arial" w:cs="Arial"/>
          <w:noProof/>
        </w:rPr>
      </w:pPr>
      <w:del w:id="94" w:author="Autor">
        <w:r w:rsidRPr="00595F98" w:rsidDel="000C4CB4">
          <w:rPr>
            <w:rFonts w:ascii="Arial" w:hAnsi="Arial" w:cs="Arial"/>
            <w:noProof/>
            <w:color w:val="000000"/>
          </w:rPr>
          <w:delText>6.2.2</w:delText>
        </w:r>
        <w:r w:rsidRPr="00595F98" w:rsidDel="000C4CB4">
          <w:rPr>
            <w:rFonts w:ascii="Arial" w:hAnsi="Arial" w:cs="Arial"/>
            <w:noProof/>
            <w:color w:val="000000"/>
            <w:spacing w:val="143"/>
          </w:rPr>
          <w:delText xml:space="preserve"> </w:delText>
        </w:r>
        <w:r w:rsidRPr="00595F98" w:rsidDel="000C4CB4">
          <w:rPr>
            <w:rFonts w:ascii="Arial" w:hAnsi="Arial" w:cs="Arial"/>
            <w:noProof/>
            <w:color w:val="000000"/>
          </w:rPr>
          <w:delText>Modelo</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térmico</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conductores.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tendrán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cuenta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ecuaciones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que rigen el comportamiento térmico de los conductores, los datos estadísticos históricos de temperaturas, la temperatura máxima</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de diseño del conductor y la radiación sola</w:delText>
        </w:r>
        <w:r w:rsidRPr="00595F98" w:rsidDel="000C4CB4">
          <w:rPr>
            <w:rFonts w:ascii="Arial" w:hAnsi="Arial" w:cs="Arial"/>
            <w:noProof/>
            <w:color w:val="000000"/>
            <w:spacing w:val="-9"/>
          </w:rPr>
          <w:delText>r</w:delText>
        </w:r>
        <w:r w:rsidRPr="00595F98" w:rsidDel="000C4CB4">
          <w:rPr>
            <w:rFonts w:ascii="Arial" w:hAnsi="Arial" w:cs="Arial"/>
            <w:noProof/>
            <w:color w:val="000000"/>
          </w:rPr>
          <w:delText>.</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Se considerará una velocidad del viento de 0,6 m/s.</w:delText>
        </w:r>
        <w:r w:rsidRPr="00595F98" w:rsidDel="000C4CB4">
          <w:rPr>
            <w:rFonts w:ascii="Arial" w:hAnsi="Arial" w:cs="Arial"/>
            <w:noProof/>
          </w:rPr>
          <w:delText xml:space="preserve"> </w:delText>
        </w:r>
      </w:del>
    </w:p>
    <w:p w14:paraId="5BE6CE8D" w14:textId="0465C7E4" w:rsidR="00234AE7" w:rsidRPr="00595F98" w:rsidDel="000C4CB4" w:rsidRDefault="00D3248B" w:rsidP="00595F98">
      <w:pPr>
        <w:spacing w:line="240" w:lineRule="exact"/>
        <w:ind w:right="67" w:firstLine="340"/>
        <w:jc w:val="both"/>
        <w:rPr>
          <w:del w:id="95" w:author="Autor"/>
          <w:rFonts w:ascii="Arial" w:hAnsi="Arial" w:cs="Arial"/>
          <w:noProof/>
        </w:rPr>
      </w:pPr>
      <w:del w:id="96" w:author="Autor">
        <w:r w:rsidRPr="00595F98" w:rsidDel="000C4CB4">
          <w:rPr>
            <w:rFonts w:ascii="Arial" w:hAnsi="Arial" w:cs="Arial"/>
            <w:noProof/>
            <w:color w:val="000000"/>
          </w:rPr>
          <w:delText>6.2.3</w:delText>
        </w:r>
        <w:r w:rsidRPr="00595F98" w:rsidDel="000C4CB4">
          <w:rPr>
            <w:rFonts w:ascii="Arial" w:hAnsi="Arial" w:cs="Arial"/>
            <w:noProof/>
            <w:color w:val="000000"/>
            <w:spacing w:val="146"/>
          </w:rPr>
          <w:delText xml:space="preserve"> </w:delText>
        </w:r>
        <w:r w:rsidRPr="00595F98" w:rsidDel="000C4CB4">
          <w:rPr>
            <w:rFonts w:ascii="Arial" w:hAnsi="Arial" w:cs="Arial"/>
            <w:noProof/>
            <w:color w:val="000000"/>
          </w:rPr>
          <w:delText xml:space="preserve">Modelo térmico para los transformadores. Los límites térmicos estaciónales </w:delText>
        </w:r>
        <w:r w:rsidRPr="00595F98" w:rsidDel="000C4CB4">
          <w:rPr>
            <w:rFonts w:ascii="Arial" w:hAnsi="Arial" w:cs="Arial"/>
            <w:noProof/>
            <w:color w:val="000000"/>
          </w:rPr>
          <w:lastRenderedPageBreak/>
          <w:delText>aplicables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transformadores</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serán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que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se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deducen</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la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norma</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CEI</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354:1991</w:delText>
        </w:r>
        <w:r w:rsidRPr="00595F98" w:rsidDel="000C4CB4">
          <w:rPr>
            <w:rFonts w:ascii="Arial" w:hAnsi="Arial" w:cs="Arial"/>
            <w:noProof/>
            <w:color w:val="000000"/>
            <w:spacing w:val="-5"/>
          </w:rPr>
          <w:delText xml:space="preserve"> </w:delText>
        </w:r>
        <w:r w:rsidRPr="00595F98" w:rsidDel="000C4CB4">
          <w:rPr>
            <w:rFonts w:ascii="Arial" w:hAnsi="Arial" w:cs="Arial"/>
            <w:noProof/>
            <w:color w:val="000000"/>
          </w:rPr>
          <w:delText>más el corrigendum de 1992 (Guía de carga para transformadores de potencia sumergidos en aceite),</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que</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toma</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en</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consideración</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condiciones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ambientales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y</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33"/>
          </w:rPr>
          <w:delText xml:space="preserve"> </w:delText>
        </w:r>
        <w:r w:rsidRPr="00595F98" w:rsidDel="000C4CB4">
          <w:rPr>
            <w:rFonts w:ascii="Arial" w:hAnsi="Arial" w:cs="Arial"/>
            <w:noProof/>
            <w:color w:val="000000"/>
          </w:rPr>
          <w:delText>sobrecargas admisibles.</w:delText>
        </w:r>
        <w:r w:rsidRPr="00595F98" w:rsidDel="000C4CB4">
          <w:rPr>
            <w:rFonts w:ascii="Arial" w:hAnsi="Arial" w:cs="Arial"/>
            <w:noProof/>
          </w:rPr>
          <w:delText xml:space="preserve"> </w:delText>
        </w:r>
      </w:del>
    </w:p>
    <w:p w14:paraId="74299A95" w14:textId="4125D736" w:rsidR="0004022C" w:rsidRPr="00595F98" w:rsidDel="000C4CB4" w:rsidRDefault="00D3248B" w:rsidP="00595F98">
      <w:pPr>
        <w:spacing w:line="240" w:lineRule="exact"/>
        <w:ind w:right="67" w:firstLine="340"/>
        <w:jc w:val="both"/>
        <w:rPr>
          <w:del w:id="97" w:author="Autor"/>
          <w:rFonts w:ascii="Arial" w:hAnsi="Arial" w:cs="Arial"/>
          <w:noProof/>
        </w:rPr>
      </w:pPr>
      <w:del w:id="98" w:author="Autor">
        <w:r w:rsidRPr="00595F98" w:rsidDel="000C4CB4">
          <w:rPr>
            <w:rFonts w:ascii="Arial" w:hAnsi="Arial" w:cs="Arial"/>
            <w:noProof/>
            <w:color w:val="000000"/>
          </w:rPr>
          <w:delText>6.3</w:delText>
        </w:r>
        <w:r w:rsidRPr="00595F98" w:rsidDel="000C4CB4">
          <w:rPr>
            <w:rFonts w:ascii="Arial" w:hAnsi="Arial" w:cs="Arial"/>
            <w:noProof/>
            <w:color w:val="000000"/>
            <w:spacing w:val="144"/>
          </w:rPr>
          <w:delText xml:space="preserve"> </w:delText>
        </w:r>
        <w:r w:rsidRPr="00595F98" w:rsidDel="000C4CB4">
          <w:rPr>
            <w:rFonts w:ascii="Arial" w:hAnsi="Arial" w:cs="Arial"/>
            <w:noProof/>
            <w:color w:val="000000"/>
          </w:rPr>
          <w:delText>Periodicidad del cálculo de los niveles admisibles de carga. Las actualizaciones de las capacidades térmicas de las instalaciones de transporte se realizarán siempre que exista</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alguna</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variación</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las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características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equipos,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y</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serán</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comunicadas</w:delText>
        </w:r>
        <w:r w:rsidRPr="00595F98" w:rsidDel="000C4CB4">
          <w:rPr>
            <w:rFonts w:ascii="Arial" w:hAnsi="Arial" w:cs="Arial"/>
            <w:noProof/>
            <w:color w:val="000000"/>
            <w:spacing w:val="20"/>
          </w:rPr>
          <w:delText xml:space="preserve"> </w:delText>
        </w:r>
        <w:r w:rsidRPr="00595F98" w:rsidDel="000C4CB4">
          <w:rPr>
            <w:rFonts w:ascii="Arial" w:hAnsi="Arial" w:cs="Arial"/>
            <w:noProof/>
            <w:color w:val="000000"/>
          </w:rPr>
          <w:delText>al Operador</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del</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Sistema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con</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la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antelación</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suficiente</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sobre</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la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fecha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prevista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para</w:delText>
        </w:r>
        <w:r w:rsidRPr="00595F98" w:rsidDel="000C4CB4">
          <w:rPr>
            <w:rFonts w:ascii="Arial" w:hAnsi="Arial" w:cs="Arial"/>
            <w:noProof/>
            <w:color w:val="000000"/>
            <w:spacing w:val="35"/>
          </w:rPr>
          <w:delText xml:space="preserve"> </w:delText>
        </w:r>
        <w:r w:rsidRPr="00595F98" w:rsidDel="000C4CB4">
          <w:rPr>
            <w:rFonts w:ascii="Arial" w:hAnsi="Arial" w:cs="Arial"/>
            <w:noProof/>
            <w:color w:val="000000"/>
          </w:rPr>
          <w:delText xml:space="preserve">su implantación. </w:delText>
        </w:r>
      </w:del>
    </w:p>
    <w:p w14:paraId="14BAB5AD" w14:textId="714809FF" w:rsidR="008451A3" w:rsidRPr="00595F98" w:rsidRDefault="00D3248B" w:rsidP="00595F98">
      <w:pPr>
        <w:spacing w:line="240" w:lineRule="exact"/>
        <w:ind w:right="67" w:firstLine="340"/>
        <w:jc w:val="both"/>
        <w:rPr>
          <w:ins w:id="99" w:author="Autor"/>
          <w:rFonts w:ascii="Arial" w:hAnsi="Arial" w:cs="Arial"/>
          <w:noProof/>
        </w:rPr>
      </w:pPr>
      <w:del w:id="100" w:author="Autor">
        <w:r w:rsidRPr="00595F98" w:rsidDel="000C4CB4">
          <w:rPr>
            <w:rFonts w:ascii="Arial" w:hAnsi="Arial" w:cs="Arial"/>
            <w:noProof/>
            <w:color w:val="000000"/>
          </w:rPr>
          <w:delText>Adicionalmente, las empresas propietarias de instalaciones de la red de transporte realizarán,</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al</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menos,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una</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actualización</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anual</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los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datos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sus</w:delText>
        </w:r>
        <w:r w:rsidRPr="00595F98" w:rsidDel="000C4CB4">
          <w:rPr>
            <w:rFonts w:ascii="Arial" w:hAnsi="Arial" w:cs="Arial"/>
            <w:noProof/>
            <w:color w:val="000000"/>
            <w:spacing w:val="44"/>
          </w:rPr>
          <w:delText xml:space="preserve"> </w:delText>
        </w:r>
        <w:r w:rsidRPr="00595F98" w:rsidDel="000C4CB4">
          <w:rPr>
            <w:rFonts w:ascii="Arial" w:hAnsi="Arial" w:cs="Arial"/>
            <w:noProof/>
            <w:color w:val="000000"/>
          </w:rPr>
          <w:delText>instalaciones, comunicando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tal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revisión</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Operador</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Sistema</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antes</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1</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abril</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de</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cada</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año.</w:delText>
        </w:r>
        <w:r w:rsidRPr="00595F98" w:rsidDel="000C4CB4">
          <w:rPr>
            <w:rFonts w:ascii="Arial" w:hAnsi="Arial" w:cs="Arial"/>
            <w:noProof/>
            <w:color w:val="000000"/>
            <w:spacing w:val="-4"/>
          </w:rPr>
          <w:delText xml:space="preserve"> </w:delText>
        </w:r>
        <w:r w:rsidRPr="00595F98" w:rsidDel="000C4CB4">
          <w:rPr>
            <w:rFonts w:ascii="Arial" w:hAnsi="Arial" w:cs="Arial"/>
            <w:noProof/>
            <w:color w:val="000000"/>
          </w:rPr>
          <w:delText>Dichas revisiones serán publicadas por el Operador del Sistema tras su validación.</w:delText>
        </w:r>
      </w:del>
      <w:r w:rsidRPr="00595F98">
        <w:rPr>
          <w:rFonts w:ascii="Arial" w:hAnsi="Arial" w:cs="Arial"/>
          <w:noProof/>
        </w:rPr>
        <w:t xml:space="preserve"> </w:t>
      </w:r>
    </w:p>
    <w:p w14:paraId="73B47E16" w14:textId="37AED7D2" w:rsidR="000C4CB4" w:rsidRPr="00595F98" w:rsidRDefault="000C4CB4" w:rsidP="00595F98">
      <w:pPr>
        <w:spacing w:line="240" w:lineRule="exact"/>
        <w:ind w:right="67" w:firstLine="340"/>
        <w:jc w:val="both"/>
        <w:rPr>
          <w:ins w:id="101" w:author="Autor"/>
          <w:rFonts w:ascii="Arial" w:hAnsi="Arial" w:cs="Arial"/>
          <w:noProof/>
        </w:rPr>
      </w:pPr>
    </w:p>
    <w:p w14:paraId="499A57EC" w14:textId="77777777" w:rsidR="000C4CB4" w:rsidRPr="00595F98" w:rsidRDefault="000C4CB4" w:rsidP="00595F98">
      <w:pPr>
        <w:spacing w:line="240" w:lineRule="exact"/>
        <w:ind w:right="67" w:firstLine="340"/>
        <w:jc w:val="both"/>
        <w:rPr>
          <w:rFonts w:ascii="Arial" w:hAnsi="Arial" w:cs="Arial"/>
          <w:noProof/>
        </w:rPr>
      </w:pPr>
    </w:p>
    <w:p w14:paraId="59D85FE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7.</w:t>
      </w:r>
      <w:r w:rsidRPr="00595F98">
        <w:rPr>
          <w:rFonts w:ascii="Arial" w:hAnsi="Arial" w:cs="Arial"/>
          <w:noProof/>
          <w:color w:val="000000"/>
          <w:spacing w:val="143"/>
        </w:rPr>
        <w:t xml:space="preserve"> </w:t>
      </w:r>
      <w:r w:rsidRPr="00595F98">
        <w:rPr>
          <w:rFonts w:ascii="Arial" w:hAnsi="Arial" w:cs="Arial"/>
          <w:noProof/>
          <w:color w:val="000000"/>
        </w:rPr>
        <w:t>Condiciones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entrega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energía</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puntos</w:t>
      </w:r>
      <w:r w:rsidRPr="00595F98">
        <w:rPr>
          <w:rFonts w:ascii="Arial" w:hAnsi="Arial" w:cs="Arial"/>
          <w:noProof/>
          <w:color w:val="000000"/>
          <w:spacing w:val="-5"/>
        </w:rPr>
        <w:t xml:space="preserve"> </w:t>
      </w:r>
      <w:r w:rsidRPr="00595F98">
        <w:rPr>
          <w:rFonts w:ascii="Arial" w:hAnsi="Arial" w:cs="Arial"/>
          <w:noProof/>
          <w:color w:val="000000"/>
        </w:rPr>
        <w:t>frontera</w:t>
      </w:r>
      <w:r w:rsidRPr="00595F98">
        <w:rPr>
          <w:rFonts w:ascii="Arial" w:hAnsi="Arial" w:cs="Arial"/>
          <w:noProof/>
          <w:color w:val="000000"/>
          <w:spacing w:val="-5"/>
        </w:rPr>
        <w:t xml:space="preserve"> </w:t>
      </w:r>
      <w:r w:rsidRPr="00595F98">
        <w:rPr>
          <w:rFonts w:ascii="Arial" w:hAnsi="Arial" w:cs="Arial"/>
          <w:noProof/>
          <w:color w:val="000000"/>
        </w:rPr>
        <w:t>con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red</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transporte. Las compañías propietarias de las instalaciones de la red de transporte son responsables de</w:t>
      </w:r>
      <w:r w:rsidRPr="00595F98">
        <w:rPr>
          <w:rFonts w:ascii="Arial" w:hAnsi="Arial" w:cs="Arial"/>
          <w:noProof/>
          <w:color w:val="000000"/>
          <w:spacing w:val="-6"/>
        </w:rPr>
        <w:t xml:space="preserve"> </w:t>
      </w:r>
      <w:r w:rsidRPr="00595F98">
        <w:rPr>
          <w:rFonts w:ascii="Arial" w:hAnsi="Arial" w:cs="Arial"/>
          <w:noProof/>
          <w:color w:val="000000"/>
        </w:rPr>
        <w:t>operar</w:t>
      </w:r>
      <w:r w:rsidRPr="00595F98">
        <w:rPr>
          <w:rFonts w:ascii="Arial" w:hAnsi="Arial" w:cs="Arial"/>
          <w:noProof/>
          <w:color w:val="000000"/>
          <w:spacing w:val="-6"/>
        </w:rPr>
        <w:t xml:space="preserve"> </w:t>
      </w:r>
      <w:r w:rsidRPr="00595F98">
        <w:rPr>
          <w:rFonts w:ascii="Arial" w:hAnsi="Arial" w:cs="Arial"/>
          <w:noProof/>
          <w:color w:val="000000"/>
        </w:rPr>
        <w:t>sus</w:t>
      </w:r>
      <w:r w:rsidRPr="00595F98">
        <w:rPr>
          <w:rFonts w:ascii="Arial" w:hAnsi="Arial" w:cs="Arial"/>
          <w:noProof/>
          <w:color w:val="000000"/>
          <w:spacing w:val="-6"/>
        </w:rPr>
        <w:t xml:space="preserve"> </w:t>
      </w:r>
      <w:r w:rsidRPr="00595F98">
        <w:rPr>
          <w:rFonts w:ascii="Arial" w:hAnsi="Arial" w:cs="Arial"/>
          <w:noProof/>
          <w:color w:val="000000"/>
        </w:rPr>
        <w:t>instalaciones</w:t>
      </w:r>
      <w:r w:rsidRPr="00595F98">
        <w:rPr>
          <w:rFonts w:ascii="Arial" w:hAnsi="Arial" w:cs="Arial"/>
          <w:noProof/>
          <w:color w:val="000000"/>
          <w:spacing w:val="-6"/>
        </w:rPr>
        <w:t xml:space="preserve"> </w:t>
      </w:r>
      <w:r w:rsidRPr="00595F98">
        <w:rPr>
          <w:rFonts w:ascii="Arial" w:hAnsi="Arial" w:cs="Arial"/>
          <w:noProof/>
          <w:color w:val="000000"/>
        </w:rPr>
        <w:t>siguiendo</w:t>
      </w:r>
      <w:r w:rsidRPr="00595F98">
        <w:rPr>
          <w:rFonts w:ascii="Arial" w:hAnsi="Arial" w:cs="Arial"/>
          <w:noProof/>
          <w:color w:val="000000"/>
          <w:spacing w:val="-6"/>
        </w:rPr>
        <w:t xml:space="preserve"> </w:t>
      </w:r>
      <w:r w:rsidRPr="00595F98">
        <w:rPr>
          <w:rFonts w:ascii="Arial" w:hAnsi="Arial" w:cs="Arial"/>
          <w:noProof/>
          <w:color w:val="000000"/>
        </w:rPr>
        <w:t>las</w:t>
      </w:r>
      <w:r w:rsidRPr="00595F98">
        <w:rPr>
          <w:rFonts w:ascii="Arial" w:hAnsi="Arial" w:cs="Arial"/>
          <w:noProof/>
          <w:color w:val="000000"/>
          <w:spacing w:val="-6"/>
        </w:rPr>
        <w:t xml:space="preserve"> </w:t>
      </w:r>
      <w:r w:rsidRPr="00595F98">
        <w:rPr>
          <w:rFonts w:ascii="Arial" w:hAnsi="Arial" w:cs="Arial"/>
          <w:noProof/>
          <w:color w:val="000000"/>
        </w:rPr>
        <w:t>instrucciones</w:t>
      </w:r>
      <w:r w:rsidRPr="00595F98">
        <w:rPr>
          <w:rFonts w:ascii="Arial" w:hAnsi="Arial" w:cs="Arial"/>
          <w:noProof/>
          <w:color w:val="000000"/>
          <w:spacing w:val="-6"/>
        </w:rPr>
        <w:t xml:space="preserve"> </w:t>
      </w:r>
      <w:r w:rsidRPr="00595F98">
        <w:rPr>
          <w:rFonts w:ascii="Arial" w:hAnsi="Arial" w:cs="Arial"/>
          <w:noProof/>
          <w:color w:val="000000"/>
        </w:rPr>
        <w:t>recibidas</w:t>
      </w:r>
      <w:r w:rsidRPr="00595F98">
        <w:rPr>
          <w:rFonts w:ascii="Arial" w:hAnsi="Arial" w:cs="Arial"/>
          <w:noProof/>
          <w:color w:val="000000"/>
          <w:spacing w:val="-6"/>
        </w:rPr>
        <w:t xml:space="preserve"> </w:t>
      </w:r>
      <w:r w:rsidRPr="00595F98">
        <w:rPr>
          <w:rFonts w:ascii="Arial" w:hAnsi="Arial" w:cs="Arial"/>
          <w:noProof/>
          <w:color w:val="000000"/>
        </w:rPr>
        <w:t>del</w:t>
      </w:r>
      <w:r w:rsidRPr="00595F98">
        <w:rPr>
          <w:rFonts w:ascii="Arial" w:hAnsi="Arial" w:cs="Arial"/>
          <w:noProof/>
          <w:color w:val="000000"/>
          <w:spacing w:val="-6"/>
        </w:rPr>
        <w:t xml:space="preserve"> </w:t>
      </w:r>
      <w:r w:rsidRPr="00595F98">
        <w:rPr>
          <w:rFonts w:ascii="Arial" w:hAnsi="Arial" w:cs="Arial"/>
          <w:noProof/>
          <w:color w:val="000000"/>
        </w:rPr>
        <w:t>Operador</w:t>
      </w:r>
      <w:r w:rsidRPr="00595F98">
        <w:rPr>
          <w:rFonts w:ascii="Arial" w:hAnsi="Arial" w:cs="Arial"/>
          <w:noProof/>
          <w:color w:val="000000"/>
          <w:spacing w:val="-6"/>
        </w:rPr>
        <w:t xml:space="preserve"> </w:t>
      </w:r>
      <w:r w:rsidRPr="00595F98">
        <w:rPr>
          <w:rFonts w:ascii="Arial" w:hAnsi="Arial" w:cs="Arial"/>
          <w:noProof/>
          <w:color w:val="000000"/>
        </w:rPr>
        <w:t>del</w:t>
      </w:r>
      <w:r w:rsidRPr="00595F98">
        <w:rPr>
          <w:rFonts w:ascii="Arial" w:hAnsi="Arial" w:cs="Arial"/>
          <w:noProof/>
          <w:color w:val="000000"/>
          <w:spacing w:val="-6"/>
        </w:rPr>
        <w:t xml:space="preserve"> </w:t>
      </w:r>
      <w:r w:rsidRPr="00595F98">
        <w:rPr>
          <w:rFonts w:ascii="Arial" w:hAnsi="Arial" w:cs="Arial"/>
          <w:noProof/>
          <w:color w:val="000000"/>
        </w:rPr>
        <w:t>Sistema, de forma que se garanticen las condiciones de entrega de energía establecidas en este apartado.</w:t>
      </w:r>
      <w:r w:rsidRPr="00595F98">
        <w:rPr>
          <w:rFonts w:ascii="Arial" w:hAnsi="Arial" w:cs="Arial"/>
          <w:noProof/>
        </w:rPr>
        <w:t xml:space="preserve"> </w:t>
      </w:r>
    </w:p>
    <w:p w14:paraId="5CE3E148"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Adicionalmente,</w:t>
      </w:r>
      <w:r w:rsidRPr="00595F98">
        <w:rPr>
          <w:rFonts w:ascii="Arial" w:hAnsi="Arial" w:cs="Arial"/>
          <w:noProof/>
          <w:color w:val="000000"/>
          <w:spacing w:val="51"/>
        </w:rPr>
        <w:t xml:space="preserve"> </w:t>
      </w:r>
      <w:r w:rsidRPr="00595F98">
        <w:rPr>
          <w:rFonts w:ascii="Arial" w:hAnsi="Arial" w:cs="Arial"/>
          <w:noProof/>
          <w:color w:val="000000"/>
        </w:rPr>
        <w:t>a</w:t>
      </w:r>
      <w:r w:rsidRPr="00595F98">
        <w:rPr>
          <w:rFonts w:ascii="Arial" w:hAnsi="Arial" w:cs="Arial"/>
          <w:noProof/>
          <w:color w:val="000000"/>
          <w:spacing w:val="51"/>
        </w:rPr>
        <w:t xml:space="preserve"> </w:t>
      </w:r>
      <w:r w:rsidRPr="00595F98">
        <w:rPr>
          <w:rFonts w:ascii="Arial" w:hAnsi="Arial" w:cs="Arial"/>
          <w:noProof/>
          <w:color w:val="000000"/>
        </w:rPr>
        <w:t>lo</w:t>
      </w:r>
      <w:r w:rsidRPr="00595F98">
        <w:rPr>
          <w:rFonts w:ascii="Arial" w:hAnsi="Arial" w:cs="Arial"/>
          <w:noProof/>
          <w:color w:val="000000"/>
          <w:spacing w:val="51"/>
        </w:rPr>
        <w:t xml:space="preserve"> </w:t>
      </w:r>
      <w:r w:rsidRPr="00595F98">
        <w:rPr>
          <w:rFonts w:ascii="Arial" w:hAnsi="Arial" w:cs="Arial"/>
          <w:noProof/>
          <w:color w:val="000000"/>
        </w:rPr>
        <w:t>expuesto</w:t>
      </w:r>
      <w:r w:rsidRPr="00595F98">
        <w:rPr>
          <w:rFonts w:ascii="Arial" w:hAnsi="Arial" w:cs="Arial"/>
          <w:noProof/>
          <w:color w:val="000000"/>
          <w:spacing w:val="51"/>
        </w:rPr>
        <w:t xml:space="preserve"> </w:t>
      </w:r>
      <w:r w:rsidRPr="00595F98">
        <w:rPr>
          <w:rFonts w:ascii="Arial" w:hAnsi="Arial" w:cs="Arial"/>
          <w:noProof/>
          <w:color w:val="000000"/>
        </w:rPr>
        <w:t>en</w:t>
      </w:r>
      <w:r w:rsidRPr="00595F98">
        <w:rPr>
          <w:rFonts w:ascii="Arial" w:hAnsi="Arial" w:cs="Arial"/>
          <w:noProof/>
          <w:color w:val="000000"/>
          <w:spacing w:val="51"/>
        </w:rPr>
        <w:t xml:space="preserve"> </w:t>
      </w:r>
      <w:r w:rsidRPr="00595F98">
        <w:rPr>
          <w:rFonts w:ascii="Arial" w:hAnsi="Arial" w:cs="Arial"/>
          <w:noProof/>
          <w:color w:val="000000"/>
        </w:rPr>
        <w:t>este</w:t>
      </w:r>
      <w:r w:rsidRPr="00595F98">
        <w:rPr>
          <w:rFonts w:ascii="Arial" w:hAnsi="Arial" w:cs="Arial"/>
          <w:noProof/>
          <w:color w:val="000000"/>
          <w:spacing w:val="51"/>
        </w:rPr>
        <w:t xml:space="preserve"> </w:t>
      </w:r>
      <w:r w:rsidRPr="00595F98">
        <w:rPr>
          <w:rFonts w:ascii="Arial" w:hAnsi="Arial" w:cs="Arial"/>
          <w:noProof/>
          <w:color w:val="000000"/>
        </w:rPr>
        <w:t>procedimiento</w:t>
      </w:r>
      <w:r w:rsidRPr="00595F98">
        <w:rPr>
          <w:rFonts w:ascii="Arial" w:hAnsi="Arial" w:cs="Arial"/>
          <w:noProof/>
          <w:color w:val="000000"/>
          <w:spacing w:val="51"/>
        </w:rPr>
        <w:t xml:space="preserve"> </w:t>
      </w:r>
      <w:r w:rsidRPr="00595F98">
        <w:rPr>
          <w:rFonts w:ascii="Arial" w:hAnsi="Arial" w:cs="Arial"/>
          <w:noProof/>
          <w:color w:val="000000"/>
        </w:rPr>
        <w:t>deberán</w:t>
      </w:r>
      <w:r w:rsidRPr="00595F98">
        <w:rPr>
          <w:rFonts w:ascii="Arial" w:hAnsi="Arial" w:cs="Arial"/>
          <w:noProof/>
          <w:color w:val="000000"/>
          <w:spacing w:val="51"/>
        </w:rPr>
        <w:t xml:space="preserve"> </w:t>
      </w:r>
      <w:r w:rsidRPr="00595F98">
        <w:rPr>
          <w:rFonts w:ascii="Arial" w:hAnsi="Arial" w:cs="Arial"/>
          <w:noProof/>
          <w:color w:val="000000"/>
        </w:rPr>
        <w:t>cumplirse</w:t>
      </w:r>
      <w:r w:rsidRPr="00595F98">
        <w:rPr>
          <w:rFonts w:ascii="Arial" w:hAnsi="Arial" w:cs="Arial"/>
          <w:noProof/>
          <w:color w:val="000000"/>
          <w:spacing w:val="51"/>
        </w:rPr>
        <w:t xml:space="preserve"> </w:t>
      </w:r>
      <w:r w:rsidRPr="00595F98">
        <w:rPr>
          <w:rFonts w:ascii="Arial" w:hAnsi="Arial" w:cs="Arial"/>
          <w:noProof/>
          <w:color w:val="000000"/>
        </w:rPr>
        <w:t>las condiciones</w:t>
      </w:r>
      <w:r w:rsidRPr="00595F98">
        <w:rPr>
          <w:rFonts w:ascii="Arial" w:hAnsi="Arial" w:cs="Arial"/>
          <w:noProof/>
          <w:color w:val="000000"/>
          <w:spacing w:val="-4"/>
        </w:rPr>
        <w:t xml:space="preserve"> </w:t>
      </w:r>
      <w:r w:rsidRPr="00595F98">
        <w:rPr>
          <w:rFonts w:ascii="Arial" w:hAnsi="Arial" w:cs="Arial"/>
          <w:noProof/>
          <w:color w:val="000000"/>
        </w:rPr>
        <w:t>específicas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se</w:t>
      </w:r>
      <w:r w:rsidRPr="00595F98">
        <w:rPr>
          <w:rFonts w:ascii="Arial" w:hAnsi="Arial" w:cs="Arial"/>
          <w:noProof/>
          <w:color w:val="000000"/>
          <w:spacing w:val="-5"/>
        </w:rPr>
        <w:t xml:space="preserve"> </w:t>
      </w:r>
      <w:r w:rsidRPr="00595F98">
        <w:rPr>
          <w:rFonts w:ascii="Arial" w:hAnsi="Arial" w:cs="Arial"/>
          <w:noProof/>
          <w:color w:val="000000"/>
        </w:rPr>
        <w:t>establezcan</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reglamentación</w:t>
      </w:r>
      <w:r w:rsidRPr="00595F98">
        <w:rPr>
          <w:rFonts w:ascii="Arial" w:hAnsi="Arial" w:cs="Arial"/>
          <w:noProof/>
          <w:color w:val="000000"/>
          <w:spacing w:val="-4"/>
        </w:rPr>
        <w:t xml:space="preserve"> </w:t>
      </w:r>
      <w:r w:rsidRPr="00595F98">
        <w:rPr>
          <w:rFonts w:ascii="Arial" w:hAnsi="Arial" w:cs="Arial"/>
          <w:noProof/>
          <w:color w:val="000000"/>
        </w:rPr>
        <w:t>vigente</w:t>
      </w:r>
      <w:r w:rsidRPr="00595F98">
        <w:rPr>
          <w:rFonts w:ascii="Arial" w:hAnsi="Arial" w:cs="Arial"/>
          <w:noProof/>
          <w:color w:val="000000"/>
          <w:spacing w:val="-4"/>
        </w:rPr>
        <w:t xml:space="preserve"> </w:t>
      </w:r>
      <w:r w:rsidRPr="00595F98">
        <w:rPr>
          <w:rFonts w:ascii="Arial" w:hAnsi="Arial" w:cs="Arial"/>
          <w:noProof/>
          <w:color w:val="000000"/>
        </w:rPr>
        <w:t>sobre</w:t>
      </w:r>
      <w:r w:rsidRPr="00595F98">
        <w:rPr>
          <w:rFonts w:ascii="Arial" w:hAnsi="Arial" w:cs="Arial"/>
          <w:noProof/>
          <w:color w:val="000000"/>
          <w:spacing w:val="-4"/>
        </w:rPr>
        <w:t xml:space="preserve"> </w:t>
      </w:r>
      <w:r w:rsidRPr="00595F98">
        <w:rPr>
          <w:rFonts w:ascii="Arial" w:hAnsi="Arial" w:cs="Arial"/>
          <w:noProof/>
          <w:color w:val="000000"/>
        </w:rPr>
        <w:t>calidad</w:t>
      </w:r>
      <w:r w:rsidRPr="00595F98">
        <w:rPr>
          <w:rFonts w:ascii="Arial" w:hAnsi="Arial" w:cs="Arial"/>
          <w:noProof/>
          <w:color w:val="000000"/>
          <w:spacing w:val="-4"/>
        </w:rPr>
        <w:t xml:space="preserve"> </w:t>
      </w:r>
      <w:r w:rsidRPr="00595F98">
        <w:rPr>
          <w:rFonts w:ascii="Arial" w:hAnsi="Arial" w:cs="Arial"/>
          <w:noProof/>
          <w:color w:val="000000"/>
        </w:rPr>
        <w:t>de servicio.</w:t>
      </w:r>
      <w:r w:rsidRPr="00595F98">
        <w:rPr>
          <w:rFonts w:ascii="Arial" w:hAnsi="Arial" w:cs="Arial"/>
          <w:noProof/>
        </w:rPr>
        <w:t xml:space="preserve"> </w:t>
      </w:r>
    </w:p>
    <w:p w14:paraId="2D46621F"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 lo relativo a las variaciones de frecuencia y tensiones en los nudos frontera de la red de transporte será de aplicación lo establecido en el apartado 5.3.</w:t>
      </w:r>
      <w:r w:rsidRPr="00595F98">
        <w:rPr>
          <w:rFonts w:ascii="Arial" w:hAnsi="Arial" w:cs="Arial"/>
          <w:noProof/>
        </w:rPr>
        <w:t xml:space="preserve"> </w:t>
      </w:r>
    </w:p>
    <w:p w14:paraId="002F065F"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7.1</w:t>
      </w:r>
      <w:r w:rsidRPr="00595F98">
        <w:rPr>
          <w:rFonts w:ascii="Arial" w:hAnsi="Arial" w:cs="Arial"/>
          <w:noProof/>
          <w:color w:val="000000"/>
          <w:spacing w:val="144"/>
        </w:rPr>
        <w:t xml:space="preserve"> </w:t>
      </w:r>
      <w:r w:rsidRPr="00595F98">
        <w:rPr>
          <w:rFonts w:ascii="Arial" w:hAnsi="Arial" w:cs="Arial"/>
          <w:noProof/>
          <w:color w:val="000000"/>
        </w:rPr>
        <w:t>Interrupciones del suministro y huecos de tensión. Los valores admisibles para las</w:t>
      </w:r>
      <w:r w:rsidRPr="00595F98">
        <w:rPr>
          <w:rFonts w:ascii="Arial" w:hAnsi="Arial" w:cs="Arial"/>
          <w:noProof/>
          <w:color w:val="000000"/>
          <w:spacing w:val="20"/>
        </w:rPr>
        <w:t xml:space="preserve"> </w:t>
      </w:r>
      <w:r w:rsidRPr="00595F98">
        <w:rPr>
          <w:rFonts w:ascii="Arial" w:hAnsi="Arial" w:cs="Arial"/>
          <w:noProof/>
          <w:color w:val="000000"/>
        </w:rPr>
        <w:t>interrupciones</w:t>
      </w:r>
      <w:r w:rsidRPr="00595F98">
        <w:rPr>
          <w:rFonts w:ascii="Arial" w:hAnsi="Arial" w:cs="Arial"/>
          <w:noProof/>
          <w:color w:val="000000"/>
          <w:spacing w:val="20"/>
        </w:rPr>
        <w:t xml:space="preserve"> </w:t>
      </w:r>
      <w:r w:rsidRPr="00595F98">
        <w:rPr>
          <w:rFonts w:ascii="Arial" w:hAnsi="Arial" w:cs="Arial"/>
          <w:noProof/>
          <w:color w:val="000000"/>
        </w:rPr>
        <w:t>del</w:t>
      </w:r>
      <w:r w:rsidRPr="00595F98">
        <w:rPr>
          <w:rFonts w:ascii="Arial" w:hAnsi="Arial" w:cs="Arial"/>
          <w:noProof/>
          <w:color w:val="000000"/>
          <w:spacing w:val="20"/>
        </w:rPr>
        <w:t xml:space="preserve"> </w:t>
      </w:r>
      <w:r w:rsidRPr="00595F98">
        <w:rPr>
          <w:rFonts w:ascii="Arial" w:hAnsi="Arial" w:cs="Arial"/>
          <w:noProof/>
          <w:color w:val="000000"/>
        </w:rPr>
        <w:t>suministro</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huecos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tensión</w:t>
      </w:r>
      <w:r w:rsidRPr="00595F98">
        <w:rPr>
          <w:rFonts w:ascii="Arial" w:hAnsi="Arial" w:cs="Arial"/>
          <w:noProof/>
          <w:color w:val="000000"/>
          <w:spacing w:val="20"/>
        </w:rPr>
        <w:t xml:space="preserve"> </w:t>
      </w:r>
      <w:r w:rsidRPr="00595F98">
        <w:rPr>
          <w:rFonts w:ascii="Arial" w:hAnsi="Arial" w:cs="Arial"/>
          <w:noProof/>
          <w:color w:val="000000"/>
        </w:rPr>
        <w:t>vendrán</w:t>
      </w:r>
      <w:r w:rsidRPr="00595F98">
        <w:rPr>
          <w:rFonts w:ascii="Arial" w:hAnsi="Arial" w:cs="Arial"/>
          <w:noProof/>
          <w:color w:val="000000"/>
          <w:spacing w:val="20"/>
        </w:rPr>
        <w:t xml:space="preserve"> </w:t>
      </w:r>
      <w:r w:rsidRPr="00595F98">
        <w:rPr>
          <w:rFonts w:ascii="Arial" w:hAnsi="Arial" w:cs="Arial"/>
          <w:noProof/>
          <w:color w:val="000000"/>
        </w:rPr>
        <w:t>determinados</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la normativa de calidad de servicio vigente.</w:t>
      </w:r>
      <w:r w:rsidRPr="00595F98">
        <w:rPr>
          <w:rFonts w:ascii="Arial" w:hAnsi="Arial" w:cs="Arial"/>
          <w:noProof/>
        </w:rPr>
        <w:t xml:space="preserve"> </w:t>
      </w:r>
    </w:p>
    <w:p w14:paraId="27142C73"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7.2</w:t>
      </w:r>
      <w:r w:rsidRPr="00595F98">
        <w:rPr>
          <w:rFonts w:ascii="Arial" w:hAnsi="Arial" w:cs="Arial"/>
          <w:noProof/>
          <w:color w:val="000000"/>
          <w:spacing w:val="146"/>
        </w:rPr>
        <w:t xml:space="preserve"> </w:t>
      </w:r>
      <w:r w:rsidRPr="00595F98">
        <w:rPr>
          <w:rFonts w:ascii="Arial" w:hAnsi="Arial" w:cs="Arial"/>
          <w:noProof/>
          <w:color w:val="000000"/>
        </w:rPr>
        <w:t>Potencia</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cortocircuito.</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Operador</w:t>
      </w:r>
      <w:r w:rsidRPr="00595F98">
        <w:rPr>
          <w:rFonts w:ascii="Arial" w:hAnsi="Arial" w:cs="Arial"/>
          <w:noProof/>
          <w:color w:val="000000"/>
          <w:spacing w:val="20"/>
        </w:rPr>
        <w:t xml:space="preserve"> </w:t>
      </w:r>
      <w:r w:rsidRPr="00595F98">
        <w:rPr>
          <w:rFonts w:ascii="Arial" w:hAnsi="Arial" w:cs="Arial"/>
          <w:noProof/>
          <w:color w:val="000000"/>
        </w:rPr>
        <w:t>del</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publicará</w:t>
      </w:r>
      <w:r w:rsidRPr="00595F98">
        <w:rPr>
          <w:rFonts w:ascii="Arial" w:hAnsi="Arial" w:cs="Arial"/>
          <w:noProof/>
          <w:color w:val="000000"/>
          <w:spacing w:val="20"/>
        </w:rPr>
        <w:t xml:space="preserve"> </w:t>
      </w:r>
      <w:r w:rsidRPr="00595F98">
        <w:rPr>
          <w:rFonts w:ascii="Arial" w:hAnsi="Arial" w:cs="Arial"/>
          <w:noProof/>
          <w:color w:val="000000"/>
        </w:rPr>
        <w:t>anualmente</w:t>
      </w:r>
      <w:r w:rsidRPr="00595F98">
        <w:rPr>
          <w:rFonts w:ascii="Arial" w:hAnsi="Arial" w:cs="Arial"/>
          <w:noProof/>
          <w:color w:val="000000"/>
          <w:spacing w:val="20"/>
        </w:rPr>
        <w:t xml:space="preserve"> </w:t>
      </w:r>
      <w:r w:rsidRPr="00595F98">
        <w:rPr>
          <w:rFonts w:ascii="Arial" w:hAnsi="Arial" w:cs="Arial"/>
          <w:noProof/>
          <w:color w:val="000000"/>
        </w:rPr>
        <w:t>los intervalos de variación de la potencia de cortocircuito en los nudos de la red de transporte bajo su gestión.</w:t>
      </w:r>
      <w:r w:rsidRPr="00595F98">
        <w:rPr>
          <w:rFonts w:ascii="Arial" w:hAnsi="Arial" w:cs="Arial"/>
          <w:noProof/>
        </w:rPr>
        <w:t xml:space="preserve"> </w:t>
      </w:r>
    </w:p>
    <w:p w14:paraId="4BFA0BA0" w14:textId="19790BCE"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w:t>
      </w:r>
      <w:r w:rsidRPr="00595F98">
        <w:rPr>
          <w:rFonts w:ascii="Arial" w:hAnsi="Arial" w:cs="Arial"/>
          <w:noProof/>
          <w:color w:val="000000"/>
          <w:spacing w:val="149"/>
        </w:rPr>
        <w:t xml:space="preserve"> </w:t>
      </w:r>
      <w:r w:rsidRPr="00595F98">
        <w:rPr>
          <w:rFonts w:ascii="Arial" w:hAnsi="Arial" w:cs="Arial"/>
          <w:noProof/>
          <w:color w:val="000000"/>
        </w:rPr>
        <w:t>Establecimiento</w:t>
      </w:r>
      <w:r w:rsidRPr="00595F98">
        <w:rPr>
          <w:rFonts w:ascii="Arial" w:hAnsi="Arial" w:cs="Arial"/>
          <w:noProof/>
          <w:color w:val="000000"/>
          <w:spacing w:val="40"/>
        </w:rPr>
        <w:t xml:space="preserve"> </w:t>
      </w:r>
      <w:r w:rsidRPr="00595F98">
        <w:rPr>
          <w:rFonts w:ascii="Arial" w:hAnsi="Arial" w:cs="Arial"/>
          <w:noProof/>
          <w:color w:val="000000"/>
        </w:rPr>
        <w:t>de</w:t>
      </w:r>
      <w:r w:rsidRPr="00595F98">
        <w:rPr>
          <w:rFonts w:ascii="Arial" w:hAnsi="Arial" w:cs="Arial"/>
          <w:noProof/>
          <w:color w:val="000000"/>
          <w:spacing w:val="40"/>
        </w:rPr>
        <w:t xml:space="preserve"> </w:t>
      </w:r>
      <w:r w:rsidRPr="00595F98">
        <w:rPr>
          <w:rFonts w:ascii="Arial" w:hAnsi="Arial" w:cs="Arial"/>
          <w:noProof/>
          <w:color w:val="000000"/>
        </w:rPr>
        <w:t>las</w:t>
      </w:r>
      <w:r w:rsidRPr="00595F98">
        <w:rPr>
          <w:rFonts w:ascii="Arial" w:hAnsi="Arial" w:cs="Arial"/>
          <w:noProof/>
          <w:color w:val="000000"/>
          <w:spacing w:val="40"/>
        </w:rPr>
        <w:t xml:space="preserve"> </w:t>
      </w:r>
      <w:r w:rsidRPr="00595F98">
        <w:rPr>
          <w:rFonts w:ascii="Arial" w:hAnsi="Arial" w:cs="Arial"/>
          <w:noProof/>
          <w:color w:val="000000"/>
        </w:rPr>
        <w:t>reservas</w:t>
      </w:r>
      <w:r w:rsidRPr="00595F98">
        <w:rPr>
          <w:rFonts w:ascii="Arial" w:hAnsi="Arial" w:cs="Arial"/>
          <w:noProof/>
          <w:color w:val="000000"/>
          <w:spacing w:val="40"/>
        </w:rPr>
        <w:t xml:space="preserve"> </w:t>
      </w:r>
      <w:r w:rsidRPr="00595F98">
        <w:rPr>
          <w:rFonts w:ascii="Arial" w:hAnsi="Arial" w:cs="Arial"/>
          <w:noProof/>
          <w:color w:val="000000"/>
        </w:rPr>
        <w:t>para</w:t>
      </w:r>
      <w:r w:rsidRPr="00595F98">
        <w:rPr>
          <w:rFonts w:ascii="Arial" w:hAnsi="Arial" w:cs="Arial"/>
          <w:noProof/>
          <w:color w:val="000000"/>
          <w:spacing w:val="40"/>
        </w:rPr>
        <w:t xml:space="preserve"> </w:t>
      </w:r>
      <w:r w:rsidRPr="00595F98">
        <w:rPr>
          <w:rFonts w:ascii="Arial" w:hAnsi="Arial" w:cs="Arial"/>
          <w:noProof/>
          <w:color w:val="000000"/>
        </w:rPr>
        <w:t>la</w:t>
      </w:r>
      <w:r w:rsidRPr="00595F98">
        <w:rPr>
          <w:rFonts w:ascii="Arial" w:hAnsi="Arial" w:cs="Arial"/>
          <w:noProof/>
          <w:color w:val="000000"/>
          <w:spacing w:val="40"/>
        </w:rPr>
        <w:t xml:space="preserve"> </w:t>
      </w:r>
      <w:r w:rsidRPr="00595F98">
        <w:rPr>
          <w:rFonts w:ascii="Arial" w:hAnsi="Arial" w:cs="Arial"/>
          <w:noProof/>
          <w:color w:val="000000"/>
        </w:rPr>
        <w:t>regulación</w:t>
      </w:r>
      <w:r w:rsidRPr="00595F98">
        <w:rPr>
          <w:rFonts w:ascii="Arial" w:hAnsi="Arial" w:cs="Arial"/>
          <w:noProof/>
          <w:color w:val="000000"/>
          <w:spacing w:val="40"/>
        </w:rPr>
        <w:t xml:space="preserve"> </w:t>
      </w:r>
      <w:r w:rsidRPr="00595F98">
        <w:rPr>
          <w:rFonts w:ascii="Arial" w:hAnsi="Arial" w:cs="Arial"/>
          <w:noProof/>
          <w:color w:val="000000"/>
        </w:rPr>
        <w:t>frecuencia/potencia.</w:t>
      </w:r>
      <w:r w:rsidRPr="00595F98">
        <w:rPr>
          <w:rFonts w:ascii="Arial" w:hAnsi="Arial" w:cs="Arial"/>
          <w:noProof/>
          <w:color w:val="000000"/>
          <w:spacing w:val="40"/>
        </w:rPr>
        <w:t xml:space="preserve"> </w:t>
      </w:r>
      <w:r w:rsidRPr="00595F98">
        <w:rPr>
          <w:rFonts w:ascii="Arial" w:hAnsi="Arial" w:cs="Arial"/>
          <w:noProof/>
          <w:color w:val="000000"/>
        </w:rPr>
        <w:t>El Operador</w:t>
      </w:r>
      <w:r w:rsidRPr="00595F98">
        <w:rPr>
          <w:rFonts w:ascii="Arial" w:hAnsi="Arial" w:cs="Arial"/>
          <w:noProof/>
          <w:color w:val="000000"/>
          <w:spacing w:val="-5"/>
        </w:rPr>
        <w:t xml:space="preserve"> </w:t>
      </w:r>
      <w:r w:rsidRPr="00595F98">
        <w:rPr>
          <w:rFonts w:ascii="Arial" w:hAnsi="Arial" w:cs="Arial"/>
          <w:noProof/>
          <w:color w:val="000000"/>
        </w:rPr>
        <w:t>del</w:t>
      </w:r>
      <w:r w:rsidRPr="00595F98">
        <w:rPr>
          <w:rFonts w:ascii="Arial" w:hAnsi="Arial" w:cs="Arial"/>
          <w:noProof/>
          <w:color w:val="000000"/>
          <w:spacing w:val="-5"/>
        </w:rPr>
        <w:t xml:space="preserve"> </w:t>
      </w:r>
      <w:r w:rsidRPr="00595F98">
        <w:rPr>
          <w:rFonts w:ascii="Arial" w:hAnsi="Arial" w:cs="Arial"/>
          <w:noProof/>
          <w:color w:val="000000"/>
        </w:rPr>
        <w:t>Sistema</w:t>
      </w:r>
      <w:r w:rsidRPr="00595F98">
        <w:rPr>
          <w:rFonts w:ascii="Arial" w:hAnsi="Arial" w:cs="Arial"/>
          <w:noProof/>
          <w:color w:val="000000"/>
          <w:spacing w:val="-5"/>
        </w:rPr>
        <w:t xml:space="preserve"> </w:t>
      </w:r>
      <w:r w:rsidRPr="00595F98">
        <w:rPr>
          <w:rFonts w:ascii="Arial" w:hAnsi="Arial" w:cs="Arial"/>
          <w:noProof/>
          <w:color w:val="000000"/>
        </w:rPr>
        <w:t>fijará</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niveles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reserva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regulación</w:t>
      </w:r>
      <w:r w:rsidRPr="00595F98">
        <w:rPr>
          <w:rFonts w:ascii="Arial" w:hAnsi="Arial" w:cs="Arial"/>
          <w:noProof/>
          <w:color w:val="000000"/>
          <w:spacing w:val="-5"/>
        </w:rPr>
        <w:t xml:space="preserve"> </w:t>
      </w:r>
      <w:r w:rsidRPr="00595F98">
        <w:rPr>
          <w:rFonts w:ascii="Arial" w:hAnsi="Arial" w:cs="Arial"/>
          <w:noProof/>
          <w:color w:val="000000"/>
        </w:rPr>
        <w:t>necesarios</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cada</w:t>
      </w:r>
      <w:r w:rsidRPr="00595F98">
        <w:rPr>
          <w:rFonts w:ascii="Arial" w:hAnsi="Arial" w:cs="Arial"/>
          <w:noProof/>
          <w:color w:val="000000"/>
          <w:spacing w:val="-5"/>
        </w:rPr>
        <w:t xml:space="preserve"> </w:t>
      </w:r>
      <w:r w:rsidRPr="00595F98">
        <w:rPr>
          <w:rFonts w:ascii="Arial" w:hAnsi="Arial" w:cs="Arial"/>
          <w:noProof/>
          <w:color w:val="000000"/>
        </w:rPr>
        <w:t>SEN</w:t>
      </w:r>
      <w:r w:rsidRPr="00595F98">
        <w:rPr>
          <w:rFonts w:ascii="Arial" w:hAnsi="Arial" w:cs="Arial"/>
          <w:noProof/>
          <w:color w:val="000000"/>
          <w:spacing w:val="-3"/>
        </w:rPr>
        <w:t>P</w:t>
      </w:r>
      <w:r w:rsidRPr="00595F98">
        <w:rPr>
          <w:rFonts w:ascii="Arial" w:hAnsi="Arial" w:cs="Arial"/>
          <w:noProof/>
          <w:color w:val="000000"/>
        </w:rPr>
        <w:t xml:space="preserve"> para hacer frente a los desequilibrios entre la generación y </w:t>
      </w:r>
      <w:del w:id="102" w:author="Autor">
        <w:r w:rsidRPr="00595F98" w:rsidDel="000904E9">
          <w:rPr>
            <w:rFonts w:ascii="Arial" w:hAnsi="Arial" w:cs="Arial"/>
            <w:noProof/>
            <w:color w:val="000000"/>
          </w:rPr>
          <w:delText>el consumo</w:delText>
        </w:r>
      </w:del>
      <w:ins w:id="103" w:author="Autor">
        <w:r w:rsidR="00477125" w:rsidRPr="00595F98">
          <w:rPr>
            <w:rFonts w:ascii="Arial" w:hAnsi="Arial" w:cs="Arial"/>
            <w:noProof/>
            <w:color w:val="000000"/>
          </w:rPr>
          <w:t xml:space="preserve">la demanda </w:t>
        </w:r>
      </w:ins>
      <w:del w:id="104" w:author="Autor">
        <w:r w:rsidRPr="00595F98" w:rsidDel="000904E9">
          <w:rPr>
            <w:rFonts w:ascii="Arial" w:hAnsi="Arial" w:cs="Arial"/>
            <w:noProof/>
            <w:color w:val="000000"/>
          </w:rPr>
          <w:delText xml:space="preserve"> </w:delText>
        </w:r>
      </w:del>
      <w:r w:rsidRPr="00595F98">
        <w:rPr>
          <w:rFonts w:ascii="Arial" w:hAnsi="Arial" w:cs="Arial"/>
          <w:noProof/>
          <w:color w:val="000000"/>
        </w:rPr>
        <w:t>reales.</w:t>
      </w:r>
      <w:r w:rsidRPr="00595F98">
        <w:rPr>
          <w:rFonts w:ascii="Arial" w:hAnsi="Arial" w:cs="Arial"/>
          <w:noProof/>
        </w:rPr>
        <w:t xml:space="preserve"> </w:t>
      </w:r>
    </w:p>
    <w:p w14:paraId="529CC4CD"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Dependiendo de la escala de tiempo en que tiene lugar su acción y de la señal que origina su actuación, se establecen tres niveles de reserva:</w:t>
      </w:r>
      <w:r w:rsidRPr="00595F98">
        <w:rPr>
          <w:rFonts w:ascii="Arial" w:hAnsi="Arial" w:cs="Arial"/>
          <w:noProof/>
        </w:rPr>
        <w:t xml:space="preserve"> </w:t>
      </w:r>
    </w:p>
    <w:p w14:paraId="6336D7D8"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Reserva de regulación primaria.</w:t>
      </w:r>
      <w:r w:rsidRPr="00595F98">
        <w:rPr>
          <w:rFonts w:ascii="Arial" w:hAnsi="Arial" w:cs="Arial"/>
          <w:noProof/>
        </w:rPr>
        <w:t xml:space="preserve"> </w:t>
      </w:r>
    </w:p>
    <w:p w14:paraId="4A035E79"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Reserva de regulación secundaria.</w:t>
      </w:r>
      <w:r w:rsidRPr="00595F98">
        <w:rPr>
          <w:rFonts w:ascii="Arial" w:hAnsi="Arial" w:cs="Arial"/>
          <w:noProof/>
        </w:rPr>
        <w:t xml:space="preserve"> </w:t>
      </w:r>
    </w:p>
    <w:p w14:paraId="7E4C1C19"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Reserva de regulación terciara.</w:t>
      </w:r>
      <w:r w:rsidRPr="00595F98">
        <w:rPr>
          <w:rFonts w:ascii="Arial" w:hAnsi="Arial" w:cs="Arial"/>
          <w:noProof/>
        </w:rPr>
        <w:t xml:space="preserve"> </w:t>
      </w:r>
    </w:p>
    <w:p w14:paraId="48DEEA9C" w14:textId="4F2B5125" w:rsidR="00117587" w:rsidRDefault="00D3248B" w:rsidP="00595F98">
      <w:pPr>
        <w:spacing w:line="240" w:lineRule="exact"/>
        <w:ind w:right="67" w:firstLine="340"/>
        <w:jc w:val="both"/>
        <w:rPr>
          <w:ins w:id="105" w:author="Autor"/>
          <w:rFonts w:ascii="Arial" w:hAnsi="Arial" w:cs="Arial"/>
          <w:noProof/>
        </w:rPr>
      </w:pPr>
      <w:r w:rsidRPr="00595F98">
        <w:rPr>
          <w:rFonts w:ascii="Arial" w:hAnsi="Arial" w:cs="Arial"/>
          <w:noProof/>
          <w:color w:val="000000"/>
        </w:rPr>
        <w:t>Sin perjuicio de lo indicado en este procedimiento para las reservas de regulación indicadas, para la gestión de los servicios complementarios correspondientes se tendrán en</w:t>
      </w:r>
      <w:r w:rsidRPr="00595F98">
        <w:rPr>
          <w:rFonts w:ascii="Arial" w:hAnsi="Arial" w:cs="Arial"/>
          <w:noProof/>
          <w:color w:val="000000"/>
          <w:spacing w:val="-5"/>
        </w:rPr>
        <w:t xml:space="preserve"> </w:t>
      </w:r>
      <w:r w:rsidRPr="00595F98">
        <w:rPr>
          <w:rFonts w:ascii="Arial" w:hAnsi="Arial" w:cs="Arial"/>
          <w:noProof/>
          <w:color w:val="000000"/>
        </w:rPr>
        <w:t>cuenta</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procedimientos</w:t>
      </w:r>
      <w:r w:rsidRPr="00595F98">
        <w:rPr>
          <w:rFonts w:ascii="Arial" w:hAnsi="Arial" w:cs="Arial"/>
          <w:noProof/>
          <w:color w:val="000000"/>
          <w:spacing w:val="-5"/>
        </w:rPr>
        <w:t xml:space="preserve"> </w:t>
      </w:r>
      <w:r w:rsidRPr="00595F98">
        <w:rPr>
          <w:rFonts w:ascii="Arial" w:hAnsi="Arial" w:cs="Arial"/>
          <w:noProof/>
          <w:color w:val="000000"/>
        </w:rPr>
        <w:t>específicos</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sean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aplicación,</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6"/>
        </w:rPr>
        <w:t xml:space="preserve"> </w:t>
      </w:r>
      <w:r w:rsidRPr="00595F98">
        <w:rPr>
          <w:rFonts w:ascii="Arial" w:hAnsi="Arial" w:cs="Arial"/>
          <w:noProof/>
          <w:color w:val="000000"/>
        </w:rPr>
        <w:t>se</w:t>
      </w:r>
      <w:r w:rsidRPr="00595F98">
        <w:rPr>
          <w:rFonts w:ascii="Arial" w:hAnsi="Arial" w:cs="Arial"/>
          <w:noProof/>
          <w:color w:val="000000"/>
          <w:spacing w:val="-6"/>
        </w:rPr>
        <w:t xml:space="preserve"> </w:t>
      </w:r>
      <w:r w:rsidRPr="00595F98">
        <w:rPr>
          <w:rFonts w:ascii="Arial" w:hAnsi="Arial" w:cs="Arial"/>
          <w:noProof/>
          <w:color w:val="000000"/>
        </w:rPr>
        <w:t>desarrollan plenamente los aspectos relativos a esta cuestión.</w:t>
      </w:r>
      <w:r w:rsidRPr="00595F98">
        <w:rPr>
          <w:rFonts w:ascii="Arial" w:hAnsi="Arial" w:cs="Arial"/>
          <w:noProof/>
        </w:rPr>
        <w:t xml:space="preserve"> </w:t>
      </w:r>
    </w:p>
    <w:p w14:paraId="4BD4CADD" w14:textId="328FD065" w:rsidR="0010766A" w:rsidRPr="00595F98" w:rsidRDefault="0010766A" w:rsidP="00595F98">
      <w:pPr>
        <w:spacing w:line="240" w:lineRule="exact"/>
        <w:ind w:right="67" w:firstLine="340"/>
        <w:jc w:val="both"/>
        <w:rPr>
          <w:rFonts w:ascii="Arial" w:hAnsi="Arial" w:cs="Arial"/>
          <w:noProof/>
        </w:rPr>
      </w:pPr>
      <w:ins w:id="106" w:author="Autor">
        <w:r>
          <w:rPr>
            <w:rFonts w:ascii="Arial" w:hAnsi="Arial" w:cs="Arial"/>
            <w:noProof/>
          </w:rPr>
          <w:t>En este sentido, el Operador del Sistema podrá habilitar a cualquier tipo de generador, instalación de almacenamiento e instalación de demanda que tenga la capacidad de prestar los servicios.</w:t>
        </w:r>
      </w:ins>
    </w:p>
    <w:p w14:paraId="2ADB4282"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w:t>
      </w:r>
      <w:r w:rsidRPr="00595F98">
        <w:rPr>
          <w:rFonts w:ascii="Arial" w:hAnsi="Arial" w:cs="Arial"/>
          <w:noProof/>
          <w:color w:val="000000"/>
          <w:spacing w:val="58"/>
        </w:rPr>
        <w:t xml:space="preserve"> </w:t>
      </w:r>
      <w:r w:rsidRPr="00595F98">
        <w:rPr>
          <w:rFonts w:ascii="Arial" w:hAnsi="Arial" w:cs="Arial"/>
          <w:noProof/>
          <w:color w:val="000000"/>
        </w:rPr>
        <w:t>Operador</w:t>
      </w:r>
      <w:r w:rsidRPr="00595F98">
        <w:rPr>
          <w:rFonts w:ascii="Arial" w:hAnsi="Arial" w:cs="Arial"/>
          <w:noProof/>
          <w:color w:val="000000"/>
          <w:spacing w:val="58"/>
        </w:rPr>
        <w:t xml:space="preserve"> </w:t>
      </w:r>
      <w:r w:rsidRPr="00595F98">
        <w:rPr>
          <w:rFonts w:ascii="Arial" w:hAnsi="Arial" w:cs="Arial"/>
          <w:noProof/>
          <w:color w:val="000000"/>
        </w:rPr>
        <w:t>del</w:t>
      </w:r>
      <w:r w:rsidRPr="00595F98">
        <w:rPr>
          <w:rFonts w:ascii="Arial" w:hAnsi="Arial" w:cs="Arial"/>
          <w:noProof/>
          <w:color w:val="000000"/>
          <w:spacing w:val="58"/>
        </w:rPr>
        <w:t xml:space="preserve"> </w:t>
      </w:r>
      <w:r w:rsidRPr="00595F98">
        <w:rPr>
          <w:rFonts w:ascii="Arial" w:hAnsi="Arial" w:cs="Arial"/>
          <w:noProof/>
          <w:color w:val="000000"/>
        </w:rPr>
        <w:t>Sistema</w:t>
      </w:r>
      <w:r w:rsidRPr="00595F98">
        <w:rPr>
          <w:rFonts w:ascii="Arial" w:hAnsi="Arial" w:cs="Arial"/>
          <w:noProof/>
          <w:color w:val="000000"/>
          <w:spacing w:val="58"/>
        </w:rPr>
        <w:t xml:space="preserve"> </w:t>
      </w:r>
      <w:r w:rsidRPr="00595F98">
        <w:rPr>
          <w:rFonts w:ascii="Arial" w:hAnsi="Arial" w:cs="Arial"/>
          <w:noProof/>
          <w:color w:val="000000"/>
        </w:rPr>
        <w:t>determinará</w:t>
      </w:r>
      <w:r w:rsidRPr="00595F98">
        <w:rPr>
          <w:rFonts w:ascii="Arial" w:hAnsi="Arial" w:cs="Arial"/>
          <w:noProof/>
          <w:color w:val="000000"/>
          <w:spacing w:val="58"/>
        </w:rPr>
        <w:t xml:space="preserve"> </w:t>
      </w:r>
      <w:r w:rsidRPr="00595F98">
        <w:rPr>
          <w:rFonts w:ascii="Arial" w:hAnsi="Arial" w:cs="Arial"/>
          <w:noProof/>
          <w:color w:val="000000"/>
        </w:rPr>
        <w:t>el</w:t>
      </w:r>
      <w:r w:rsidRPr="00595F98">
        <w:rPr>
          <w:rFonts w:ascii="Arial" w:hAnsi="Arial" w:cs="Arial"/>
          <w:noProof/>
          <w:color w:val="000000"/>
          <w:spacing w:val="58"/>
        </w:rPr>
        <w:t xml:space="preserve"> </w:t>
      </w:r>
      <w:r w:rsidRPr="00595F98">
        <w:rPr>
          <w:rFonts w:ascii="Arial" w:hAnsi="Arial" w:cs="Arial"/>
          <w:noProof/>
          <w:color w:val="000000"/>
        </w:rPr>
        <w:t>valor</w:t>
      </w:r>
      <w:r w:rsidRPr="00595F98">
        <w:rPr>
          <w:rFonts w:ascii="Arial" w:hAnsi="Arial" w:cs="Arial"/>
          <w:noProof/>
          <w:color w:val="000000"/>
          <w:spacing w:val="58"/>
        </w:rPr>
        <w:t xml:space="preserve"> </w:t>
      </w:r>
      <w:r w:rsidRPr="00595F98">
        <w:rPr>
          <w:rFonts w:ascii="Arial" w:hAnsi="Arial" w:cs="Arial"/>
          <w:noProof/>
          <w:color w:val="000000"/>
        </w:rPr>
        <w:t>máximo</w:t>
      </w:r>
      <w:r w:rsidRPr="00595F98">
        <w:rPr>
          <w:rFonts w:ascii="Arial" w:hAnsi="Arial" w:cs="Arial"/>
          <w:noProof/>
          <w:color w:val="000000"/>
          <w:spacing w:val="58"/>
        </w:rPr>
        <w:t xml:space="preserve"> </w:t>
      </w:r>
      <w:r w:rsidRPr="00595F98">
        <w:rPr>
          <w:rFonts w:ascii="Arial" w:hAnsi="Arial" w:cs="Arial"/>
          <w:noProof/>
          <w:color w:val="000000"/>
        </w:rPr>
        <w:t>de</w:t>
      </w:r>
      <w:r w:rsidRPr="00595F98">
        <w:rPr>
          <w:rFonts w:ascii="Arial" w:hAnsi="Arial" w:cs="Arial"/>
          <w:noProof/>
          <w:color w:val="000000"/>
          <w:spacing w:val="58"/>
        </w:rPr>
        <w:t xml:space="preserve"> </w:t>
      </w:r>
      <w:r w:rsidRPr="00595F98">
        <w:rPr>
          <w:rFonts w:ascii="Arial" w:hAnsi="Arial" w:cs="Arial"/>
          <w:noProof/>
          <w:color w:val="000000"/>
        </w:rPr>
        <w:t>potencia</w:t>
      </w:r>
      <w:r w:rsidRPr="00595F98">
        <w:rPr>
          <w:rFonts w:ascii="Arial" w:hAnsi="Arial" w:cs="Arial"/>
          <w:noProof/>
          <w:color w:val="000000"/>
          <w:spacing w:val="58"/>
        </w:rPr>
        <w:t xml:space="preserve"> </w:t>
      </w:r>
      <w:r w:rsidRPr="00595F98">
        <w:rPr>
          <w:rFonts w:ascii="Arial" w:hAnsi="Arial" w:cs="Arial"/>
          <w:noProof/>
          <w:color w:val="000000"/>
        </w:rPr>
        <w:t>por</w:t>
      </w:r>
      <w:r w:rsidRPr="00595F98">
        <w:rPr>
          <w:rFonts w:ascii="Arial" w:hAnsi="Arial" w:cs="Arial"/>
          <w:noProof/>
          <w:color w:val="000000"/>
          <w:spacing w:val="58"/>
        </w:rPr>
        <w:t xml:space="preserve"> </w:t>
      </w:r>
      <w:r w:rsidRPr="00595F98">
        <w:rPr>
          <w:rFonts w:ascii="Arial" w:hAnsi="Arial" w:cs="Arial"/>
          <w:noProof/>
          <w:color w:val="000000"/>
        </w:rPr>
        <w:t>las interconexiones entre islas u otros sistemas eléctricos.</w:t>
      </w:r>
      <w:r w:rsidRPr="00595F98">
        <w:rPr>
          <w:rFonts w:ascii="Arial" w:hAnsi="Arial" w:cs="Arial"/>
          <w:noProof/>
        </w:rPr>
        <w:t xml:space="preserve"> </w:t>
      </w:r>
    </w:p>
    <w:p w14:paraId="389334EB"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8.1</w:t>
      </w:r>
      <w:r w:rsidRPr="00595F98">
        <w:rPr>
          <w:rFonts w:ascii="Arial" w:hAnsi="Arial" w:cs="Arial"/>
          <w:noProof/>
          <w:color w:val="000000"/>
          <w:spacing w:val="144"/>
        </w:rPr>
        <w:t xml:space="preserve"> </w:t>
      </w:r>
      <w:r w:rsidRPr="00595F98">
        <w:rPr>
          <w:rFonts w:ascii="Arial" w:hAnsi="Arial" w:cs="Arial"/>
          <w:noProof/>
          <w:color w:val="000000"/>
        </w:rPr>
        <w:t>Reserva de regulación primaria. Para cada sistema de los SEN</w:t>
      </w:r>
      <w:r w:rsidRPr="00595F98">
        <w:rPr>
          <w:rFonts w:ascii="Arial" w:hAnsi="Arial" w:cs="Arial"/>
          <w:noProof/>
          <w:color w:val="000000"/>
          <w:spacing w:val="-25"/>
        </w:rPr>
        <w:t>P</w:t>
      </w:r>
      <w:r w:rsidRPr="00595F98">
        <w:rPr>
          <w:rFonts w:ascii="Arial" w:hAnsi="Arial" w:cs="Arial"/>
          <w:noProof/>
          <w:color w:val="000000"/>
        </w:rPr>
        <w:t>, la reserva de regulación primaria en cada periodo de programación horario será como mínimo el 50 % 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mayor</w:t>
      </w:r>
      <w:r w:rsidRPr="00595F98">
        <w:rPr>
          <w:rFonts w:ascii="Arial" w:hAnsi="Arial" w:cs="Arial"/>
          <w:noProof/>
          <w:color w:val="000000"/>
          <w:spacing w:val="-4"/>
        </w:rPr>
        <w:t xml:space="preserve"> </w:t>
      </w:r>
      <w:r w:rsidRPr="00595F98">
        <w:rPr>
          <w:rFonts w:ascii="Arial" w:hAnsi="Arial" w:cs="Arial"/>
          <w:noProof/>
          <w:color w:val="000000"/>
        </w:rPr>
        <w:t>potencia</w:t>
      </w:r>
      <w:r w:rsidRPr="00595F98">
        <w:rPr>
          <w:rFonts w:ascii="Arial" w:hAnsi="Arial" w:cs="Arial"/>
          <w:noProof/>
          <w:color w:val="000000"/>
          <w:spacing w:val="-4"/>
        </w:rPr>
        <w:t xml:space="preserve"> </w:t>
      </w:r>
      <w:r w:rsidRPr="00595F98">
        <w:rPr>
          <w:rFonts w:ascii="Arial" w:hAnsi="Arial" w:cs="Arial"/>
          <w:noProof/>
          <w:color w:val="000000"/>
        </w:rPr>
        <w:t>neta</w:t>
      </w:r>
      <w:r w:rsidRPr="00595F98">
        <w:rPr>
          <w:rFonts w:ascii="Arial" w:hAnsi="Arial" w:cs="Arial"/>
          <w:noProof/>
          <w:color w:val="000000"/>
          <w:spacing w:val="-4"/>
        </w:rPr>
        <w:t xml:space="preserve"> </w:t>
      </w:r>
      <w:r w:rsidRPr="00595F98">
        <w:rPr>
          <w:rFonts w:ascii="Arial" w:hAnsi="Arial" w:cs="Arial"/>
          <w:noProof/>
          <w:color w:val="000000"/>
        </w:rPr>
        <w:t>asignada</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grupo</w:t>
      </w:r>
      <w:r w:rsidRPr="00595F98">
        <w:rPr>
          <w:rFonts w:ascii="Arial" w:hAnsi="Arial" w:cs="Arial"/>
          <w:noProof/>
          <w:color w:val="000000"/>
          <w:spacing w:val="-4"/>
        </w:rPr>
        <w:t xml:space="preserve"> </w:t>
      </w:r>
      <w:r w:rsidRPr="00595F98">
        <w:rPr>
          <w:rFonts w:ascii="Arial" w:hAnsi="Arial" w:cs="Arial"/>
          <w:noProof/>
          <w:color w:val="000000"/>
        </w:rPr>
        <w:t>generador</w:t>
      </w:r>
      <w:r w:rsidRPr="00595F98">
        <w:rPr>
          <w:rFonts w:ascii="Arial" w:hAnsi="Arial" w:cs="Arial"/>
          <w:noProof/>
          <w:color w:val="000000"/>
          <w:spacing w:val="-4"/>
        </w:rPr>
        <w:t xml:space="preserve"> </w:t>
      </w:r>
      <w:r w:rsidRPr="00595F98">
        <w:rPr>
          <w:rFonts w:ascii="Arial" w:hAnsi="Arial" w:cs="Arial"/>
          <w:noProof/>
          <w:color w:val="000000"/>
        </w:rPr>
        <w:t>entre</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programados</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 xml:space="preserve">dicho periodo horario. </w:t>
      </w:r>
      <w:r w:rsidRPr="00595F98">
        <w:rPr>
          <w:rFonts w:ascii="Arial" w:hAnsi="Arial" w:cs="Arial"/>
          <w:noProof/>
          <w:color w:val="000000"/>
          <w:spacing w:val="-11"/>
        </w:rPr>
        <w:t>A</w:t>
      </w:r>
      <w:r w:rsidRPr="00595F98">
        <w:rPr>
          <w:rFonts w:ascii="Arial" w:hAnsi="Arial" w:cs="Arial"/>
          <w:noProof/>
          <w:color w:val="000000"/>
        </w:rPr>
        <w:t xml:space="preserve"> este efecto, se considerarán como generadores individuales todos los integrantes de un ciclo combinado de múltiple eje con independencia del tipo de turbina (gas o vapor).</w:t>
      </w:r>
      <w:r w:rsidRPr="00595F98">
        <w:rPr>
          <w:rFonts w:ascii="Arial" w:hAnsi="Arial" w:cs="Arial"/>
          <w:noProof/>
          <w:color w:val="000000"/>
          <w:spacing w:val="-3"/>
        </w:rPr>
        <w:t xml:space="preserve"> </w:t>
      </w:r>
      <w:r w:rsidRPr="00595F98">
        <w:rPr>
          <w:rFonts w:ascii="Arial" w:hAnsi="Arial" w:cs="Arial"/>
          <w:noProof/>
          <w:color w:val="000000"/>
          <w:spacing w:val="-22"/>
        </w:rPr>
        <w:t>T</w:t>
      </w:r>
      <w:r w:rsidRPr="00595F98">
        <w:rPr>
          <w:rFonts w:ascii="Arial" w:hAnsi="Arial" w:cs="Arial"/>
          <w:noProof/>
          <w:color w:val="000000"/>
        </w:rPr>
        <w:t>ambién se considerará la reserva que aporten los enlaces eléctricos entre islas o con otros sistemas eléctricos ante contingencia N-1. La distribución de la reserva primaria entre los generadores se realizará de acuerdo al Procedimiento de regulación primaria.</w:t>
      </w:r>
      <w:r w:rsidRPr="00595F98">
        <w:rPr>
          <w:rFonts w:ascii="Arial" w:hAnsi="Arial" w:cs="Arial"/>
          <w:noProof/>
        </w:rPr>
        <w:t xml:space="preserve"> </w:t>
      </w:r>
    </w:p>
    <w:p w14:paraId="0261DDFD"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lastRenderedPageBreak/>
        <w:t>El</w:t>
      </w:r>
      <w:r w:rsidRPr="00595F98">
        <w:rPr>
          <w:rFonts w:ascii="Arial" w:hAnsi="Arial" w:cs="Arial"/>
          <w:noProof/>
          <w:color w:val="000000"/>
          <w:spacing w:val="-5"/>
        </w:rPr>
        <w:t xml:space="preserve"> </w:t>
      </w:r>
      <w:r w:rsidRPr="00595F98">
        <w:rPr>
          <w:rFonts w:ascii="Arial" w:hAnsi="Arial" w:cs="Arial"/>
          <w:noProof/>
          <w:color w:val="000000"/>
        </w:rPr>
        <w:t>valor</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reserva</w:t>
      </w:r>
      <w:r w:rsidRPr="00595F98">
        <w:rPr>
          <w:rFonts w:ascii="Arial" w:hAnsi="Arial" w:cs="Arial"/>
          <w:noProof/>
          <w:color w:val="000000"/>
          <w:spacing w:val="-5"/>
        </w:rPr>
        <w:t xml:space="preserve"> </w:t>
      </w:r>
      <w:r w:rsidRPr="00595F98">
        <w:rPr>
          <w:rFonts w:ascii="Arial" w:hAnsi="Arial" w:cs="Arial"/>
          <w:noProof/>
          <w:color w:val="000000"/>
        </w:rPr>
        <w:t>primaria</w:t>
      </w:r>
      <w:r w:rsidRPr="00595F98">
        <w:rPr>
          <w:rFonts w:ascii="Arial" w:hAnsi="Arial" w:cs="Arial"/>
          <w:noProof/>
          <w:color w:val="000000"/>
          <w:spacing w:val="-5"/>
        </w:rPr>
        <w:t xml:space="preserve"> </w:t>
      </w:r>
      <w:r w:rsidRPr="00595F98">
        <w:rPr>
          <w:rFonts w:ascii="Arial" w:hAnsi="Arial" w:cs="Arial"/>
          <w:noProof/>
          <w:color w:val="000000"/>
        </w:rPr>
        <w:t>deberá</w:t>
      </w:r>
      <w:r w:rsidRPr="00595F98">
        <w:rPr>
          <w:rFonts w:ascii="Arial" w:hAnsi="Arial" w:cs="Arial"/>
          <w:noProof/>
          <w:color w:val="000000"/>
          <w:spacing w:val="-5"/>
        </w:rPr>
        <w:t xml:space="preserve"> </w:t>
      </w:r>
      <w:r w:rsidRPr="00595F98">
        <w:rPr>
          <w:rFonts w:ascii="Arial" w:hAnsi="Arial" w:cs="Arial"/>
          <w:noProof/>
          <w:color w:val="000000"/>
        </w:rPr>
        <w:t>ser</w:t>
      </w:r>
      <w:r w:rsidRPr="00595F98">
        <w:rPr>
          <w:rFonts w:ascii="Arial" w:hAnsi="Arial" w:cs="Arial"/>
          <w:noProof/>
          <w:color w:val="000000"/>
          <w:spacing w:val="-5"/>
        </w:rPr>
        <w:t xml:space="preserve"> </w:t>
      </w:r>
      <w:r w:rsidRPr="00595F98">
        <w:rPr>
          <w:rFonts w:ascii="Arial" w:hAnsi="Arial" w:cs="Arial"/>
          <w:noProof/>
          <w:color w:val="000000"/>
        </w:rPr>
        <w:t>revisado,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su</w:t>
      </w:r>
      <w:r w:rsidRPr="00595F98">
        <w:rPr>
          <w:rFonts w:ascii="Arial" w:hAnsi="Arial" w:cs="Arial"/>
          <w:noProof/>
          <w:color w:val="000000"/>
          <w:spacing w:val="-5"/>
        </w:rPr>
        <w:t xml:space="preserve"> </w:t>
      </w:r>
      <w:r w:rsidRPr="00595F98">
        <w:rPr>
          <w:rFonts w:ascii="Arial" w:hAnsi="Arial" w:cs="Arial"/>
          <w:noProof/>
          <w:color w:val="000000"/>
        </w:rPr>
        <w:t>caso,</w:t>
      </w:r>
      <w:r w:rsidRPr="00595F98">
        <w:rPr>
          <w:rFonts w:ascii="Arial" w:hAnsi="Arial" w:cs="Arial"/>
          <w:noProof/>
          <w:color w:val="000000"/>
          <w:spacing w:val="-5"/>
        </w:rPr>
        <w:t xml:space="preserve"> </w:t>
      </w:r>
      <w:r w:rsidRPr="00595F98">
        <w:rPr>
          <w:rFonts w:ascii="Arial" w:hAnsi="Arial" w:cs="Arial"/>
          <w:noProof/>
          <w:color w:val="000000"/>
        </w:rPr>
        <w:t>atendiendo</w:t>
      </w:r>
      <w:r w:rsidRPr="00595F98">
        <w:rPr>
          <w:rFonts w:ascii="Arial" w:hAnsi="Arial" w:cs="Arial"/>
          <w:noProof/>
          <w:color w:val="000000"/>
          <w:spacing w:val="-5"/>
        </w:rPr>
        <w:t xml:space="preserve"> </w:t>
      </w:r>
      <w:r w:rsidRPr="00595F98">
        <w:rPr>
          <w:rFonts w:ascii="Arial" w:hAnsi="Arial" w:cs="Arial"/>
          <w:noProof/>
          <w:color w:val="000000"/>
        </w:rPr>
        <w:t>a</w:t>
      </w:r>
      <w:r w:rsidRPr="00595F98">
        <w:rPr>
          <w:rFonts w:ascii="Arial" w:hAnsi="Arial" w:cs="Arial"/>
          <w:noProof/>
          <w:color w:val="000000"/>
          <w:spacing w:val="-5"/>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t>posibles modificaciones del Plan</w:t>
      </w:r>
      <w:r w:rsidRPr="00595F98">
        <w:rPr>
          <w:rFonts w:ascii="Arial" w:hAnsi="Arial" w:cs="Arial"/>
          <w:noProof/>
          <w:color w:val="000000"/>
          <w:spacing w:val="-11"/>
        </w:rPr>
        <w:t xml:space="preserve"> </w:t>
      </w:r>
      <w:r w:rsidRPr="00595F98">
        <w:rPr>
          <w:rFonts w:ascii="Arial" w:hAnsi="Arial" w:cs="Arial"/>
          <w:noProof/>
          <w:color w:val="000000"/>
        </w:rPr>
        <w:t>Automático de Deslastre de Carga o de otros elementos externos con influencia en dicho valo</w:t>
      </w:r>
      <w:r w:rsidRPr="00595F98">
        <w:rPr>
          <w:rFonts w:ascii="Arial" w:hAnsi="Arial" w:cs="Arial"/>
          <w:noProof/>
          <w:color w:val="000000"/>
          <w:spacing w:val="-10"/>
        </w:rPr>
        <w:t>r</w:t>
      </w:r>
      <w:r w:rsidRPr="00595F98">
        <w:rPr>
          <w:rFonts w:ascii="Arial" w:hAnsi="Arial" w:cs="Arial"/>
          <w:noProof/>
          <w:color w:val="000000"/>
        </w:rPr>
        <w:t>, informando de ello a la autoridad competente y a la CNMC.</w:t>
      </w:r>
      <w:r w:rsidRPr="00595F98">
        <w:rPr>
          <w:rFonts w:ascii="Arial" w:hAnsi="Arial" w:cs="Arial"/>
          <w:noProof/>
        </w:rPr>
        <w:t xml:space="preserve"> </w:t>
      </w:r>
    </w:p>
    <w:p w14:paraId="7F8DD260" w14:textId="265CB4BA"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8.2</w:t>
      </w:r>
      <w:r w:rsidRPr="00595F98">
        <w:rPr>
          <w:rFonts w:ascii="Arial" w:hAnsi="Arial" w:cs="Arial"/>
          <w:noProof/>
          <w:color w:val="000000"/>
          <w:spacing w:val="150"/>
        </w:rPr>
        <w:t xml:space="preserve"> </w:t>
      </w:r>
      <w:r w:rsidRPr="00595F98">
        <w:rPr>
          <w:rFonts w:ascii="Arial" w:hAnsi="Arial" w:cs="Arial"/>
          <w:noProof/>
          <w:color w:val="000000"/>
        </w:rPr>
        <w:t>Reserva</w:t>
      </w:r>
      <w:r w:rsidRPr="00595F98">
        <w:rPr>
          <w:rFonts w:ascii="Arial" w:hAnsi="Arial" w:cs="Arial"/>
          <w:noProof/>
          <w:color w:val="000000"/>
          <w:spacing w:val="43"/>
        </w:rPr>
        <w:t xml:space="preserve"> </w:t>
      </w:r>
      <w:r w:rsidRPr="00595F98">
        <w:rPr>
          <w:rFonts w:ascii="Arial" w:hAnsi="Arial" w:cs="Arial"/>
          <w:noProof/>
          <w:color w:val="000000"/>
        </w:rPr>
        <w:t>de</w:t>
      </w:r>
      <w:r w:rsidRPr="00595F98">
        <w:rPr>
          <w:rFonts w:ascii="Arial" w:hAnsi="Arial" w:cs="Arial"/>
          <w:noProof/>
          <w:color w:val="000000"/>
          <w:spacing w:val="43"/>
        </w:rPr>
        <w:t xml:space="preserve"> </w:t>
      </w:r>
      <w:r w:rsidRPr="00595F98">
        <w:rPr>
          <w:rFonts w:ascii="Arial" w:hAnsi="Arial" w:cs="Arial"/>
          <w:noProof/>
          <w:color w:val="000000"/>
        </w:rPr>
        <w:t>regulación</w:t>
      </w:r>
      <w:r w:rsidRPr="00595F98">
        <w:rPr>
          <w:rFonts w:ascii="Arial" w:hAnsi="Arial" w:cs="Arial"/>
          <w:noProof/>
          <w:color w:val="000000"/>
          <w:spacing w:val="44"/>
        </w:rPr>
        <w:t xml:space="preserve"> </w:t>
      </w:r>
      <w:r w:rsidRPr="00595F98">
        <w:rPr>
          <w:rFonts w:ascii="Arial" w:hAnsi="Arial" w:cs="Arial"/>
          <w:noProof/>
          <w:color w:val="000000"/>
        </w:rPr>
        <w:t>secundaria.</w:t>
      </w:r>
      <w:r w:rsidRPr="00595F98">
        <w:rPr>
          <w:rFonts w:ascii="Arial" w:hAnsi="Arial" w:cs="Arial"/>
          <w:noProof/>
          <w:color w:val="000000"/>
          <w:spacing w:val="43"/>
        </w:rPr>
        <w:t xml:space="preserve"> </w:t>
      </w:r>
      <w:r w:rsidRPr="00595F98">
        <w:rPr>
          <w:rFonts w:ascii="Arial" w:hAnsi="Arial" w:cs="Arial"/>
          <w:noProof/>
          <w:color w:val="000000"/>
        </w:rPr>
        <w:t>La</w:t>
      </w:r>
      <w:r w:rsidRPr="00595F98">
        <w:rPr>
          <w:rFonts w:ascii="Arial" w:hAnsi="Arial" w:cs="Arial"/>
          <w:noProof/>
          <w:color w:val="000000"/>
          <w:spacing w:val="43"/>
        </w:rPr>
        <w:t xml:space="preserve"> </w:t>
      </w:r>
      <w:r w:rsidRPr="00595F98">
        <w:rPr>
          <w:rFonts w:ascii="Arial" w:hAnsi="Arial" w:cs="Arial"/>
          <w:noProof/>
          <w:color w:val="000000"/>
        </w:rPr>
        <w:t>reserva</w:t>
      </w:r>
      <w:r w:rsidRPr="00595F98">
        <w:rPr>
          <w:rFonts w:ascii="Arial" w:hAnsi="Arial" w:cs="Arial"/>
          <w:noProof/>
          <w:color w:val="000000"/>
          <w:spacing w:val="43"/>
        </w:rPr>
        <w:t xml:space="preserve"> </w:t>
      </w:r>
      <w:r w:rsidRPr="00595F98">
        <w:rPr>
          <w:rFonts w:ascii="Arial" w:hAnsi="Arial" w:cs="Arial"/>
          <w:noProof/>
          <w:color w:val="000000"/>
        </w:rPr>
        <w:t>que</w:t>
      </w:r>
      <w:r w:rsidRPr="00595F98">
        <w:rPr>
          <w:rFonts w:ascii="Arial" w:hAnsi="Arial" w:cs="Arial"/>
          <w:noProof/>
          <w:color w:val="000000"/>
          <w:spacing w:val="43"/>
        </w:rPr>
        <w:t xml:space="preserve"> </w:t>
      </w:r>
      <w:r w:rsidRPr="00595F98">
        <w:rPr>
          <w:rFonts w:ascii="Arial" w:hAnsi="Arial" w:cs="Arial"/>
          <w:noProof/>
          <w:color w:val="000000"/>
        </w:rPr>
        <w:t>debe</w:t>
      </w:r>
      <w:r w:rsidRPr="00595F98">
        <w:rPr>
          <w:rFonts w:ascii="Arial" w:hAnsi="Arial" w:cs="Arial"/>
          <w:noProof/>
          <w:color w:val="000000"/>
          <w:spacing w:val="43"/>
        </w:rPr>
        <w:t xml:space="preserve"> </w:t>
      </w:r>
      <w:r w:rsidRPr="00595F98">
        <w:rPr>
          <w:rFonts w:ascii="Arial" w:hAnsi="Arial" w:cs="Arial"/>
          <w:noProof/>
          <w:color w:val="000000"/>
        </w:rPr>
        <w:t>mantenerse</w:t>
      </w:r>
      <w:r w:rsidRPr="00595F98">
        <w:rPr>
          <w:rFonts w:ascii="Arial" w:hAnsi="Arial" w:cs="Arial"/>
          <w:noProof/>
          <w:color w:val="000000"/>
          <w:spacing w:val="44"/>
        </w:rPr>
        <w:t xml:space="preserve"> </w:t>
      </w:r>
      <w:r w:rsidRPr="00595F98">
        <w:rPr>
          <w:rFonts w:ascii="Arial" w:hAnsi="Arial" w:cs="Arial"/>
          <w:noProof/>
          <w:color w:val="000000"/>
        </w:rPr>
        <w:t>en regulación secundaria, en cada sistema de los SEN</w:t>
      </w:r>
      <w:r w:rsidRPr="00595F98">
        <w:rPr>
          <w:rFonts w:ascii="Arial" w:hAnsi="Arial" w:cs="Arial"/>
          <w:noProof/>
          <w:color w:val="000000"/>
          <w:spacing w:val="-25"/>
        </w:rPr>
        <w:t>P</w:t>
      </w:r>
      <w:r w:rsidRPr="00595F98">
        <w:rPr>
          <w:rFonts w:ascii="Arial" w:hAnsi="Arial" w:cs="Arial"/>
          <w:noProof/>
          <w:color w:val="000000"/>
        </w:rPr>
        <w:t>, será determinada por el Operador del</w:t>
      </w:r>
      <w:r w:rsidRPr="00595F98">
        <w:rPr>
          <w:rFonts w:ascii="Arial" w:hAnsi="Arial" w:cs="Arial"/>
          <w:noProof/>
          <w:color w:val="000000"/>
          <w:spacing w:val="27"/>
        </w:rPr>
        <w:t xml:space="preserve"> </w:t>
      </w:r>
      <w:r w:rsidRPr="00595F98">
        <w:rPr>
          <w:rFonts w:ascii="Arial" w:hAnsi="Arial" w:cs="Arial"/>
          <w:noProof/>
          <w:color w:val="000000"/>
        </w:rPr>
        <w:t>Sistema</w:t>
      </w:r>
      <w:r w:rsidRPr="00595F98">
        <w:rPr>
          <w:rFonts w:ascii="Arial" w:hAnsi="Arial" w:cs="Arial"/>
          <w:noProof/>
          <w:color w:val="000000"/>
          <w:spacing w:val="27"/>
        </w:rPr>
        <w:t xml:space="preserve"> </w:t>
      </w:r>
      <w:r w:rsidRPr="00595F98">
        <w:rPr>
          <w:rFonts w:ascii="Arial" w:hAnsi="Arial" w:cs="Arial"/>
          <w:noProof/>
          <w:color w:val="000000"/>
        </w:rPr>
        <w:t>para</w:t>
      </w:r>
      <w:r w:rsidRPr="00595F98">
        <w:rPr>
          <w:rFonts w:ascii="Arial" w:hAnsi="Arial" w:cs="Arial"/>
          <w:noProof/>
          <w:color w:val="000000"/>
          <w:spacing w:val="26"/>
        </w:rPr>
        <w:t xml:space="preserve"> </w:t>
      </w:r>
      <w:r w:rsidRPr="00595F98">
        <w:rPr>
          <w:rFonts w:ascii="Arial" w:hAnsi="Arial" w:cs="Arial"/>
          <w:noProof/>
          <w:color w:val="000000"/>
        </w:rPr>
        <w:t>cada</w:t>
      </w:r>
      <w:r w:rsidRPr="00595F98">
        <w:rPr>
          <w:rFonts w:ascii="Arial" w:hAnsi="Arial" w:cs="Arial"/>
          <w:noProof/>
          <w:color w:val="000000"/>
          <w:spacing w:val="26"/>
        </w:rPr>
        <w:t xml:space="preserve"> </w:t>
      </w:r>
      <w:r w:rsidRPr="00595F98">
        <w:rPr>
          <w:rFonts w:ascii="Arial" w:hAnsi="Arial" w:cs="Arial"/>
          <w:noProof/>
          <w:color w:val="000000"/>
        </w:rPr>
        <w:t>periodo</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programación</w:t>
      </w:r>
      <w:r w:rsidRPr="00595F98">
        <w:rPr>
          <w:rFonts w:ascii="Arial" w:hAnsi="Arial" w:cs="Arial"/>
          <w:noProof/>
          <w:color w:val="000000"/>
          <w:spacing w:val="27"/>
        </w:rPr>
        <w:t xml:space="preserve"> </w:t>
      </w:r>
      <w:r w:rsidRPr="00595F98">
        <w:rPr>
          <w:rFonts w:ascii="Arial" w:hAnsi="Arial" w:cs="Arial"/>
          <w:noProof/>
          <w:color w:val="000000"/>
        </w:rPr>
        <w:t>horario,</w:t>
      </w:r>
      <w:r w:rsidRPr="00595F98">
        <w:rPr>
          <w:rFonts w:ascii="Arial" w:hAnsi="Arial" w:cs="Arial"/>
          <w:noProof/>
          <w:color w:val="000000"/>
          <w:spacing w:val="27"/>
        </w:rPr>
        <w:t xml:space="preserve"> </w:t>
      </w:r>
      <w:r w:rsidRPr="00595F98">
        <w:rPr>
          <w:rFonts w:ascii="Arial" w:hAnsi="Arial" w:cs="Arial"/>
          <w:noProof/>
          <w:color w:val="000000"/>
        </w:rPr>
        <w:t>en</w:t>
      </w:r>
      <w:r w:rsidRPr="00595F98">
        <w:rPr>
          <w:rFonts w:ascii="Arial" w:hAnsi="Arial" w:cs="Arial"/>
          <w:noProof/>
          <w:color w:val="000000"/>
          <w:spacing w:val="26"/>
        </w:rPr>
        <w:t xml:space="preserve"> </w:t>
      </w:r>
      <w:r w:rsidRPr="00595F98">
        <w:rPr>
          <w:rFonts w:ascii="Arial" w:hAnsi="Arial" w:cs="Arial"/>
          <w:noProof/>
          <w:color w:val="000000"/>
        </w:rPr>
        <w:t>función</w:t>
      </w:r>
      <w:r w:rsidRPr="00595F98">
        <w:rPr>
          <w:rFonts w:ascii="Arial" w:hAnsi="Arial" w:cs="Arial"/>
          <w:noProof/>
          <w:color w:val="000000"/>
          <w:spacing w:val="27"/>
        </w:rPr>
        <w:t xml:space="preserve"> </w:t>
      </w:r>
      <w:r w:rsidRPr="00595F98">
        <w:rPr>
          <w:rFonts w:ascii="Arial" w:hAnsi="Arial" w:cs="Arial"/>
          <w:noProof/>
          <w:color w:val="000000"/>
        </w:rPr>
        <w:t>de</w:t>
      </w:r>
      <w:r w:rsidRPr="00595F98">
        <w:rPr>
          <w:rFonts w:ascii="Arial" w:hAnsi="Arial" w:cs="Arial"/>
          <w:noProof/>
          <w:color w:val="000000"/>
          <w:spacing w:val="27"/>
        </w:rPr>
        <w:t xml:space="preserve"> </w:t>
      </w:r>
      <w:r w:rsidRPr="00595F98">
        <w:rPr>
          <w:rFonts w:ascii="Arial" w:hAnsi="Arial" w:cs="Arial"/>
          <w:noProof/>
          <w:color w:val="000000"/>
        </w:rPr>
        <w:t>la</w:t>
      </w:r>
      <w:r w:rsidRPr="00595F98">
        <w:rPr>
          <w:rFonts w:ascii="Arial" w:hAnsi="Arial" w:cs="Arial"/>
          <w:noProof/>
          <w:color w:val="000000"/>
          <w:spacing w:val="26"/>
        </w:rPr>
        <w:t xml:space="preserve"> </w:t>
      </w:r>
      <w:r w:rsidRPr="00595F98">
        <w:rPr>
          <w:rFonts w:ascii="Arial" w:hAnsi="Arial" w:cs="Arial"/>
          <w:noProof/>
          <w:color w:val="000000"/>
        </w:rPr>
        <w:t xml:space="preserve">evolución temporal previsible de la demanda, del fallo probable de generadores acoplados y de la variabilidad de la producción </w:t>
      </w:r>
      <w:del w:id="107" w:author="Autor">
        <w:r w:rsidRPr="00595F98" w:rsidDel="00D3248B">
          <w:rPr>
            <w:rFonts w:ascii="Arial" w:hAnsi="Arial" w:cs="Arial"/>
            <w:noProof/>
            <w:color w:val="000000" w:themeColor="text1"/>
          </w:rPr>
          <w:delText xml:space="preserve">de categoría B que </w:delText>
        </w:r>
      </w:del>
      <w:ins w:id="108" w:author="Autor">
        <w:r w:rsidR="570F5B0C" w:rsidRPr="00595F98">
          <w:rPr>
            <w:rFonts w:ascii="Arial" w:hAnsi="Arial" w:cs="Arial"/>
            <w:noProof/>
            <w:color w:val="000000"/>
          </w:rPr>
          <w:t xml:space="preserve">que </w:t>
        </w:r>
      </w:ins>
      <w:r w:rsidRPr="00595F98">
        <w:rPr>
          <w:rFonts w:ascii="Arial" w:hAnsi="Arial" w:cs="Arial"/>
          <w:noProof/>
          <w:color w:val="000000"/>
        </w:rPr>
        <w:t>utilice</w:t>
      </w:r>
      <w:del w:id="109" w:author="Autor">
        <w:r w:rsidRPr="00595F98" w:rsidDel="00D3248B">
          <w:rPr>
            <w:rFonts w:ascii="Arial" w:hAnsi="Arial" w:cs="Arial"/>
            <w:noProof/>
            <w:color w:val="000000" w:themeColor="text1"/>
          </w:rPr>
          <w:delText>n</w:delText>
        </w:r>
      </w:del>
      <w:r w:rsidRPr="00595F98">
        <w:rPr>
          <w:rFonts w:ascii="Arial" w:hAnsi="Arial" w:cs="Arial"/>
          <w:noProof/>
          <w:color w:val="000000"/>
        </w:rPr>
        <w:t xml:space="preserve"> fuentes de energía renovables</w:t>
      </w:r>
      <w:del w:id="110" w:author="Autor">
        <w:r w:rsidRPr="00595F98" w:rsidDel="00D3248B">
          <w:rPr>
            <w:rFonts w:ascii="Arial" w:hAnsi="Arial" w:cs="Arial"/>
            <w:noProof/>
            <w:color w:val="000000" w:themeColor="text1"/>
          </w:rPr>
          <w:delText>, definida en el Real Decreto 738/2015</w:delText>
        </w:r>
      </w:del>
      <w:r w:rsidRPr="00595F98">
        <w:rPr>
          <w:rFonts w:ascii="Arial" w:hAnsi="Arial" w:cs="Arial"/>
          <w:noProof/>
          <w:color w:val="000000"/>
        </w:rPr>
        <w:t>.</w:t>
      </w:r>
      <w:r w:rsidRPr="00595F98">
        <w:rPr>
          <w:rFonts w:ascii="Arial" w:hAnsi="Arial" w:cs="Arial"/>
          <w:noProof/>
        </w:rPr>
        <w:t xml:space="preserve"> </w:t>
      </w:r>
    </w:p>
    <w:p w14:paraId="7ECCB82A"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w:t>
      </w:r>
      <w:r w:rsidRPr="00595F98">
        <w:rPr>
          <w:rFonts w:ascii="Arial" w:hAnsi="Arial" w:cs="Arial"/>
          <w:noProof/>
          <w:color w:val="000000"/>
          <w:spacing w:val="35"/>
        </w:rPr>
        <w:t xml:space="preserve"> </w:t>
      </w:r>
      <w:r w:rsidRPr="00595F98">
        <w:rPr>
          <w:rFonts w:ascii="Arial" w:hAnsi="Arial" w:cs="Arial"/>
          <w:noProof/>
          <w:color w:val="000000"/>
        </w:rPr>
        <w:t>suma</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las</w:t>
      </w:r>
      <w:r w:rsidRPr="00595F98">
        <w:rPr>
          <w:rFonts w:ascii="Arial" w:hAnsi="Arial" w:cs="Arial"/>
          <w:noProof/>
          <w:color w:val="000000"/>
          <w:spacing w:val="35"/>
        </w:rPr>
        <w:t xml:space="preserve"> </w:t>
      </w:r>
      <w:r w:rsidRPr="00595F98">
        <w:rPr>
          <w:rFonts w:ascii="Arial" w:hAnsi="Arial" w:cs="Arial"/>
          <w:noProof/>
          <w:color w:val="000000"/>
        </w:rPr>
        <w:t>reservas</w:t>
      </w:r>
      <w:r w:rsidRPr="00595F98">
        <w:rPr>
          <w:rFonts w:ascii="Arial" w:hAnsi="Arial" w:cs="Arial"/>
          <w:noProof/>
          <w:color w:val="000000"/>
          <w:spacing w:val="35"/>
        </w:rPr>
        <w:t xml:space="preserve"> </w:t>
      </w:r>
      <w:r w:rsidRPr="00595F98">
        <w:rPr>
          <w:rFonts w:ascii="Arial" w:hAnsi="Arial" w:cs="Arial"/>
          <w:noProof/>
          <w:color w:val="000000"/>
        </w:rPr>
        <w:t>primaria</w:t>
      </w:r>
      <w:r w:rsidRPr="00595F98">
        <w:rPr>
          <w:rFonts w:ascii="Arial" w:hAnsi="Arial" w:cs="Arial"/>
          <w:noProof/>
          <w:color w:val="000000"/>
          <w:spacing w:val="35"/>
        </w:rPr>
        <w:t xml:space="preserve"> </w:t>
      </w:r>
      <w:r w:rsidRPr="00595F98">
        <w:rPr>
          <w:rFonts w:ascii="Arial" w:hAnsi="Arial" w:cs="Arial"/>
          <w:noProof/>
          <w:color w:val="000000"/>
        </w:rPr>
        <w:t>y</w:t>
      </w:r>
      <w:r w:rsidRPr="00595F98">
        <w:rPr>
          <w:rFonts w:ascii="Arial" w:hAnsi="Arial" w:cs="Arial"/>
          <w:noProof/>
          <w:color w:val="000000"/>
          <w:spacing w:val="35"/>
        </w:rPr>
        <w:t xml:space="preserve"> </w:t>
      </w:r>
      <w:r w:rsidRPr="00595F98">
        <w:rPr>
          <w:rFonts w:ascii="Arial" w:hAnsi="Arial" w:cs="Arial"/>
          <w:noProof/>
          <w:color w:val="000000"/>
        </w:rPr>
        <w:t>secundaria</w:t>
      </w:r>
      <w:r w:rsidRPr="00595F98">
        <w:rPr>
          <w:rFonts w:ascii="Arial" w:hAnsi="Arial" w:cs="Arial"/>
          <w:noProof/>
          <w:color w:val="000000"/>
          <w:spacing w:val="35"/>
        </w:rPr>
        <w:t xml:space="preserve"> </w:t>
      </w:r>
      <w:r w:rsidRPr="00595F98">
        <w:rPr>
          <w:rFonts w:ascii="Arial" w:hAnsi="Arial" w:cs="Arial"/>
          <w:noProof/>
          <w:color w:val="000000"/>
        </w:rPr>
        <w:t>asignadas</w:t>
      </w:r>
      <w:r w:rsidRPr="00595F98">
        <w:rPr>
          <w:rFonts w:ascii="Arial" w:hAnsi="Arial" w:cs="Arial"/>
          <w:noProof/>
          <w:color w:val="000000"/>
          <w:spacing w:val="35"/>
        </w:rPr>
        <w:t xml:space="preserve"> </w:t>
      </w:r>
      <w:r w:rsidRPr="00595F98">
        <w:rPr>
          <w:rFonts w:ascii="Arial" w:hAnsi="Arial" w:cs="Arial"/>
          <w:noProof/>
          <w:color w:val="000000"/>
        </w:rPr>
        <w:t>en</w:t>
      </w:r>
      <w:r w:rsidRPr="00595F98">
        <w:rPr>
          <w:rFonts w:ascii="Arial" w:hAnsi="Arial" w:cs="Arial"/>
          <w:noProof/>
          <w:color w:val="000000"/>
          <w:spacing w:val="35"/>
        </w:rPr>
        <w:t xml:space="preserve"> </w:t>
      </w:r>
      <w:r w:rsidRPr="00595F98">
        <w:rPr>
          <w:rFonts w:ascii="Arial" w:hAnsi="Arial" w:cs="Arial"/>
          <w:noProof/>
          <w:color w:val="000000"/>
        </w:rPr>
        <w:t>cada</w:t>
      </w:r>
      <w:r w:rsidRPr="00595F98">
        <w:rPr>
          <w:rFonts w:ascii="Arial" w:hAnsi="Arial" w:cs="Arial"/>
          <w:noProof/>
          <w:color w:val="000000"/>
          <w:spacing w:val="35"/>
        </w:rPr>
        <w:t xml:space="preserve"> </w:t>
      </w:r>
      <w:r w:rsidRPr="00595F98">
        <w:rPr>
          <w:rFonts w:ascii="Arial" w:hAnsi="Arial" w:cs="Arial"/>
          <w:noProof/>
          <w:color w:val="000000"/>
        </w:rPr>
        <w:t>período</w:t>
      </w:r>
      <w:r w:rsidRPr="00595F98">
        <w:rPr>
          <w:rFonts w:ascii="Arial" w:hAnsi="Arial" w:cs="Arial"/>
          <w:noProof/>
          <w:color w:val="000000"/>
          <w:spacing w:val="35"/>
        </w:rPr>
        <w:t xml:space="preserve"> </w:t>
      </w:r>
      <w:r w:rsidRPr="00595F98">
        <w:rPr>
          <w:rFonts w:ascii="Arial" w:hAnsi="Arial" w:cs="Arial"/>
          <w:noProof/>
          <w:color w:val="000000"/>
        </w:rPr>
        <w:t>de programación horario, siempre que los condicionantes técnicos lo permitan, debe igualar al menos el 100 % de la mayor de las siguientes cantidades:</w:t>
      </w:r>
      <w:r w:rsidRPr="00595F98">
        <w:rPr>
          <w:rFonts w:ascii="Arial" w:hAnsi="Arial" w:cs="Arial"/>
          <w:noProof/>
        </w:rPr>
        <w:t xml:space="preserve"> </w:t>
      </w:r>
    </w:p>
    <w:p w14:paraId="0EC22DCE"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 mayor potencia neta asignada a un generador entre los programados en dicho periodo horario. </w:t>
      </w:r>
      <w:r w:rsidRPr="00595F98">
        <w:rPr>
          <w:rFonts w:ascii="Arial" w:hAnsi="Arial" w:cs="Arial"/>
          <w:noProof/>
          <w:color w:val="000000"/>
          <w:spacing w:val="-11"/>
        </w:rPr>
        <w:t>A</w:t>
      </w:r>
      <w:r w:rsidRPr="00595F98">
        <w:rPr>
          <w:rFonts w:ascii="Arial" w:hAnsi="Arial" w:cs="Arial"/>
          <w:noProof/>
          <w:color w:val="000000"/>
        </w:rPr>
        <w:t xml:space="preserve"> este efecto, se considerarán como generadores individuales todos los integrantes de un ciclo combinado de múltiple eje, no obstante en rampa de subida de demanda, los generadores movidos por las turbinas de gas se contabilizarán como una vez y media su potencia programada en el periodo horario para considerar la pérdida de carga en las turbinas de vapor asociadas a fallos en las turbinas de gas.</w:t>
      </w:r>
      <w:r w:rsidRPr="00595F98">
        <w:rPr>
          <w:rFonts w:ascii="Arial" w:hAnsi="Arial" w:cs="Arial"/>
          <w:noProof/>
        </w:rPr>
        <w:t xml:space="preserve"> </w:t>
      </w:r>
    </w:p>
    <w:p w14:paraId="4A63E5C4"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El crecimiento previsto de la demanda entre el periodo de programación horario del que se quiere determinar la reserva y el siguiente.</w:t>
      </w:r>
      <w:r w:rsidRPr="00595F98">
        <w:rPr>
          <w:rFonts w:ascii="Arial" w:hAnsi="Arial" w:cs="Arial"/>
          <w:noProof/>
        </w:rPr>
        <w:t xml:space="preserve"> </w:t>
      </w:r>
    </w:p>
    <w:p w14:paraId="7572774D"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7"/>
        </w:rPr>
        <w:t xml:space="preserve"> </w:t>
      </w:r>
      <w:r w:rsidRPr="00595F98">
        <w:rPr>
          <w:rFonts w:ascii="Arial" w:hAnsi="Arial" w:cs="Arial"/>
          <w:noProof/>
          <w:color w:val="000000"/>
        </w:rPr>
        <w:t>La</w:t>
      </w:r>
      <w:r w:rsidRPr="00595F98">
        <w:rPr>
          <w:rFonts w:ascii="Arial" w:hAnsi="Arial" w:cs="Arial"/>
          <w:noProof/>
          <w:color w:val="000000"/>
          <w:spacing w:val="21"/>
        </w:rPr>
        <w:t xml:space="preserve"> </w:t>
      </w:r>
      <w:r w:rsidRPr="00595F98">
        <w:rPr>
          <w:rFonts w:ascii="Arial" w:hAnsi="Arial" w:cs="Arial"/>
          <w:noProof/>
          <w:color w:val="000000"/>
        </w:rPr>
        <w:t>potencia</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aporten</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enlaces</w:t>
      </w:r>
      <w:r w:rsidRPr="00595F98">
        <w:rPr>
          <w:rFonts w:ascii="Arial" w:hAnsi="Arial" w:cs="Arial"/>
          <w:noProof/>
          <w:color w:val="000000"/>
          <w:spacing w:val="21"/>
        </w:rPr>
        <w:t xml:space="preserve"> </w:t>
      </w:r>
      <w:r w:rsidRPr="00595F98">
        <w:rPr>
          <w:rFonts w:ascii="Arial" w:hAnsi="Arial" w:cs="Arial"/>
          <w:noProof/>
          <w:color w:val="000000"/>
        </w:rPr>
        <w:t>eléctricos</w:t>
      </w:r>
      <w:r w:rsidRPr="00595F98">
        <w:rPr>
          <w:rFonts w:ascii="Arial" w:hAnsi="Arial" w:cs="Arial"/>
          <w:noProof/>
          <w:color w:val="000000"/>
          <w:spacing w:val="21"/>
        </w:rPr>
        <w:t xml:space="preserve"> </w:t>
      </w:r>
      <w:r w:rsidRPr="00595F98">
        <w:rPr>
          <w:rFonts w:ascii="Arial" w:hAnsi="Arial" w:cs="Arial"/>
          <w:noProof/>
          <w:color w:val="000000"/>
        </w:rPr>
        <w:t>entre</w:t>
      </w:r>
      <w:r w:rsidRPr="00595F98">
        <w:rPr>
          <w:rFonts w:ascii="Arial" w:hAnsi="Arial" w:cs="Arial"/>
          <w:noProof/>
          <w:color w:val="000000"/>
          <w:spacing w:val="21"/>
        </w:rPr>
        <w:t xml:space="preserve"> </w:t>
      </w:r>
      <w:r w:rsidRPr="00595F98">
        <w:rPr>
          <w:rFonts w:ascii="Arial" w:hAnsi="Arial" w:cs="Arial"/>
          <w:noProof/>
          <w:color w:val="000000"/>
        </w:rPr>
        <w:t>islas</w:t>
      </w:r>
      <w:r w:rsidRPr="00595F98">
        <w:rPr>
          <w:rFonts w:ascii="Arial" w:hAnsi="Arial" w:cs="Arial"/>
          <w:noProof/>
          <w:color w:val="000000"/>
          <w:spacing w:val="21"/>
        </w:rPr>
        <w:t xml:space="preserve"> </w:t>
      </w:r>
      <w:r w:rsidRPr="00595F98">
        <w:rPr>
          <w:rFonts w:ascii="Arial" w:hAnsi="Arial" w:cs="Arial"/>
          <w:noProof/>
          <w:color w:val="000000"/>
        </w:rPr>
        <w:t>o</w:t>
      </w:r>
      <w:r w:rsidRPr="00595F98">
        <w:rPr>
          <w:rFonts w:ascii="Arial" w:hAnsi="Arial" w:cs="Arial"/>
          <w:noProof/>
          <w:color w:val="000000"/>
          <w:spacing w:val="21"/>
        </w:rPr>
        <w:t xml:space="preserve"> </w:t>
      </w:r>
      <w:r w:rsidRPr="00595F98">
        <w:rPr>
          <w:rFonts w:ascii="Arial" w:hAnsi="Arial" w:cs="Arial"/>
          <w:noProof/>
          <w:color w:val="000000"/>
        </w:rPr>
        <w:t>con</w:t>
      </w:r>
      <w:r w:rsidRPr="00595F98">
        <w:rPr>
          <w:rFonts w:ascii="Arial" w:hAnsi="Arial" w:cs="Arial"/>
          <w:noProof/>
          <w:color w:val="000000"/>
          <w:spacing w:val="21"/>
        </w:rPr>
        <w:t xml:space="preserve"> </w:t>
      </w:r>
      <w:r w:rsidRPr="00595F98">
        <w:rPr>
          <w:rFonts w:ascii="Arial" w:hAnsi="Arial" w:cs="Arial"/>
          <w:noProof/>
          <w:color w:val="000000"/>
        </w:rPr>
        <w:t>otros</w:t>
      </w:r>
      <w:r w:rsidRPr="00595F98">
        <w:rPr>
          <w:rFonts w:ascii="Arial" w:hAnsi="Arial" w:cs="Arial"/>
          <w:noProof/>
          <w:color w:val="000000"/>
          <w:spacing w:val="21"/>
        </w:rPr>
        <w:t xml:space="preserve"> </w:t>
      </w:r>
      <w:r w:rsidRPr="00595F98">
        <w:rPr>
          <w:rFonts w:ascii="Arial" w:hAnsi="Arial" w:cs="Arial"/>
          <w:noProof/>
          <w:color w:val="000000"/>
        </w:rPr>
        <w:t>sistemas eléctricos ante contingencia N-1.</w:t>
      </w:r>
      <w:r w:rsidRPr="00595F98">
        <w:rPr>
          <w:rFonts w:ascii="Arial" w:hAnsi="Arial" w:cs="Arial"/>
          <w:noProof/>
        </w:rPr>
        <w:t xml:space="preserve"> </w:t>
      </w:r>
    </w:p>
    <w:p w14:paraId="4357C2C7"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pérdida más probable por una disminución de la potencia de las instalaciones de producción</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categoría</w:t>
      </w:r>
      <w:r w:rsidRPr="00595F98">
        <w:rPr>
          <w:rFonts w:ascii="Arial" w:hAnsi="Arial" w:cs="Arial"/>
          <w:noProof/>
          <w:color w:val="000000"/>
          <w:spacing w:val="-4"/>
        </w:rPr>
        <w:t xml:space="preserve"> </w:t>
      </w:r>
      <w:r w:rsidRPr="00595F98">
        <w:rPr>
          <w:rFonts w:ascii="Arial" w:hAnsi="Arial" w:cs="Arial"/>
          <w:noProof/>
          <w:color w:val="000000"/>
        </w:rPr>
        <w:t>B</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utilicen</w:t>
      </w:r>
      <w:r w:rsidRPr="00595F98">
        <w:rPr>
          <w:rFonts w:ascii="Arial" w:hAnsi="Arial" w:cs="Arial"/>
          <w:noProof/>
          <w:color w:val="000000"/>
          <w:spacing w:val="-4"/>
        </w:rPr>
        <w:t xml:space="preserve"> </w:t>
      </w:r>
      <w:r w:rsidRPr="00595F98">
        <w:rPr>
          <w:rFonts w:ascii="Arial" w:hAnsi="Arial" w:cs="Arial"/>
          <w:noProof/>
          <w:color w:val="000000"/>
        </w:rPr>
        <w:t>fuentes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energía</w:t>
      </w:r>
      <w:r w:rsidRPr="00595F98">
        <w:rPr>
          <w:rFonts w:ascii="Arial" w:hAnsi="Arial" w:cs="Arial"/>
          <w:noProof/>
          <w:color w:val="000000"/>
          <w:spacing w:val="-4"/>
        </w:rPr>
        <w:t xml:space="preserve"> </w:t>
      </w:r>
      <w:r w:rsidRPr="00595F98">
        <w:rPr>
          <w:rFonts w:ascii="Arial" w:hAnsi="Arial" w:cs="Arial"/>
          <w:noProof/>
          <w:color w:val="000000"/>
        </w:rPr>
        <w:t>renovables</w:t>
      </w:r>
      <w:r w:rsidRPr="00595F98">
        <w:rPr>
          <w:rFonts w:ascii="Arial" w:hAnsi="Arial" w:cs="Arial"/>
          <w:noProof/>
          <w:color w:val="000000"/>
          <w:spacing w:val="-4"/>
        </w:rPr>
        <w:t xml:space="preserve"> </w:t>
      </w:r>
      <w:r w:rsidRPr="00595F98">
        <w:rPr>
          <w:rFonts w:ascii="Arial" w:hAnsi="Arial" w:cs="Arial"/>
          <w:noProof/>
          <w:color w:val="000000"/>
        </w:rPr>
        <w:t>acopladas,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será determinada por el Operador del Sistema cada hora, aplicando a la potencia total nominal de dichos generadores un coeficiente reductor calculado sobre la base de su variabilidad productiva.</w:t>
      </w:r>
      <w:r w:rsidRPr="00595F98">
        <w:rPr>
          <w:rFonts w:ascii="Arial" w:hAnsi="Arial" w:cs="Arial"/>
          <w:noProof/>
        </w:rPr>
        <w:t xml:space="preserve"> </w:t>
      </w:r>
    </w:p>
    <w:p w14:paraId="18D8253C"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reserva secundaria a bajar en cada período de programación, siempre que los condicionantes técnicos lo permitan, será como mínimo el 50</w:t>
      </w:r>
      <w:r w:rsidRPr="00595F98">
        <w:rPr>
          <w:rFonts w:ascii="Arial" w:hAnsi="Arial" w:cs="Arial"/>
          <w:noProof/>
          <w:color w:val="000000"/>
          <w:spacing w:val="-29"/>
        </w:rPr>
        <w:t xml:space="preserve"> </w:t>
      </w:r>
      <w:r w:rsidRPr="00595F98">
        <w:rPr>
          <w:rFonts w:ascii="Arial" w:hAnsi="Arial" w:cs="Arial"/>
          <w:noProof/>
          <w:color w:val="000000"/>
        </w:rPr>
        <w:t>% de la reserva a subi</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37193994"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8"/>
        </w:rPr>
        <w:t xml:space="preserve"> </w:t>
      </w:r>
      <w:r w:rsidRPr="00595F98">
        <w:rPr>
          <w:rFonts w:ascii="Arial" w:hAnsi="Arial" w:cs="Arial"/>
          <w:noProof/>
          <w:color w:val="000000"/>
        </w:rPr>
        <w:t>valores</w:t>
      </w:r>
      <w:r w:rsidRPr="00595F98">
        <w:rPr>
          <w:rFonts w:ascii="Arial" w:hAnsi="Arial" w:cs="Arial"/>
          <w:noProof/>
          <w:color w:val="000000"/>
          <w:spacing w:val="-8"/>
        </w:rPr>
        <w:t xml:space="preserve"> </w:t>
      </w:r>
      <w:r w:rsidRPr="00595F98">
        <w:rPr>
          <w:rFonts w:ascii="Arial" w:hAnsi="Arial" w:cs="Arial"/>
          <w:noProof/>
          <w:color w:val="000000"/>
        </w:rPr>
        <w:t>de</w:t>
      </w:r>
      <w:r w:rsidRPr="00595F98">
        <w:rPr>
          <w:rFonts w:ascii="Arial" w:hAnsi="Arial" w:cs="Arial"/>
          <w:noProof/>
          <w:color w:val="000000"/>
          <w:spacing w:val="-8"/>
        </w:rPr>
        <w:t xml:space="preserve"> </w:t>
      </w:r>
      <w:r w:rsidRPr="00595F98">
        <w:rPr>
          <w:rFonts w:ascii="Arial" w:hAnsi="Arial" w:cs="Arial"/>
          <w:noProof/>
          <w:color w:val="000000"/>
        </w:rPr>
        <w:t>reserva</w:t>
      </w:r>
      <w:r w:rsidRPr="00595F98">
        <w:rPr>
          <w:rFonts w:ascii="Arial" w:hAnsi="Arial" w:cs="Arial"/>
          <w:noProof/>
          <w:color w:val="000000"/>
          <w:spacing w:val="-8"/>
        </w:rPr>
        <w:t xml:space="preserve"> </w:t>
      </w:r>
      <w:r w:rsidRPr="00595F98">
        <w:rPr>
          <w:rFonts w:ascii="Arial" w:hAnsi="Arial" w:cs="Arial"/>
          <w:noProof/>
          <w:color w:val="000000"/>
        </w:rPr>
        <w:t>secundaria</w:t>
      </w:r>
      <w:r w:rsidRPr="00595F98">
        <w:rPr>
          <w:rFonts w:ascii="Arial" w:hAnsi="Arial" w:cs="Arial"/>
          <w:noProof/>
          <w:color w:val="000000"/>
          <w:spacing w:val="-8"/>
        </w:rPr>
        <w:t xml:space="preserve"> </w:t>
      </w:r>
      <w:r w:rsidRPr="00595F98">
        <w:rPr>
          <w:rFonts w:ascii="Arial" w:hAnsi="Arial" w:cs="Arial"/>
          <w:noProof/>
          <w:color w:val="000000"/>
        </w:rPr>
        <w:t>aquí</w:t>
      </w:r>
      <w:r w:rsidRPr="00595F98">
        <w:rPr>
          <w:rFonts w:ascii="Arial" w:hAnsi="Arial" w:cs="Arial"/>
          <w:noProof/>
          <w:color w:val="000000"/>
          <w:spacing w:val="-8"/>
        </w:rPr>
        <w:t xml:space="preserve"> </w:t>
      </w:r>
      <w:r w:rsidRPr="00595F98">
        <w:rPr>
          <w:rFonts w:ascii="Arial" w:hAnsi="Arial" w:cs="Arial"/>
          <w:noProof/>
          <w:color w:val="000000"/>
        </w:rPr>
        <w:t>considerados</w:t>
      </w:r>
      <w:r w:rsidRPr="00595F98">
        <w:rPr>
          <w:rFonts w:ascii="Arial" w:hAnsi="Arial" w:cs="Arial"/>
          <w:noProof/>
          <w:color w:val="000000"/>
          <w:spacing w:val="-8"/>
        </w:rPr>
        <w:t xml:space="preserve"> </w:t>
      </w:r>
      <w:r w:rsidRPr="00595F98">
        <w:rPr>
          <w:rFonts w:ascii="Arial" w:hAnsi="Arial" w:cs="Arial"/>
          <w:noProof/>
          <w:color w:val="000000"/>
        </w:rPr>
        <w:t>podrán</w:t>
      </w:r>
      <w:r w:rsidRPr="00595F98">
        <w:rPr>
          <w:rFonts w:ascii="Arial" w:hAnsi="Arial" w:cs="Arial"/>
          <w:noProof/>
          <w:color w:val="000000"/>
          <w:spacing w:val="-8"/>
        </w:rPr>
        <w:t xml:space="preserve"> </w:t>
      </w:r>
      <w:r w:rsidRPr="00595F98">
        <w:rPr>
          <w:rFonts w:ascii="Arial" w:hAnsi="Arial" w:cs="Arial"/>
          <w:noProof/>
          <w:color w:val="000000"/>
        </w:rPr>
        <w:t>ser</w:t>
      </w:r>
      <w:r w:rsidRPr="00595F98">
        <w:rPr>
          <w:rFonts w:ascii="Arial" w:hAnsi="Arial" w:cs="Arial"/>
          <w:noProof/>
          <w:color w:val="000000"/>
          <w:spacing w:val="-8"/>
        </w:rPr>
        <w:t xml:space="preserve"> </w:t>
      </w:r>
      <w:r w:rsidRPr="00595F98">
        <w:rPr>
          <w:rFonts w:ascii="Arial" w:hAnsi="Arial" w:cs="Arial"/>
          <w:noProof/>
          <w:color w:val="000000"/>
        </w:rPr>
        <w:t>objeto</w:t>
      </w:r>
      <w:r w:rsidRPr="00595F98">
        <w:rPr>
          <w:rFonts w:ascii="Arial" w:hAnsi="Arial" w:cs="Arial"/>
          <w:noProof/>
          <w:color w:val="000000"/>
          <w:spacing w:val="-8"/>
        </w:rPr>
        <w:t xml:space="preserve"> </w:t>
      </w:r>
      <w:r w:rsidRPr="00595F98">
        <w:rPr>
          <w:rFonts w:ascii="Arial" w:hAnsi="Arial" w:cs="Arial"/>
          <w:noProof/>
          <w:color w:val="000000"/>
        </w:rPr>
        <w:t>de</w:t>
      </w:r>
      <w:r w:rsidRPr="00595F98">
        <w:rPr>
          <w:rFonts w:ascii="Arial" w:hAnsi="Arial" w:cs="Arial"/>
          <w:noProof/>
          <w:color w:val="000000"/>
          <w:spacing w:val="-8"/>
        </w:rPr>
        <w:t xml:space="preserve"> </w:t>
      </w:r>
      <w:r w:rsidRPr="00595F98">
        <w:rPr>
          <w:rFonts w:ascii="Arial" w:hAnsi="Arial" w:cs="Arial"/>
          <w:noProof/>
          <w:color w:val="000000"/>
        </w:rPr>
        <w:t>modificación de acuerdo a la evolución futura que presenten los SEN</w:t>
      </w:r>
      <w:r w:rsidRPr="00595F98">
        <w:rPr>
          <w:rFonts w:ascii="Arial" w:hAnsi="Arial" w:cs="Arial"/>
          <w:noProof/>
          <w:color w:val="000000"/>
          <w:spacing w:val="-25"/>
        </w:rPr>
        <w:t>P</w:t>
      </w:r>
      <w:r w:rsidRPr="00595F98">
        <w:rPr>
          <w:rFonts w:ascii="Arial" w:hAnsi="Arial" w:cs="Arial"/>
          <w:noProof/>
          <w:color w:val="000000"/>
        </w:rPr>
        <w:t>.</w:t>
      </w:r>
      <w:r w:rsidRPr="00595F98">
        <w:rPr>
          <w:rFonts w:ascii="Arial" w:hAnsi="Arial" w:cs="Arial"/>
          <w:noProof/>
        </w:rPr>
        <w:t xml:space="preserve"> </w:t>
      </w:r>
    </w:p>
    <w:p w14:paraId="5DC2A0E1"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8.3</w:t>
      </w:r>
      <w:r w:rsidRPr="00595F98">
        <w:rPr>
          <w:rFonts w:ascii="Arial" w:hAnsi="Arial" w:cs="Arial"/>
          <w:noProof/>
          <w:color w:val="000000"/>
          <w:spacing w:val="144"/>
        </w:rPr>
        <w:t xml:space="preserve"> </w:t>
      </w:r>
      <w:r w:rsidRPr="00595F98">
        <w:rPr>
          <w:rFonts w:ascii="Arial" w:hAnsi="Arial" w:cs="Arial"/>
          <w:noProof/>
          <w:color w:val="000000"/>
        </w:rPr>
        <w:t>Reserva de regulación terciaria. La reserva necesaria de regulación terciaria a subir en cada período de programación horario será, como referencia, igual a la mayor de las siguientes cantidades:</w:t>
      </w:r>
      <w:r w:rsidRPr="00595F98">
        <w:rPr>
          <w:rFonts w:ascii="Arial" w:hAnsi="Arial" w:cs="Arial"/>
          <w:noProof/>
        </w:rPr>
        <w:t xml:space="preserve"> </w:t>
      </w:r>
    </w:p>
    <w:p w14:paraId="0EA2C7D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 xml:space="preserve">La mayor potencia neta asignada a un generador entre los programados en dicho periodo horario. </w:t>
      </w:r>
      <w:r w:rsidRPr="00595F98">
        <w:rPr>
          <w:rFonts w:ascii="Arial" w:hAnsi="Arial" w:cs="Arial"/>
          <w:noProof/>
          <w:color w:val="000000"/>
          <w:spacing w:val="-11"/>
        </w:rPr>
        <w:t>A</w:t>
      </w:r>
      <w:r w:rsidRPr="00595F98">
        <w:rPr>
          <w:rFonts w:ascii="Arial" w:hAnsi="Arial" w:cs="Arial"/>
          <w:noProof/>
          <w:color w:val="000000"/>
        </w:rPr>
        <w:t xml:space="preserve"> este efecto, se considerarán como generadores individuales todos los integrantes de un ciclo combinado de múltiple eje, no obstante, los generadores movidos por las turbinas de gas se contabilizarán como una vez y media su potencia programada en</w:t>
      </w:r>
      <w:r w:rsidRPr="00595F98">
        <w:rPr>
          <w:rFonts w:ascii="Arial" w:hAnsi="Arial" w:cs="Arial"/>
          <w:noProof/>
          <w:color w:val="000000"/>
          <w:spacing w:val="30"/>
        </w:rPr>
        <w:t xml:space="preserve"> </w:t>
      </w:r>
      <w:r w:rsidRPr="00595F98">
        <w:rPr>
          <w:rFonts w:ascii="Arial" w:hAnsi="Arial" w:cs="Arial"/>
          <w:noProof/>
          <w:color w:val="000000"/>
        </w:rPr>
        <w:t>el</w:t>
      </w:r>
      <w:r w:rsidRPr="00595F98">
        <w:rPr>
          <w:rFonts w:ascii="Arial" w:hAnsi="Arial" w:cs="Arial"/>
          <w:noProof/>
          <w:color w:val="000000"/>
          <w:spacing w:val="30"/>
        </w:rPr>
        <w:t xml:space="preserve"> </w:t>
      </w:r>
      <w:r w:rsidRPr="00595F98">
        <w:rPr>
          <w:rFonts w:ascii="Arial" w:hAnsi="Arial" w:cs="Arial"/>
          <w:noProof/>
          <w:color w:val="000000"/>
        </w:rPr>
        <w:t>periodo</w:t>
      </w:r>
      <w:r w:rsidRPr="00595F98">
        <w:rPr>
          <w:rFonts w:ascii="Arial" w:hAnsi="Arial" w:cs="Arial"/>
          <w:noProof/>
          <w:color w:val="000000"/>
          <w:spacing w:val="30"/>
        </w:rPr>
        <w:t xml:space="preserve"> </w:t>
      </w:r>
      <w:r w:rsidRPr="00595F98">
        <w:rPr>
          <w:rFonts w:ascii="Arial" w:hAnsi="Arial" w:cs="Arial"/>
          <w:noProof/>
          <w:color w:val="000000"/>
        </w:rPr>
        <w:t>horario</w:t>
      </w:r>
      <w:r w:rsidRPr="00595F98">
        <w:rPr>
          <w:rFonts w:ascii="Arial" w:hAnsi="Arial" w:cs="Arial"/>
          <w:noProof/>
          <w:color w:val="000000"/>
          <w:spacing w:val="30"/>
        </w:rPr>
        <w:t xml:space="preserve"> </w:t>
      </w:r>
      <w:r w:rsidRPr="00595F98">
        <w:rPr>
          <w:rFonts w:ascii="Arial" w:hAnsi="Arial" w:cs="Arial"/>
          <w:noProof/>
          <w:color w:val="000000"/>
        </w:rPr>
        <w:t>para</w:t>
      </w:r>
      <w:r w:rsidRPr="00595F98">
        <w:rPr>
          <w:rFonts w:ascii="Arial" w:hAnsi="Arial" w:cs="Arial"/>
          <w:noProof/>
          <w:color w:val="000000"/>
          <w:spacing w:val="30"/>
        </w:rPr>
        <w:t xml:space="preserve"> </w:t>
      </w:r>
      <w:r w:rsidRPr="00595F98">
        <w:rPr>
          <w:rFonts w:ascii="Arial" w:hAnsi="Arial" w:cs="Arial"/>
          <w:noProof/>
          <w:color w:val="000000"/>
        </w:rPr>
        <w:t>considerar</w:t>
      </w:r>
      <w:r w:rsidRPr="00595F98">
        <w:rPr>
          <w:rFonts w:ascii="Arial" w:hAnsi="Arial" w:cs="Arial"/>
          <w:noProof/>
          <w:color w:val="000000"/>
          <w:spacing w:val="30"/>
        </w:rPr>
        <w:t xml:space="preserve"> </w:t>
      </w:r>
      <w:r w:rsidRPr="00595F98">
        <w:rPr>
          <w:rFonts w:ascii="Arial" w:hAnsi="Arial" w:cs="Arial"/>
          <w:noProof/>
          <w:color w:val="000000"/>
        </w:rPr>
        <w:t>la</w:t>
      </w:r>
      <w:r w:rsidRPr="00595F98">
        <w:rPr>
          <w:rFonts w:ascii="Arial" w:hAnsi="Arial" w:cs="Arial"/>
          <w:noProof/>
          <w:color w:val="000000"/>
          <w:spacing w:val="30"/>
        </w:rPr>
        <w:t xml:space="preserve"> </w:t>
      </w:r>
      <w:r w:rsidRPr="00595F98">
        <w:rPr>
          <w:rFonts w:ascii="Arial" w:hAnsi="Arial" w:cs="Arial"/>
          <w:noProof/>
          <w:color w:val="000000"/>
        </w:rPr>
        <w:t>pérdida</w:t>
      </w:r>
      <w:r w:rsidRPr="00595F98">
        <w:rPr>
          <w:rFonts w:ascii="Arial" w:hAnsi="Arial" w:cs="Arial"/>
          <w:noProof/>
          <w:color w:val="000000"/>
          <w:spacing w:val="30"/>
        </w:rPr>
        <w:t xml:space="preserve"> </w:t>
      </w:r>
      <w:r w:rsidRPr="00595F98">
        <w:rPr>
          <w:rFonts w:ascii="Arial" w:hAnsi="Arial" w:cs="Arial"/>
          <w:noProof/>
          <w:color w:val="000000"/>
        </w:rPr>
        <w:t>de</w:t>
      </w:r>
      <w:r w:rsidRPr="00595F98">
        <w:rPr>
          <w:rFonts w:ascii="Arial" w:hAnsi="Arial" w:cs="Arial"/>
          <w:noProof/>
          <w:color w:val="000000"/>
          <w:spacing w:val="30"/>
        </w:rPr>
        <w:t xml:space="preserve"> </w:t>
      </w:r>
      <w:r w:rsidRPr="00595F98">
        <w:rPr>
          <w:rFonts w:ascii="Arial" w:hAnsi="Arial" w:cs="Arial"/>
          <w:noProof/>
          <w:color w:val="000000"/>
        </w:rPr>
        <w:t>carga</w:t>
      </w:r>
      <w:r w:rsidRPr="00595F98">
        <w:rPr>
          <w:rFonts w:ascii="Arial" w:hAnsi="Arial" w:cs="Arial"/>
          <w:noProof/>
          <w:color w:val="000000"/>
          <w:spacing w:val="30"/>
        </w:rPr>
        <w:t xml:space="preserve"> </w:t>
      </w:r>
      <w:r w:rsidRPr="00595F98">
        <w:rPr>
          <w:rFonts w:ascii="Arial" w:hAnsi="Arial" w:cs="Arial"/>
          <w:noProof/>
          <w:color w:val="000000"/>
        </w:rPr>
        <w:t>en</w:t>
      </w:r>
      <w:r w:rsidRPr="00595F98">
        <w:rPr>
          <w:rFonts w:ascii="Arial" w:hAnsi="Arial" w:cs="Arial"/>
          <w:noProof/>
          <w:color w:val="000000"/>
          <w:spacing w:val="30"/>
        </w:rPr>
        <w:t xml:space="preserve"> </w:t>
      </w:r>
      <w:r w:rsidRPr="00595F98">
        <w:rPr>
          <w:rFonts w:ascii="Arial" w:hAnsi="Arial" w:cs="Arial"/>
          <w:noProof/>
          <w:color w:val="000000"/>
        </w:rPr>
        <w:t>las</w:t>
      </w:r>
      <w:r w:rsidRPr="00595F98">
        <w:rPr>
          <w:rFonts w:ascii="Arial" w:hAnsi="Arial" w:cs="Arial"/>
          <w:noProof/>
          <w:color w:val="000000"/>
          <w:spacing w:val="30"/>
        </w:rPr>
        <w:t xml:space="preserve"> </w:t>
      </w:r>
      <w:r w:rsidRPr="00595F98">
        <w:rPr>
          <w:rFonts w:ascii="Arial" w:hAnsi="Arial" w:cs="Arial"/>
          <w:noProof/>
          <w:color w:val="000000"/>
        </w:rPr>
        <w:t>turbinas</w:t>
      </w:r>
      <w:r w:rsidRPr="00595F98">
        <w:rPr>
          <w:rFonts w:ascii="Arial" w:hAnsi="Arial" w:cs="Arial"/>
          <w:noProof/>
          <w:color w:val="000000"/>
          <w:spacing w:val="30"/>
        </w:rPr>
        <w:t xml:space="preserve"> </w:t>
      </w:r>
      <w:r w:rsidRPr="00595F98">
        <w:rPr>
          <w:rFonts w:ascii="Arial" w:hAnsi="Arial" w:cs="Arial"/>
          <w:noProof/>
          <w:color w:val="000000"/>
        </w:rPr>
        <w:t>de</w:t>
      </w:r>
      <w:r w:rsidRPr="00595F98">
        <w:rPr>
          <w:rFonts w:ascii="Arial" w:hAnsi="Arial" w:cs="Arial"/>
          <w:noProof/>
          <w:color w:val="000000"/>
          <w:spacing w:val="30"/>
        </w:rPr>
        <w:t xml:space="preserve"> </w:t>
      </w:r>
      <w:r w:rsidRPr="00595F98">
        <w:rPr>
          <w:rFonts w:ascii="Arial" w:hAnsi="Arial" w:cs="Arial"/>
          <w:noProof/>
          <w:color w:val="000000"/>
        </w:rPr>
        <w:t>vapor asociadas a fallos en las turbinas de gas.</w:t>
      </w:r>
      <w:r w:rsidRPr="00595F98">
        <w:rPr>
          <w:rFonts w:ascii="Arial" w:hAnsi="Arial" w:cs="Arial"/>
          <w:noProof/>
        </w:rPr>
        <w:t xml:space="preserve"> </w:t>
      </w:r>
    </w:p>
    <w:p w14:paraId="15D90608"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33"/>
        </w:rPr>
        <w:t xml:space="preserve"> </w:t>
      </w:r>
      <w:r w:rsidRPr="00595F98">
        <w:rPr>
          <w:rFonts w:ascii="Arial" w:hAnsi="Arial" w:cs="Arial"/>
          <w:noProof/>
          <w:color w:val="000000"/>
        </w:rPr>
        <w:t>Al crecimiento previsto de la demanda entre el periodo de programación horario del que se quiere determinar la reserva y el siguiente.</w:t>
      </w:r>
      <w:r w:rsidRPr="00595F98">
        <w:rPr>
          <w:rFonts w:ascii="Arial" w:hAnsi="Arial" w:cs="Arial"/>
          <w:noProof/>
        </w:rPr>
        <w:t xml:space="preserve"> </w:t>
      </w:r>
    </w:p>
    <w:p w14:paraId="41C9179B"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7"/>
        </w:rPr>
        <w:t xml:space="preserve"> </w:t>
      </w:r>
      <w:r w:rsidRPr="00595F98">
        <w:rPr>
          <w:rFonts w:ascii="Arial" w:hAnsi="Arial" w:cs="Arial"/>
          <w:noProof/>
          <w:color w:val="000000"/>
        </w:rPr>
        <w:t>La</w:t>
      </w:r>
      <w:r w:rsidRPr="00595F98">
        <w:rPr>
          <w:rFonts w:ascii="Arial" w:hAnsi="Arial" w:cs="Arial"/>
          <w:noProof/>
          <w:color w:val="000000"/>
          <w:spacing w:val="21"/>
        </w:rPr>
        <w:t xml:space="preserve"> </w:t>
      </w:r>
      <w:r w:rsidRPr="00595F98">
        <w:rPr>
          <w:rFonts w:ascii="Arial" w:hAnsi="Arial" w:cs="Arial"/>
          <w:noProof/>
          <w:color w:val="000000"/>
        </w:rPr>
        <w:t>potencia</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aporten</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enlaces</w:t>
      </w:r>
      <w:r w:rsidRPr="00595F98">
        <w:rPr>
          <w:rFonts w:ascii="Arial" w:hAnsi="Arial" w:cs="Arial"/>
          <w:noProof/>
          <w:color w:val="000000"/>
          <w:spacing w:val="21"/>
        </w:rPr>
        <w:t xml:space="preserve"> </w:t>
      </w:r>
      <w:r w:rsidRPr="00595F98">
        <w:rPr>
          <w:rFonts w:ascii="Arial" w:hAnsi="Arial" w:cs="Arial"/>
          <w:noProof/>
          <w:color w:val="000000"/>
        </w:rPr>
        <w:t>eléctricos</w:t>
      </w:r>
      <w:r w:rsidRPr="00595F98">
        <w:rPr>
          <w:rFonts w:ascii="Arial" w:hAnsi="Arial" w:cs="Arial"/>
          <w:noProof/>
          <w:color w:val="000000"/>
          <w:spacing w:val="21"/>
        </w:rPr>
        <w:t xml:space="preserve"> </w:t>
      </w:r>
      <w:r w:rsidRPr="00595F98">
        <w:rPr>
          <w:rFonts w:ascii="Arial" w:hAnsi="Arial" w:cs="Arial"/>
          <w:noProof/>
          <w:color w:val="000000"/>
        </w:rPr>
        <w:t>entre</w:t>
      </w:r>
      <w:r w:rsidRPr="00595F98">
        <w:rPr>
          <w:rFonts w:ascii="Arial" w:hAnsi="Arial" w:cs="Arial"/>
          <w:noProof/>
          <w:color w:val="000000"/>
          <w:spacing w:val="21"/>
        </w:rPr>
        <w:t xml:space="preserve"> </w:t>
      </w:r>
      <w:r w:rsidRPr="00595F98">
        <w:rPr>
          <w:rFonts w:ascii="Arial" w:hAnsi="Arial" w:cs="Arial"/>
          <w:noProof/>
          <w:color w:val="000000"/>
        </w:rPr>
        <w:t>islas</w:t>
      </w:r>
      <w:r w:rsidRPr="00595F98">
        <w:rPr>
          <w:rFonts w:ascii="Arial" w:hAnsi="Arial" w:cs="Arial"/>
          <w:noProof/>
          <w:color w:val="000000"/>
          <w:spacing w:val="21"/>
        </w:rPr>
        <w:t xml:space="preserve"> </w:t>
      </w:r>
      <w:r w:rsidRPr="00595F98">
        <w:rPr>
          <w:rFonts w:ascii="Arial" w:hAnsi="Arial" w:cs="Arial"/>
          <w:noProof/>
          <w:color w:val="000000"/>
        </w:rPr>
        <w:t>o</w:t>
      </w:r>
      <w:r w:rsidRPr="00595F98">
        <w:rPr>
          <w:rFonts w:ascii="Arial" w:hAnsi="Arial" w:cs="Arial"/>
          <w:noProof/>
          <w:color w:val="000000"/>
          <w:spacing w:val="21"/>
        </w:rPr>
        <w:t xml:space="preserve"> </w:t>
      </w:r>
      <w:r w:rsidRPr="00595F98">
        <w:rPr>
          <w:rFonts w:ascii="Arial" w:hAnsi="Arial" w:cs="Arial"/>
          <w:noProof/>
          <w:color w:val="000000"/>
        </w:rPr>
        <w:t>con</w:t>
      </w:r>
      <w:r w:rsidRPr="00595F98">
        <w:rPr>
          <w:rFonts w:ascii="Arial" w:hAnsi="Arial" w:cs="Arial"/>
          <w:noProof/>
          <w:color w:val="000000"/>
          <w:spacing w:val="21"/>
        </w:rPr>
        <w:t xml:space="preserve"> </w:t>
      </w:r>
      <w:r w:rsidRPr="00595F98">
        <w:rPr>
          <w:rFonts w:ascii="Arial" w:hAnsi="Arial" w:cs="Arial"/>
          <w:noProof/>
          <w:color w:val="000000"/>
        </w:rPr>
        <w:t>otros</w:t>
      </w:r>
      <w:r w:rsidRPr="00595F98">
        <w:rPr>
          <w:rFonts w:ascii="Arial" w:hAnsi="Arial" w:cs="Arial"/>
          <w:noProof/>
          <w:color w:val="000000"/>
          <w:spacing w:val="21"/>
        </w:rPr>
        <w:t xml:space="preserve"> </w:t>
      </w:r>
      <w:r w:rsidRPr="00595F98">
        <w:rPr>
          <w:rFonts w:ascii="Arial" w:hAnsi="Arial" w:cs="Arial"/>
          <w:noProof/>
          <w:color w:val="000000"/>
        </w:rPr>
        <w:t>sistemas eléctricos ante contingencia N-1.</w:t>
      </w:r>
      <w:r w:rsidRPr="00595F98">
        <w:rPr>
          <w:rFonts w:ascii="Arial" w:hAnsi="Arial" w:cs="Arial"/>
          <w:noProof/>
        </w:rPr>
        <w:t xml:space="preserve"> </w:t>
      </w:r>
    </w:p>
    <w:p w14:paraId="5A9B5FB6"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32"/>
        </w:rPr>
        <w:t xml:space="preserve"> </w:t>
      </w:r>
      <w:r w:rsidRPr="00595F98">
        <w:rPr>
          <w:rFonts w:ascii="Arial" w:hAnsi="Arial" w:cs="Arial"/>
          <w:noProof/>
          <w:color w:val="000000"/>
          <w:spacing w:val="-11"/>
        </w:rPr>
        <w:t>A</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pérdida</w:t>
      </w:r>
      <w:r w:rsidRPr="00595F98">
        <w:rPr>
          <w:rFonts w:ascii="Arial" w:hAnsi="Arial" w:cs="Arial"/>
          <w:noProof/>
          <w:color w:val="000000"/>
          <w:spacing w:val="-5"/>
        </w:rPr>
        <w:t xml:space="preserve"> </w:t>
      </w:r>
      <w:r w:rsidRPr="00595F98">
        <w:rPr>
          <w:rFonts w:ascii="Arial" w:hAnsi="Arial" w:cs="Arial"/>
          <w:noProof/>
          <w:color w:val="000000"/>
        </w:rPr>
        <w:t>más</w:t>
      </w:r>
      <w:r w:rsidRPr="00595F98">
        <w:rPr>
          <w:rFonts w:ascii="Arial" w:hAnsi="Arial" w:cs="Arial"/>
          <w:noProof/>
          <w:color w:val="000000"/>
          <w:spacing w:val="-4"/>
        </w:rPr>
        <w:t xml:space="preserve"> </w:t>
      </w:r>
      <w:r w:rsidRPr="00595F98">
        <w:rPr>
          <w:rFonts w:ascii="Arial" w:hAnsi="Arial" w:cs="Arial"/>
          <w:noProof/>
          <w:color w:val="000000"/>
        </w:rPr>
        <w:t>probable</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una</w:t>
      </w:r>
      <w:r w:rsidRPr="00595F98">
        <w:rPr>
          <w:rFonts w:ascii="Arial" w:hAnsi="Arial" w:cs="Arial"/>
          <w:noProof/>
          <w:color w:val="000000"/>
          <w:spacing w:val="-4"/>
        </w:rPr>
        <w:t xml:space="preserve"> </w:t>
      </w:r>
      <w:r w:rsidRPr="00595F98">
        <w:rPr>
          <w:rFonts w:ascii="Arial" w:hAnsi="Arial" w:cs="Arial"/>
          <w:noProof/>
          <w:color w:val="000000"/>
        </w:rPr>
        <w:t>disminución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potencia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t>instalaciones</w:t>
      </w:r>
      <w:r w:rsidRPr="00595F98">
        <w:rPr>
          <w:rFonts w:ascii="Arial" w:hAnsi="Arial" w:cs="Arial"/>
          <w:noProof/>
          <w:color w:val="000000"/>
          <w:spacing w:val="-4"/>
        </w:rPr>
        <w:t xml:space="preserve"> </w:t>
      </w:r>
      <w:r w:rsidRPr="00595F98">
        <w:rPr>
          <w:rFonts w:ascii="Arial" w:hAnsi="Arial" w:cs="Arial"/>
          <w:noProof/>
          <w:color w:val="000000"/>
        </w:rPr>
        <w:t>de producción</w:t>
      </w:r>
      <w:r w:rsidRPr="00595F98">
        <w:rPr>
          <w:rFonts w:ascii="Arial" w:hAnsi="Arial" w:cs="Arial"/>
          <w:noProof/>
          <w:color w:val="000000"/>
          <w:spacing w:val="-4"/>
        </w:rPr>
        <w:t xml:space="preserve"> </w:t>
      </w:r>
      <w:del w:id="111" w:author="Autor">
        <w:r w:rsidRPr="00595F98" w:rsidDel="00D3248B">
          <w:rPr>
            <w:rFonts w:ascii="Arial" w:hAnsi="Arial" w:cs="Arial"/>
            <w:noProof/>
            <w:color w:val="000000" w:themeColor="text1"/>
          </w:rPr>
          <w:delText xml:space="preserve">de categoría B </w:delText>
        </w:r>
      </w:del>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utilicen</w:t>
      </w:r>
      <w:r w:rsidRPr="00595F98">
        <w:rPr>
          <w:rFonts w:ascii="Arial" w:hAnsi="Arial" w:cs="Arial"/>
          <w:noProof/>
          <w:color w:val="000000"/>
          <w:spacing w:val="-4"/>
        </w:rPr>
        <w:t xml:space="preserve"> </w:t>
      </w:r>
      <w:r w:rsidRPr="00595F98">
        <w:rPr>
          <w:rFonts w:ascii="Arial" w:hAnsi="Arial" w:cs="Arial"/>
          <w:noProof/>
          <w:color w:val="000000"/>
        </w:rPr>
        <w:t>fuentes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energía</w:t>
      </w:r>
      <w:r w:rsidRPr="00595F98">
        <w:rPr>
          <w:rFonts w:ascii="Arial" w:hAnsi="Arial" w:cs="Arial"/>
          <w:noProof/>
          <w:color w:val="000000"/>
          <w:spacing w:val="-4"/>
        </w:rPr>
        <w:t xml:space="preserve"> </w:t>
      </w:r>
      <w:r w:rsidRPr="00595F98">
        <w:rPr>
          <w:rFonts w:ascii="Arial" w:hAnsi="Arial" w:cs="Arial"/>
          <w:noProof/>
          <w:color w:val="000000"/>
        </w:rPr>
        <w:t>renovables</w:t>
      </w:r>
      <w:r w:rsidRPr="00595F98">
        <w:rPr>
          <w:rFonts w:ascii="Arial" w:hAnsi="Arial" w:cs="Arial"/>
          <w:noProof/>
          <w:color w:val="000000"/>
          <w:spacing w:val="-4"/>
        </w:rPr>
        <w:t xml:space="preserve"> </w:t>
      </w:r>
      <w:r w:rsidRPr="00595F98">
        <w:rPr>
          <w:rFonts w:ascii="Arial" w:hAnsi="Arial" w:cs="Arial"/>
          <w:noProof/>
          <w:color w:val="000000"/>
        </w:rPr>
        <w:t>acopladas,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será determinada por el Operador del Sistema cada hora, aplicando a la potencia total nominal de dichos generadores un coeficiente reductor calculado sobre la base de su variabilidad productiva.</w:t>
      </w:r>
      <w:r w:rsidRPr="00595F98">
        <w:rPr>
          <w:rFonts w:ascii="Arial" w:hAnsi="Arial" w:cs="Arial"/>
          <w:noProof/>
        </w:rPr>
        <w:t xml:space="preserve"> </w:t>
      </w:r>
    </w:p>
    <w:p w14:paraId="15B3B11F"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 asignación a las diferentes instalaciones de producción la realizará el operador del sistema</w:t>
      </w:r>
      <w:r w:rsidRPr="00595F98">
        <w:rPr>
          <w:rFonts w:ascii="Arial" w:hAnsi="Arial" w:cs="Arial"/>
          <w:noProof/>
          <w:color w:val="000000"/>
          <w:spacing w:val="-4"/>
        </w:rPr>
        <w:t xml:space="preserve"> </w:t>
      </w:r>
      <w:r w:rsidRPr="00595F98">
        <w:rPr>
          <w:rFonts w:ascii="Arial" w:hAnsi="Arial" w:cs="Arial"/>
          <w:noProof/>
          <w:color w:val="000000"/>
        </w:rPr>
        <w:t>dentro</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proceso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resolución</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desvíos</w:t>
      </w:r>
      <w:r w:rsidRPr="00595F98">
        <w:rPr>
          <w:rFonts w:ascii="Arial" w:hAnsi="Arial" w:cs="Arial"/>
          <w:noProof/>
          <w:color w:val="000000"/>
          <w:spacing w:val="-4"/>
        </w:rPr>
        <w:t xml:space="preserve"> </w:t>
      </w:r>
      <w:r w:rsidRPr="00595F98">
        <w:rPr>
          <w:rFonts w:ascii="Arial" w:hAnsi="Arial" w:cs="Arial"/>
          <w:noProof/>
          <w:color w:val="000000"/>
        </w:rPr>
        <w:t>generación-demanda</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tiempo</w:t>
      </w:r>
      <w:r w:rsidRPr="00595F98">
        <w:rPr>
          <w:rFonts w:ascii="Arial" w:hAnsi="Arial" w:cs="Arial"/>
          <w:noProof/>
          <w:color w:val="000000"/>
          <w:spacing w:val="-4"/>
        </w:rPr>
        <w:t xml:space="preserve"> </w:t>
      </w:r>
      <w:r w:rsidRPr="00595F98">
        <w:rPr>
          <w:rFonts w:ascii="Arial" w:hAnsi="Arial" w:cs="Arial"/>
          <w:noProof/>
          <w:color w:val="000000"/>
        </w:rPr>
        <w:t>real.</w:t>
      </w:r>
      <w:r w:rsidRPr="00595F98">
        <w:rPr>
          <w:rFonts w:ascii="Arial" w:hAnsi="Arial" w:cs="Arial"/>
          <w:noProof/>
        </w:rPr>
        <w:t xml:space="preserve"> </w:t>
      </w:r>
    </w:p>
    <w:p w14:paraId="299EAA3C"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 valores de reserva terciaria aquí considerados podrán ser objeto de modificación de acuerdo a la evolución futura que presenten los SEN</w:t>
      </w:r>
      <w:r w:rsidRPr="00595F98">
        <w:rPr>
          <w:rFonts w:ascii="Arial" w:hAnsi="Arial" w:cs="Arial"/>
          <w:noProof/>
          <w:color w:val="000000"/>
          <w:spacing w:val="-25"/>
        </w:rPr>
        <w:t>P</w:t>
      </w:r>
      <w:r w:rsidRPr="00595F98">
        <w:rPr>
          <w:rFonts w:ascii="Arial" w:hAnsi="Arial" w:cs="Arial"/>
          <w:noProof/>
          <w:color w:val="000000"/>
        </w:rPr>
        <w:t>.</w:t>
      </w:r>
      <w:r w:rsidRPr="00595F98">
        <w:rPr>
          <w:rFonts w:ascii="Arial" w:hAnsi="Arial" w:cs="Arial"/>
          <w:noProof/>
        </w:rPr>
        <w:t xml:space="preserve"> </w:t>
      </w:r>
    </w:p>
    <w:p w14:paraId="46F58D93"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w:t>
      </w:r>
      <w:r w:rsidRPr="00595F98">
        <w:rPr>
          <w:rFonts w:ascii="Arial" w:hAnsi="Arial" w:cs="Arial"/>
          <w:noProof/>
          <w:color w:val="000000"/>
          <w:spacing w:val="144"/>
        </w:rPr>
        <w:t xml:space="preserve"> </w:t>
      </w:r>
      <w:r w:rsidRPr="00595F98">
        <w:rPr>
          <w:rFonts w:ascii="Arial" w:hAnsi="Arial" w:cs="Arial"/>
          <w:noProof/>
          <w:color w:val="000000"/>
        </w:rPr>
        <w:t>Establecimiento de los planes de seguridad y medidas de operación. El Operador del</w:t>
      </w:r>
      <w:r w:rsidRPr="00595F98">
        <w:rPr>
          <w:rFonts w:ascii="Arial" w:hAnsi="Arial" w:cs="Arial"/>
          <w:noProof/>
          <w:color w:val="000000"/>
          <w:spacing w:val="23"/>
        </w:rPr>
        <w:t xml:space="preserve"> </w:t>
      </w:r>
      <w:r w:rsidRPr="00595F98">
        <w:rPr>
          <w:rFonts w:ascii="Arial" w:hAnsi="Arial" w:cs="Arial"/>
          <w:noProof/>
          <w:color w:val="000000"/>
        </w:rPr>
        <w:t>Sistema</w:t>
      </w:r>
      <w:r w:rsidRPr="00595F98">
        <w:rPr>
          <w:rFonts w:ascii="Arial" w:hAnsi="Arial" w:cs="Arial"/>
          <w:noProof/>
          <w:color w:val="000000"/>
          <w:spacing w:val="23"/>
        </w:rPr>
        <w:t xml:space="preserve"> </w:t>
      </w:r>
      <w:r w:rsidRPr="00595F98">
        <w:rPr>
          <w:rFonts w:ascii="Arial" w:hAnsi="Arial" w:cs="Arial"/>
          <w:noProof/>
          <w:color w:val="000000"/>
        </w:rPr>
        <w:t>establecerá,</w:t>
      </w:r>
      <w:r w:rsidRPr="00595F98">
        <w:rPr>
          <w:rFonts w:ascii="Arial" w:hAnsi="Arial" w:cs="Arial"/>
          <w:noProof/>
          <w:color w:val="000000"/>
          <w:spacing w:val="23"/>
        </w:rPr>
        <w:t xml:space="preserve"> </w:t>
      </w:r>
      <w:r w:rsidRPr="00595F98">
        <w:rPr>
          <w:rFonts w:ascii="Arial" w:hAnsi="Arial" w:cs="Arial"/>
          <w:noProof/>
          <w:color w:val="000000"/>
        </w:rPr>
        <w:t>con</w:t>
      </w:r>
      <w:r w:rsidRPr="00595F98">
        <w:rPr>
          <w:rFonts w:ascii="Arial" w:hAnsi="Arial" w:cs="Arial"/>
          <w:noProof/>
          <w:color w:val="000000"/>
          <w:spacing w:val="23"/>
        </w:rPr>
        <w:t xml:space="preserve"> </w:t>
      </w:r>
      <w:r w:rsidRPr="00595F98">
        <w:rPr>
          <w:rFonts w:ascii="Arial" w:hAnsi="Arial" w:cs="Arial"/>
          <w:noProof/>
          <w:color w:val="000000"/>
        </w:rPr>
        <w:t>la</w:t>
      </w:r>
      <w:r w:rsidRPr="00595F98">
        <w:rPr>
          <w:rFonts w:ascii="Arial" w:hAnsi="Arial" w:cs="Arial"/>
          <w:noProof/>
          <w:color w:val="000000"/>
          <w:spacing w:val="23"/>
        </w:rPr>
        <w:t xml:space="preserve"> </w:t>
      </w:r>
      <w:r w:rsidRPr="00595F98">
        <w:rPr>
          <w:rFonts w:ascii="Arial" w:hAnsi="Arial" w:cs="Arial"/>
          <w:noProof/>
          <w:color w:val="000000"/>
        </w:rPr>
        <w:t>colaboración</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los</w:t>
      </w:r>
      <w:r w:rsidRPr="00595F98">
        <w:rPr>
          <w:rFonts w:ascii="Arial" w:hAnsi="Arial" w:cs="Arial"/>
          <w:noProof/>
          <w:color w:val="000000"/>
          <w:spacing w:val="23"/>
        </w:rPr>
        <w:t xml:space="preserve"> </w:t>
      </w:r>
      <w:r w:rsidRPr="00595F98">
        <w:rPr>
          <w:rFonts w:ascii="Arial" w:hAnsi="Arial" w:cs="Arial"/>
          <w:noProof/>
          <w:color w:val="000000"/>
        </w:rPr>
        <w:t>propietarios</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las</w:t>
      </w:r>
      <w:r w:rsidRPr="00595F98">
        <w:rPr>
          <w:rFonts w:ascii="Arial" w:hAnsi="Arial" w:cs="Arial"/>
          <w:noProof/>
          <w:color w:val="000000"/>
          <w:spacing w:val="23"/>
        </w:rPr>
        <w:t xml:space="preserve"> </w:t>
      </w:r>
      <w:r w:rsidRPr="00595F98">
        <w:rPr>
          <w:rFonts w:ascii="Arial" w:hAnsi="Arial" w:cs="Arial"/>
          <w:noProof/>
          <w:color w:val="000000"/>
        </w:rPr>
        <w:t>instalaciones afectadas,</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1"/>
        </w:rPr>
        <w:t xml:space="preserve"> </w:t>
      </w:r>
      <w:r w:rsidRPr="00595F98">
        <w:rPr>
          <w:rFonts w:ascii="Arial" w:hAnsi="Arial" w:cs="Arial"/>
          <w:noProof/>
          <w:color w:val="000000"/>
        </w:rPr>
        <w:t>pondrá</w:t>
      </w:r>
      <w:r w:rsidRPr="00595F98">
        <w:rPr>
          <w:rFonts w:ascii="Arial" w:hAnsi="Arial" w:cs="Arial"/>
          <w:noProof/>
          <w:color w:val="000000"/>
          <w:spacing w:val="21"/>
        </w:rPr>
        <w:t xml:space="preserve"> </w:t>
      </w:r>
      <w:r w:rsidRPr="00595F98">
        <w:rPr>
          <w:rFonts w:ascii="Arial" w:hAnsi="Arial" w:cs="Arial"/>
          <w:noProof/>
          <w:color w:val="000000"/>
        </w:rPr>
        <w:t>a</w:t>
      </w:r>
      <w:r w:rsidRPr="00595F98">
        <w:rPr>
          <w:rFonts w:ascii="Arial" w:hAnsi="Arial" w:cs="Arial"/>
          <w:noProof/>
          <w:color w:val="000000"/>
          <w:spacing w:val="20"/>
        </w:rPr>
        <w:t xml:space="preserve"> </w:t>
      </w:r>
      <w:r w:rsidRPr="00595F98">
        <w:rPr>
          <w:rFonts w:ascii="Arial" w:hAnsi="Arial" w:cs="Arial"/>
          <w:noProof/>
          <w:color w:val="000000"/>
        </w:rPr>
        <w:t>disposición</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todos</w:t>
      </w:r>
      <w:r w:rsidRPr="00595F98">
        <w:rPr>
          <w:rFonts w:ascii="Arial" w:hAnsi="Arial" w:cs="Arial"/>
          <w:noProof/>
          <w:color w:val="000000"/>
          <w:spacing w:val="21"/>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agentes,</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1"/>
        </w:rPr>
        <w:t xml:space="preserve"> </w:t>
      </w:r>
      <w:r w:rsidRPr="00595F98">
        <w:rPr>
          <w:rFonts w:ascii="Arial" w:hAnsi="Arial" w:cs="Arial"/>
          <w:noProof/>
          <w:color w:val="000000"/>
        </w:rPr>
        <w:t>planes</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lastRenderedPageBreak/>
        <w:t>seguridad</w:t>
      </w:r>
      <w:r w:rsidRPr="00595F98">
        <w:rPr>
          <w:rFonts w:ascii="Arial" w:hAnsi="Arial" w:cs="Arial"/>
          <w:noProof/>
          <w:color w:val="000000"/>
          <w:spacing w:val="20"/>
        </w:rPr>
        <w:t xml:space="preserve"> </w:t>
      </w:r>
      <w:r w:rsidRPr="00595F98">
        <w:rPr>
          <w:rFonts w:ascii="Arial" w:hAnsi="Arial" w:cs="Arial"/>
          <w:noProof/>
          <w:color w:val="000000"/>
        </w:rPr>
        <w:t>que permitan</w:t>
      </w:r>
      <w:r w:rsidRPr="00595F98">
        <w:rPr>
          <w:rFonts w:ascii="Arial" w:hAnsi="Arial" w:cs="Arial"/>
          <w:noProof/>
          <w:color w:val="000000"/>
          <w:spacing w:val="-4"/>
        </w:rPr>
        <w:t xml:space="preserve"> </w:t>
      </w:r>
      <w:r w:rsidRPr="00595F98">
        <w:rPr>
          <w:rFonts w:ascii="Arial" w:hAnsi="Arial" w:cs="Arial"/>
          <w:noProof/>
          <w:color w:val="000000"/>
        </w:rPr>
        <w:t>hacer</w:t>
      </w:r>
      <w:r w:rsidRPr="00595F98">
        <w:rPr>
          <w:rFonts w:ascii="Arial" w:hAnsi="Arial" w:cs="Arial"/>
          <w:noProof/>
          <w:color w:val="000000"/>
          <w:spacing w:val="-4"/>
        </w:rPr>
        <w:t xml:space="preserve"> </w:t>
      </w:r>
      <w:r w:rsidRPr="00595F98">
        <w:rPr>
          <w:rFonts w:ascii="Arial" w:hAnsi="Arial" w:cs="Arial"/>
          <w:noProof/>
          <w:color w:val="000000"/>
        </w:rPr>
        <w:t>frente</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diferentes</w:t>
      </w:r>
      <w:r w:rsidRPr="00595F98">
        <w:rPr>
          <w:rFonts w:ascii="Arial" w:hAnsi="Arial" w:cs="Arial"/>
          <w:noProof/>
          <w:color w:val="000000"/>
          <w:spacing w:val="-4"/>
        </w:rPr>
        <w:t xml:space="preserve"> </w:t>
      </w:r>
      <w:r w:rsidRPr="00595F98">
        <w:rPr>
          <w:rFonts w:ascii="Arial" w:hAnsi="Arial" w:cs="Arial"/>
          <w:noProof/>
          <w:color w:val="000000"/>
        </w:rPr>
        <w:t>situaciones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pueden</w:t>
      </w:r>
      <w:r w:rsidRPr="00595F98">
        <w:rPr>
          <w:rFonts w:ascii="Arial" w:hAnsi="Arial" w:cs="Arial"/>
          <w:noProof/>
          <w:color w:val="000000"/>
          <w:spacing w:val="-4"/>
        </w:rPr>
        <w:t xml:space="preserve"> </w:t>
      </w:r>
      <w:r w:rsidRPr="00595F98">
        <w:rPr>
          <w:rFonts w:ascii="Arial" w:hAnsi="Arial" w:cs="Arial"/>
          <w:noProof/>
          <w:color w:val="000000"/>
        </w:rPr>
        <w:t>presentarse</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operación del sistema, con objeto de garantizar su seguridad.</w:t>
      </w:r>
      <w:r w:rsidRPr="00595F98">
        <w:rPr>
          <w:rFonts w:ascii="Arial" w:hAnsi="Arial" w:cs="Arial"/>
          <w:noProof/>
        </w:rPr>
        <w:t xml:space="preserve"> </w:t>
      </w:r>
    </w:p>
    <w:p w14:paraId="554508B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26"/>
        </w:rPr>
        <w:t xml:space="preserve"> </w:t>
      </w:r>
      <w:r w:rsidRPr="00595F98">
        <w:rPr>
          <w:rFonts w:ascii="Arial" w:hAnsi="Arial" w:cs="Arial"/>
          <w:noProof/>
          <w:color w:val="000000"/>
        </w:rPr>
        <w:t>planes</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seguridad,</w:t>
      </w:r>
      <w:r w:rsidRPr="00595F98">
        <w:rPr>
          <w:rFonts w:ascii="Arial" w:hAnsi="Arial" w:cs="Arial"/>
          <w:noProof/>
          <w:color w:val="000000"/>
          <w:spacing w:val="26"/>
        </w:rPr>
        <w:t xml:space="preserve"> </w:t>
      </w:r>
      <w:r w:rsidRPr="00595F98">
        <w:rPr>
          <w:rFonts w:ascii="Arial" w:hAnsi="Arial" w:cs="Arial"/>
          <w:noProof/>
          <w:color w:val="000000"/>
        </w:rPr>
        <w:t>en</w:t>
      </w:r>
      <w:r w:rsidRPr="00595F98">
        <w:rPr>
          <w:rFonts w:ascii="Arial" w:hAnsi="Arial" w:cs="Arial"/>
          <w:noProof/>
          <w:color w:val="000000"/>
          <w:spacing w:val="26"/>
        </w:rPr>
        <w:t xml:space="preserve"> </w:t>
      </w:r>
      <w:r w:rsidRPr="00595F98">
        <w:rPr>
          <w:rFonts w:ascii="Arial" w:hAnsi="Arial" w:cs="Arial"/>
          <w:noProof/>
          <w:color w:val="000000"/>
        </w:rPr>
        <w:t>función</w:t>
      </w:r>
      <w:r w:rsidRPr="00595F98">
        <w:rPr>
          <w:rFonts w:ascii="Arial" w:hAnsi="Arial" w:cs="Arial"/>
          <w:noProof/>
          <w:color w:val="000000"/>
          <w:spacing w:val="25"/>
        </w:rPr>
        <w:t xml:space="preserve"> </w:t>
      </w:r>
      <w:r w:rsidRPr="00595F98">
        <w:rPr>
          <w:rFonts w:ascii="Arial" w:hAnsi="Arial" w:cs="Arial"/>
          <w:noProof/>
          <w:color w:val="000000"/>
        </w:rPr>
        <w:t>de</w:t>
      </w:r>
      <w:r w:rsidRPr="00595F98">
        <w:rPr>
          <w:rFonts w:ascii="Arial" w:hAnsi="Arial" w:cs="Arial"/>
          <w:noProof/>
          <w:color w:val="000000"/>
          <w:spacing w:val="26"/>
        </w:rPr>
        <w:t xml:space="preserve"> </w:t>
      </w:r>
      <w:r w:rsidRPr="00595F98">
        <w:rPr>
          <w:rFonts w:ascii="Arial" w:hAnsi="Arial" w:cs="Arial"/>
          <w:noProof/>
          <w:color w:val="000000"/>
        </w:rPr>
        <w:t>la</w:t>
      </w:r>
      <w:r w:rsidRPr="00595F98">
        <w:rPr>
          <w:rFonts w:ascii="Arial" w:hAnsi="Arial" w:cs="Arial"/>
          <w:noProof/>
          <w:color w:val="000000"/>
          <w:spacing w:val="25"/>
        </w:rPr>
        <w:t xml:space="preserve"> </w:t>
      </w:r>
      <w:r w:rsidRPr="00595F98">
        <w:rPr>
          <w:rFonts w:ascii="Arial" w:hAnsi="Arial" w:cs="Arial"/>
          <w:noProof/>
          <w:color w:val="000000"/>
        </w:rPr>
        <w:t>situación</w:t>
      </w:r>
      <w:r w:rsidRPr="00595F98">
        <w:rPr>
          <w:rFonts w:ascii="Arial" w:hAnsi="Arial" w:cs="Arial"/>
          <w:noProof/>
          <w:color w:val="000000"/>
          <w:spacing w:val="26"/>
        </w:rPr>
        <w:t xml:space="preserve"> </w:t>
      </w:r>
      <w:r w:rsidRPr="00595F98">
        <w:rPr>
          <w:rFonts w:ascii="Arial" w:hAnsi="Arial" w:cs="Arial"/>
          <w:noProof/>
          <w:color w:val="000000"/>
        </w:rPr>
        <w:t>de</w:t>
      </w:r>
      <w:r w:rsidRPr="00595F98">
        <w:rPr>
          <w:rFonts w:ascii="Arial" w:hAnsi="Arial" w:cs="Arial"/>
          <w:noProof/>
          <w:color w:val="000000"/>
          <w:spacing w:val="25"/>
        </w:rPr>
        <w:t xml:space="preserve"> </w:t>
      </w:r>
      <w:r w:rsidRPr="00595F98">
        <w:rPr>
          <w:rFonts w:ascii="Arial" w:hAnsi="Arial" w:cs="Arial"/>
          <w:noProof/>
          <w:color w:val="000000"/>
        </w:rPr>
        <w:t>operación</w:t>
      </w:r>
      <w:r w:rsidRPr="00595F98">
        <w:rPr>
          <w:rFonts w:ascii="Arial" w:hAnsi="Arial" w:cs="Arial"/>
          <w:noProof/>
          <w:color w:val="000000"/>
          <w:spacing w:val="26"/>
        </w:rPr>
        <w:t xml:space="preserve"> </w:t>
      </w:r>
      <w:r w:rsidRPr="00595F98">
        <w:rPr>
          <w:rFonts w:ascii="Arial" w:hAnsi="Arial" w:cs="Arial"/>
          <w:noProof/>
          <w:color w:val="000000"/>
        </w:rPr>
        <w:t>a</w:t>
      </w:r>
      <w:r w:rsidRPr="00595F98">
        <w:rPr>
          <w:rFonts w:ascii="Arial" w:hAnsi="Arial" w:cs="Arial"/>
          <w:noProof/>
          <w:color w:val="000000"/>
          <w:spacing w:val="26"/>
        </w:rPr>
        <w:t xml:space="preserve"> </w:t>
      </w:r>
      <w:r w:rsidRPr="00595F98">
        <w:rPr>
          <w:rFonts w:ascii="Arial" w:hAnsi="Arial" w:cs="Arial"/>
          <w:noProof/>
          <w:color w:val="000000"/>
        </w:rPr>
        <w:t>la</w:t>
      </w:r>
      <w:r w:rsidRPr="00595F98">
        <w:rPr>
          <w:rFonts w:ascii="Arial" w:hAnsi="Arial" w:cs="Arial"/>
          <w:noProof/>
          <w:color w:val="000000"/>
          <w:spacing w:val="25"/>
        </w:rPr>
        <w:t xml:space="preserve"> </w:t>
      </w:r>
      <w:r w:rsidRPr="00595F98">
        <w:rPr>
          <w:rFonts w:ascii="Arial" w:hAnsi="Arial" w:cs="Arial"/>
          <w:noProof/>
          <w:color w:val="000000"/>
        </w:rPr>
        <w:t>que</w:t>
      </w:r>
      <w:r w:rsidRPr="00595F98">
        <w:rPr>
          <w:rFonts w:ascii="Arial" w:hAnsi="Arial" w:cs="Arial"/>
          <w:noProof/>
          <w:color w:val="000000"/>
          <w:spacing w:val="26"/>
        </w:rPr>
        <w:t xml:space="preserve"> </w:t>
      </w:r>
      <w:r w:rsidRPr="00595F98">
        <w:rPr>
          <w:rFonts w:ascii="Arial" w:hAnsi="Arial" w:cs="Arial"/>
          <w:noProof/>
          <w:color w:val="000000"/>
        </w:rPr>
        <w:t>sean aplicables, se clasifican en: Planes de Salvaguarda, Planes de Emergencia y Planes de Reposición del Servicio.</w:t>
      </w:r>
      <w:r w:rsidRPr="00595F98">
        <w:rPr>
          <w:rFonts w:ascii="Arial" w:hAnsi="Arial" w:cs="Arial"/>
          <w:noProof/>
        </w:rPr>
        <w:t xml:space="preserve"> </w:t>
      </w:r>
    </w:p>
    <w:p w14:paraId="546BEC75"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9.1</w:t>
      </w:r>
      <w:r w:rsidRPr="00595F98">
        <w:rPr>
          <w:rFonts w:ascii="Arial" w:hAnsi="Arial" w:cs="Arial"/>
          <w:noProof/>
          <w:color w:val="000000"/>
          <w:spacing w:val="144"/>
        </w:rPr>
        <w:t xml:space="preserve"> </w:t>
      </w:r>
      <w:r w:rsidRPr="00595F98">
        <w:rPr>
          <w:rFonts w:ascii="Arial" w:hAnsi="Arial" w:cs="Arial"/>
          <w:noProof/>
          <w:color w:val="000000"/>
        </w:rPr>
        <w:t>Planes de Salvaguarda. Los Planes de Salvaguarda contemplarán las medidas que se deben adoptar para evitar que el sistema se encuentre fuera del estado normal o bien, llegado al caso, para recuperar dicho estado en el menor tiempo posible, con objeto de</w:t>
      </w:r>
      <w:r w:rsidRPr="00595F98">
        <w:rPr>
          <w:rFonts w:ascii="Arial" w:hAnsi="Arial" w:cs="Arial"/>
          <w:noProof/>
          <w:color w:val="000000"/>
          <w:spacing w:val="21"/>
        </w:rPr>
        <w:t xml:space="preserve"> </w:t>
      </w:r>
      <w:r w:rsidRPr="00595F98">
        <w:rPr>
          <w:rFonts w:ascii="Arial" w:hAnsi="Arial" w:cs="Arial"/>
          <w:noProof/>
          <w:color w:val="000000"/>
        </w:rPr>
        <w:t>prevenir</w:t>
      </w:r>
      <w:r w:rsidRPr="00595F98">
        <w:rPr>
          <w:rFonts w:ascii="Arial" w:hAnsi="Arial" w:cs="Arial"/>
          <w:noProof/>
          <w:color w:val="000000"/>
          <w:spacing w:val="21"/>
        </w:rPr>
        <w:t xml:space="preserve"> </w:t>
      </w:r>
      <w:r w:rsidRPr="00595F98">
        <w:rPr>
          <w:rFonts w:ascii="Arial" w:hAnsi="Arial" w:cs="Arial"/>
          <w:noProof/>
          <w:color w:val="000000"/>
        </w:rPr>
        <w:t>el</w:t>
      </w:r>
      <w:r w:rsidRPr="00595F98">
        <w:rPr>
          <w:rFonts w:ascii="Arial" w:hAnsi="Arial" w:cs="Arial"/>
          <w:noProof/>
          <w:color w:val="000000"/>
          <w:spacing w:val="21"/>
        </w:rPr>
        <w:t xml:space="preserve"> </w:t>
      </w:r>
      <w:r w:rsidRPr="00595F98">
        <w:rPr>
          <w:rFonts w:ascii="Arial" w:hAnsi="Arial" w:cs="Arial"/>
          <w:noProof/>
          <w:color w:val="000000"/>
        </w:rPr>
        <w:t>desencadenamiento</w:t>
      </w:r>
      <w:r w:rsidRPr="00595F98">
        <w:rPr>
          <w:rFonts w:ascii="Arial" w:hAnsi="Arial" w:cs="Arial"/>
          <w:noProof/>
          <w:color w:val="000000"/>
          <w:spacing w:val="21"/>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incidentes</w:t>
      </w:r>
      <w:r w:rsidRPr="00595F98">
        <w:rPr>
          <w:rFonts w:ascii="Arial" w:hAnsi="Arial" w:cs="Arial"/>
          <w:noProof/>
          <w:color w:val="000000"/>
          <w:spacing w:val="21"/>
        </w:rPr>
        <w:t xml:space="preserve"> </w:t>
      </w:r>
      <w:r w:rsidRPr="00595F98">
        <w:rPr>
          <w:rFonts w:ascii="Arial" w:hAnsi="Arial" w:cs="Arial"/>
          <w:noProof/>
          <w:color w:val="000000"/>
        </w:rPr>
        <w:t>que</w:t>
      </w:r>
      <w:r w:rsidRPr="00595F98">
        <w:rPr>
          <w:rFonts w:ascii="Arial" w:hAnsi="Arial" w:cs="Arial"/>
          <w:noProof/>
          <w:color w:val="000000"/>
          <w:spacing w:val="21"/>
        </w:rPr>
        <w:t xml:space="preserve"> </w:t>
      </w:r>
      <w:r w:rsidRPr="00595F98">
        <w:rPr>
          <w:rFonts w:ascii="Arial" w:hAnsi="Arial" w:cs="Arial"/>
          <w:noProof/>
          <w:color w:val="000000"/>
        </w:rPr>
        <w:t>pudieran</w:t>
      </w:r>
      <w:r w:rsidRPr="00595F98">
        <w:rPr>
          <w:rFonts w:ascii="Arial" w:hAnsi="Arial" w:cs="Arial"/>
          <w:noProof/>
          <w:color w:val="000000"/>
          <w:spacing w:val="21"/>
        </w:rPr>
        <w:t xml:space="preserve"> </w:t>
      </w:r>
      <w:r w:rsidRPr="00595F98">
        <w:rPr>
          <w:rFonts w:ascii="Arial" w:hAnsi="Arial" w:cs="Arial"/>
          <w:noProof/>
          <w:color w:val="000000"/>
        </w:rPr>
        <w:t>tener</w:t>
      </w:r>
      <w:r w:rsidRPr="00595F98">
        <w:rPr>
          <w:rFonts w:ascii="Arial" w:hAnsi="Arial" w:cs="Arial"/>
          <w:noProof/>
          <w:color w:val="000000"/>
          <w:spacing w:val="21"/>
        </w:rPr>
        <w:t xml:space="preserve"> </w:t>
      </w:r>
      <w:r w:rsidRPr="00595F98">
        <w:rPr>
          <w:rFonts w:ascii="Arial" w:hAnsi="Arial" w:cs="Arial"/>
          <w:noProof/>
          <w:color w:val="000000"/>
        </w:rPr>
        <w:t>una</w:t>
      </w:r>
      <w:r w:rsidRPr="00595F98">
        <w:rPr>
          <w:rFonts w:ascii="Arial" w:hAnsi="Arial" w:cs="Arial"/>
          <w:noProof/>
          <w:color w:val="000000"/>
          <w:spacing w:val="21"/>
        </w:rPr>
        <w:t xml:space="preserve"> </w:t>
      </w:r>
      <w:r w:rsidRPr="00595F98">
        <w:rPr>
          <w:rFonts w:ascii="Arial" w:hAnsi="Arial" w:cs="Arial"/>
          <w:noProof/>
          <w:color w:val="000000"/>
        </w:rPr>
        <w:t>repercusión negativa importante tanto en el suministro eléctrico como sobre el funcionamiento de los generadores.</w:t>
      </w:r>
      <w:r w:rsidRPr="00595F98">
        <w:rPr>
          <w:rFonts w:ascii="Arial" w:hAnsi="Arial" w:cs="Arial"/>
          <w:noProof/>
        </w:rPr>
        <w:t xml:space="preserve"> </w:t>
      </w:r>
    </w:p>
    <w:p w14:paraId="4B5B2323"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 los Planes de Salvaguarda se establecerán:</w:t>
      </w:r>
      <w:r w:rsidRPr="00595F98">
        <w:rPr>
          <w:rFonts w:ascii="Arial" w:hAnsi="Arial" w:cs="Arial"/>
          <w:noProof/>
        </w:rPr>
        <w:t xml:space="preserve"> </w:t>
      </w:r>
    </w:p>
    <w:p w14:paraId="025FDF5E" w14:textId="77777777" w:rsidR="0011758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 acciones correctivas post-contingencia, incluidos los planes de teledisparo de generadores,</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deberán</w:t>
      </w:r>
      <w:r w:rsidRPr="00595F98">
        <w:rPr>
          <w:rFonts w:ascii="Arial" w:hAnsi="Arial" w:cs="Arial"/>
          <w:noProof/>
          <w:color w:val="000000"/>
          <w:spacing w:val="20"/>
        </w:rPr>
        <w:t xml:space="preserve"> </w:t>
      </w:r>
      <w:r w:rsidRPr="00595F98">
        <w:rPr>
          <w:rFonts w:ascii="Arial" w:hAnsi="Arial" w:cs="Arial"/>
          <w:noProof/>
          <w:color w:val="000000"/>
        </w:rPr>
        <w:t>adoptar</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operadores</w:t>
      </w:r>
      <w:r w:rsidRPr="00595F98">
        <w:rPr>
          <w:rFonts w:ascii="Arial" w:hAnsi="Arial" w:cs="Arial"/>
          <w:noProof/>
          <w:color w:val="000000"/>
          <w:spacing w:val="20"/>
        </w:rPr>
        <w:t xml:space="preserve"> </w:t>
      </w:r>
      <w:r w:rsidRPr="00595F98">
        <w:rPr>
          <w:rFonts w:ascii="Arial" w:hAnsi="Arial" w:cs="Arial"/>
          <w:noProof/>
          <w:color w:val="000000"/>
        </w:rPr>
        <w:t>para</w:t>
      </w:r>
      <w:r w:rsidRPr="00595F98">
        <w:rPr>
          <w:rFonts w:ascii="Arial" w:hAnsi="Arial" w:cs="Arial"/>
          <w:noProof/>
          <w:color w:val="000000"/>
          <w:spacing w:val="20"/>
        </w:rPr>
        <w:t xml:space="preserve"> </w:t>
      </w:r>
      <w:r w:rsidRPr="00595F98">
        <w:rPr>
          <w:rFonts w:ascii="Arial" w:hAnsi="Arial" w:cs="Arial"/>
          <w:noProof/>
          <w:color w:val="000000"/>
        </w:rPr>
        <w:t>devolver</w:t>
      </w:r>
      <w:r w:rsidRPr="00595F98">
        <w:rPr>
          <w:rFonts w:ascii="Arial" w:hAnsi="Arial" w:cs="Arial"/>
          <w:noProof/>
          <w:color w:val="000000"/>
          <w:spacing w:val="20"/>
        </w:rPr>
        <w:t xml:space="preserve"> </w:t>
      </w:r>
      <w:r w:rsidRPr="00595F98">
        <w:rPr>
          <w:rFonts w:ascii="Arial" w:hAnsi="Arial" w:cs="Arial"/>
          <w:noProof/>
          <w:color w:val="000000"/>
        </w:rPr>
        <w:t>el</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al</w:t>
      </w:r>
      <w:r w:rsidRPr="00595F98">
        <w:rPr>
          <w:rFonts w:ascii="Arial" w:hAnsi="Arial" w:cs="Arial"/>
          <w:noProof/>
          <w:color w:val="000000"/>
          <w:spacing w:val="20"/>
        </w:rPr>
        <w:t xml:space="preserve"> </w:t>
      </w:r>
      <w:r w:rsidRPr="00595F98">
        <w:rPr>
          <w:rFonts w:ascii="Arial" w:hAnsi="Arial" w:cs="Arial"/>
          <w:noProof/>
          <w:color w:val="000000"/>
        </w:rPr>
        <w:t>estado normal de funcionamiento.</w:t>
      </w:r>
      <w:r w:rsidRPr="00595F98">
        <w:rPr>
          <w:rFonts w:ascii="Arial" w:hAnsi="Arial" w:cs="Arial"/>
          <w:noProof/>
        </w:rPr>
        <w:t xml:space="preserve"> </w:t>
      </w:r>
    </w:p>
    <w:p w14:paraId="3308D0F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acciones</w:t>
      </w:r>
      <w:r w:rsidRPr="00595F98">
        <w:rPr>
          <w:rFonts w:ascii="Arial" w:hAnsi="Arial" w:cs="Arial"/>
          <w:noProof/>
          <w:color w:val="000000"/>
          <w:spacing w:val="-4"/>
        </w:rPr>
        <w:t xml:space="preserve"> </w:t>
      </w:r>
      <w:r w:rsidRPr="00595F98">
        <w:rPr>
          <w:rFonts w:ascii="Arial" w:hAnsi="Arial" w:cs="Arial"/>
          <w:noProof/>
          <w:color w:val="000000"/>
        </w:rPr>
        <w:t>preventivas</w:t>
      </w:r>
      <w:r w:rsidRPr="00595F98">
        <w:rPr>
          <w:rFonts w:ascii="Arial" w:hAnsi="Arial" w:cs="Arial"/>
          <w:noProof/>
          <w:color w:val="000000"/>
          <w:spacing w:val="-4"/>
        </w:rPr>
        <w:t xml:space="preserve"> </w:t>
      </w:r>
      <w:r w:rsidRPr="00595F98">
        <w:rPr>
          <w:rFonts w:ascii="Arial" w:hAnsi="Arial" w:cs="Arial"/>
          <w:noProof/>
          <w:color w:val="000000"/>
        </w:rPr>
        <w:t>precisas</w:t>
      </w:r>
      <w:r w:rsidRPr="00595F98">
        <w:rPr>
          <w:rFonts w:ascii="Arial" w:hAnsi="Arial" w:cs="Arial"/>
          <w:noProof/>
          <w:color w:val="000000"/>
          <w:spacing w:val="-4"/>
        </w:rPr>
        <w:t xml:space="preserve"> </w:t>
      </w:r>
      <w:r w:rsidRPr="00595F98">
        <w:rPr>
          <w:rFonts w:ascii="Arial" w:hAnsi="Arial" w:cs="Arial"/>
          <w:noProof/>
          <w:color w:val="000000"/>
        </w:rPr>
        <w:t>para</w:t>
      </w:r>
      <w:r w:rsidRPr="00595F98">
        <w:rPr>
          <w:rFonts w:ascii="Arial" w:hAnsi="Arial" w:cs="Arial"/>
          <w:noProof/>
          <w:color w:val="000000"/>
          <w:spacing w:val="-4"/>
        </w:rPr>
        <w:t xml:space="preserve"> </w:t>
      </w:r>
      <w:r w:rsidRPr="00595F98">
        <w:rPr>
          <w:rFonts w:ascii="Arial" w:hAnsi="Arial" w:cs="Arial"/>
          <w:noProof/>
          <w:color w:val="000000"/>
        </w:rPr>
        <w:t>aquellos</w:t>
      </w:r>
      <w:r w:rsidRPr="00595F98">
        <w:rPr>
          <w:rFonts w:ascii="Arial" w:hAnsi="Arial" w:cs="Arial"/>
          <w:noProof/>
          <w:color w:val="000000"/>
          <w:spacing w:val="-4"/>
        </w:rPr>
        <w:t xml:space="preserve"> </w:t>
      </w:r>
      <w:r w:rsidRPr="00595F98">
        <w:rPr>
          <w:rFonts w:ascii="Arial" w:hAnsi="Arial" w:cs="Arial"/>
          <w:noProof/>
          <w:color w:val="000000"/>
        </w:rPr>
        <w:t>casos</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repercusiones pudieran ser graves para el sistema y las posibles acciones correctivas post-contingencia no puedan hacerse efectivas en un tiempo que resulte útil para la operación (caso de requerirse, por ejemplo, la conexión de un nuevo grupo térmico en la misma zona).</w:t>
      </w:r>
      <w:r w:rsidRPr="00595F98">
        <w:rPr>
          <w:rFonts w:ascii="Arial" w:hAnsi="Arial" w:cs="Arial"/>
          <w:noProof/>
        </w:rPr>
        <w:t xml:space="preserve"> </w:t>
      </w:r>
    </w:p>
    <w:p w14:paraId="7445A04C"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9.1.1</w:t>
      </w:r>
      <w:r w:rsidRPr="00595F98">
        <w:rPr>
          <w:rFonts w:ascii="Arial" w:hAnsi="Arial" w:cs="Arial"/>
          <w:noProof/>
          <w:color w:val="000000"/>
          <w:spacing w:val="142"/>
        </w:rPr>
        <w:t xml:space="preserve"> </w:t>
      </w:r>
      <w:r w:rsidRPr="00595F98">
        <w:rPr>
          <w:rFonts w:ascii="Arial" w:hAnsi="Arial" w:cs="Arial"/>
          <w:noProof/>
          <w:color w:val="000000"/>
        </w:rPr>
        <w:t>Planes</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teledisparo</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generadores</w:t>
      </w:r>
      <w:r w:rsidRPr="00595F98">
        <w:rPr>
          <w:rFonts w:ascii="Arial" w:hAnsi="Arial" w:cs="Arial"/>
          <w:noProof/>
          <w:color w:val="000000"/>
          <w:spacing w:val="-7"/>
        </w:rPr>
        <w:t xml:space="preserve"> </w:t>
      </w:r>
      <w:r w:rsidRPr="00595F98">
        <w:rPr>
          <w:rFonts w:ascii="Arial" w:hAnsi="Arial" w:cs="Arial"/>
          <w:noProof/>
          <w:color w:val="000000"/>
        </w:rPr>
        <w:t>u</w:t>
      </w:r>
      <w:r w:rsidRPr="00595F98">
        <w:rPr>
          <w:rFonts w:ascii="Arial" w:hAnsi="Arial" w:cs="Arial"/>
          <w:noProof/>
          <w:color w:val="000000"/>
          <w:spacing w:val="-7"/>
        </w:rPr>
        <w:t xml:space="preserve"> </w:t>
      </w:r>
      <w:r w:rsidRPr="00595F98">
        <w:rPr>
          <w:rFonts w:ascii="Arial" w:hAnsi="Arial" w:cs="Arial"/>
          <w:noProof/>
          <w:color w:val="000000"/>
        </w:rPr>
        <w:t>otros</w:t>
      </w:r>
      <w:r w:rsidRPr="00595F98">
        <w:rPr>
          <w:rFonts w:ascii="Arial" w:hAnsi="Arial" w:cs="Arial"/>
          <w:noProof/>
          <w:color w:val="000000"/>
          <w:spacing w:val="-7"/>
        </w:rPr>
        <w:t xml:space="preserve"> </w:t>
      </w:r>
      <w:r w:rsidRPr="00595F98">
        <w:rPr>
          <w:rFonts w:ascii="Arial" w:hAnsi="Arial" w:cs="Arial"/>
          <w:noProof/>
          <w:color w:val="000000"/>
        </w:rPr>
        <w:t>elementos</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la</w:t>
      </w:r>
      <w:r w:rsidRPr="00595F98">
        <w:rPr>
          <w:rFonts w:ascii="Arial" w:hAnsi="Arial" w:cs="Arial"/>
          <w:noProof/>
          <w:color w:val="000000"/>
          <w:spacing w:val="-7"/>
        </w:rPr>
        <w:t xml:space="preserve"> </w:t>
      </w:r>
      <w:r w:rsidRPr="00595F98">
        <w:rPr>
          <w:rFonts w:ascii="Arial" w:hAnsi="Arial" w:cs="Arial"/>
          <w:noProof/>
          <w:color w:val="000000"/>
        </w:rPr>
        <w:t>red</w:t>
      </w:r>
      <w:r w:rsidRPr="00595F98">
        <w:rPr>
          <w:rFonts w:ascii="Arial" w:hAnsi="Arial" w:cs="Arial"/>
          <w:noProof/>
          <w:color w:val="000000"/>
          <w:spacing w:val="-7"/>
        </w:rPr>
        <w:t xml:space="preserve"> </w:t>
      </w:r>
      <w:r w:rsidRPr="00595F98">
        <w:rPr>
          <w:rFonts w:ascii="Arial" w:hAnsi="Arial" w:cs="Arial"/>
          <w:noProof/>
          <w:color w:val="000000"/>
        </w:rPr>
        <w:t>de</w:t>
      </w:r>
      <w:r w:rsidRPr="00595F98">
        <w:rPr>
          <w:rFonts w:ascii="Arial" w:hAnsi="Arial" w:cs="Arial"/>
          <w:noProof/>
          <w:color w:val="000000"/>
          <w:spacing w:val="-7"/>
        </w:rPr>
        <w:t xml:space="preserve"> </w:t>
      </w:r>
      <w:r w:rsidRPr="00595F98">
        <w:rPr>
          <w:rFonts w:ascii="Arial" w:hAnsi="Arial" w:cs="Arial"/>
          <w:noProof/>
          <w:color w:val="000000"/>
        </w:rPr>
        <w:t>transporte. El Operador del Sistema podrá proponer a la Dirección General de Política Energética y Minas establecer planes de teledisparo de generadores u otros elementos de la red de transporte en aquellas zonas en las que determinadas contingencias puedan provocar sobrecargas importantes o la pérdida de estabilidad de los grupos de dicha zona.</w:t>
      </w:r>
      <w:r w:rsidRPr="00595F98">
        <w:rPr>
          <w:rFonts w:ascii="Arial" w:hAnsi="Arial" w:cs="Arial"/>
          <w:noProof/>
        </w:rPr>
        <w:t xml:space="preserve"> </w:t>
      </w:r>
    </w:p>
    <w:p w14:paraId="2E236B29"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w:t>
      </w:r>
      <w:r w:rsidRPr="00595F98">
        <w:rPr>
          <w:rFonts w:ascii="Arial" w:hAnsi="Arial" w:cs="Arial"/>
          <w:noProof/>
          <w:color w:val="000000"/>
          <w:spacing w:val="144"/>
        </w:rPr>
        <w:t xml:space="preserve"> </w:t>
      </w:r>
      <w:r w:rsidRPr="00595F98">
        <w:rPr>
          <w:rFonts w:ascii="Arial" w:hAnsi="Arial" w:cs="Arial"/>
          <w:noProof/>
          <w:color w:val="000000"/>
        </w:rPr>
        <w:t>Planes</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Emergencia.</w:t>
      </w:r>
      <w:r w:rsidRPr="00595F98">
        <w:rPr>
          <w:rFonts w:ascii="Arial" w:hAnsi="Arial" w:cs="Arial"/>
          <w:noProof/>
          <w:color w:val="000000"/>
          <w:spacing w:val="-2"/>
        </w:rPr>
        <w:t xml:space="preserve"> </w:t>
      </w:r>
      <w:r w:rsidRPr="00595F98">
        <w:rPr>
          <w:rFonts w:ascii="Arial" w:hAnsi="Arial" w:cs="Arial"/>
          <w:noProof/>
          <w:color w:val="000000"/>
        </w:rPr>
        <w:t>El</w:t>
      </w:r>
      <w:r w:rsidRPr="00595F98">
        <w:rPr>
          <w:rFonts w:ascii="Arial" w:hAnsi="Arial" w:cs="Arial"/>
          <w:noProof/>
          <w:color w:val="000000"/>
          <w:spacing w:val="-2"/>
        </w:rPr>
        <w:t xml:space="preserve"> </w:t>
      </w:r>
      <w:r w:rsidRPr="00595F98">
        <w:rPr>
          <w:rFonts w:ascii="Arial" w:hAnsi="Arial" w:cs="Arial"/>
          <w:noProof/>
          <w:color w:val="000000"/>
        </w:rPr>
        <w:t>objetivo</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Planes</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Emergencia,</w:t>
      </w:r>
      <w:r w:rsidRPr="00595F98">
        <w:rPr>
          <w:rFonts w:ascii="Arial" w:hAnsi="Arial" w:cs="Arial"/>
          <w:noProof/>
          <w:color w:val="000000"/>
          <w:spacing w:val="-2"/>
        </w:rPr>
        <w:t xml:space="preserve"> </w:t>
      </w:r>
      <w:r w:rsidRPr="00595F98">
        <w:rPr>
          <w:rFonts w:ascii="Arial" w:hAnsi="Arial" w:cs="Arial"/>
          <w:noProof/>
          <w:color w:val="000000"/>
        </w:rPr>
        <w:t>es</w:t>
      </w:r>
      <w:r w:rsidRPr="00595F98">
        <w:rPr>
          <w:rFonts w:ascii="Arial" w:hAnsi="Arial" w:cs="Arial"/>
          <w:noProof/>
          <w:color w:val="000000"/>
          <w:spacing w:val="-2"/>
        </w:rPr>
        <w:t xml:space="preserve"> </w:t>
      </w:r>
      <w:r w:rsidRPr="00595F98">
        <w:rPr>
          <w:rFonts w:ascii="Arial" w:hAnsi="Arial" w:cs="Arial"/>
          <w:noProof/>
          <w:color w:val="000000"/>
        </w:rPr>
        <w:t>minimizar</w:t>
      </w:r>
      <w:r w:rsidRPr="00595F98">
        <w:rPr>
          <w:rFonts w:ascii="Arial" w:hAnsi="Arial" w:cs="Arial"/>
          <w:noProof/>
          <w:color w:val="000000"/>
          <w:spacing w:val="-2"/>
        </w:rPr>
        <w:t xml:space="preserve"> </w:t>
      </w:r>
      <w:r w:rsidRPr="00595F98">
        <w:rPr>
          <w:rFonts w:ascii="Arial" w:hAnsi="Arial" w:cs="Arial"/>
          <w:noProof/>
          <w:color w:val="000000"/>
        </w:rPr>
        <w:t>el alcance</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extensión</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incidentes</w:t>
      </w:r>
      <w:r w:rsidRPr="00595F98">
        <w:rPr>
          <w:rFonts w:ascii="Arial" w:hAnsi="Arial" w:cs="Arial"/>
          <w:noProof/>
          <w:color w:val="000000"/>
          <w:spacing w:val="-4"/>
        </w:rPr>
        <w:t xml:space="preserve"> </w:t>
      </w:r>
      <w:r w:rsidRPr="00595F98">
        <w:rPr>
          <w:rFonts w:ascii="Arial" w:hAnsi="Arial" w:cs="Arial"/>
          <w:noProof/>
          <w:color w:val="000000"/>
        </w:rPr>
        <w:t>una</w:t>
      </w:r>
      <w:r w:rsidRPr="00595F98">
        <w:rPr>
          <w:rFonts w:ascii="Arial" w:hAnsi="Arial" w:cs="Arial"/>
          <w:noProof/>
          <w:color w:val="000000"/>
          <w:spacing w:val="-4"/>
        </w:rPr>
        <w:t xml:space="preserve"> </w:t>
      </w:r>
      <w:r w:rsidRPr="00595F98">
        <w:rPr>
          <w:rFonts w:ascii="Arial" w:hAnsi="Arial" w:cs="Arial"/>
          <w:noProof/>
          <w:color w:val="000000"/>
        </w:rPr>
        <w:t>vez</w:t>
      </w:r>
      <w:r w:rsidRPr="00595F98">
        <w:rPr>
          <w:rFonts w:ascii="Arial" w:hAnsi="Arial" w:cs="Arial"/>
          <w:noProof/>
          <w:color w:val="000000"/>
          <w:spacing w:val="-4"/>
        </w:rPr>
        <w:t xml:space="preserve"> </w:t>
      </w:r>
      <w:r w:rsidRPr="00595F98">
        <w:rPr>
          <w:rFonts w:ascii="Arial" w:hAnsi="Arial" w:cs="Arial"/>
          <w:noProof/>
          <w:color w:val="000000"/>
        </w:rPr>
        <w:t>que</w:t>
      </w:r>
      <w:r w:rsidRPr="00595F98">
        <w:rPr>
          <w:rFonts w:ascii="Arial" w:hAnsi="Arial" w:cs="Arial"/>
          <w:noProof/>
          <w:color w:val="000000"/>
          <w:spacing w:val="-4"/>
        </w:rPr>
        <w:t xml:space="preserve"> </w:t>
      </w:r>
      <w:r w:rsidRPr="00595F98">
        <w:rPr>
          <w:rFonts w:ascii="Arial" w:hAnsi="Arial" w:cs="Arial"/>
          <w:noProof/>
          <w:color w:val="000000"/>
        </w:rPr>
        <w:t>se</w:t>
      </w:r>
      <w:r w:rsidRPr="00595F98">
        <w:rPr>
          <w:rFonts w:ascii="Arial" w:hAnsi="Arial" w:cs="Arial"/>
          <w:noProof/>
          <w:color w:val="000000"/>
          <w:spacing w:val="-4"/>
        </w:rPr>
        <w:t xml:space="preserve"> </w:t>
      </w:r>
      <w:r w:rsidRPr="00595F98">
        <w:rPr>
          <w:rFonts w:ascii="Arial" w:hAnsi="Arial" w:cs="Arial"/>
          <w:noProof/>
          <w:color w:val="000000"/>
        </w:rPr>
        <w:t>han</w:t>
      </w:r>
      <w:r w:rsidRPr="00595F98">
        <w:rPr>
          <w:rFonts w:ascii="Arial" w:hAnsi="Arial" w:cs="Arial"/>
          <w:noProof/>
          <w:color w:val="000000"/>
          <w:spacing w:val="-4"/>
        </w:rPr>
        <w:t xml:space="preserve"> </w:t>
      </w:r>
      <w:r w:rsidRPr="00595F98">
        <w:rPr>
          <w:rFonts w:ascii="Arial" w:hAnsi="Arial" w:cs="Arial"/>
          <w:noProof/>
          <w:color w:val="000000"/>
        </w:rPr>
        <w:t>producido</w:t>
      </w:r>
      <w:r w:rsidRPr="00595F98">
        <w:rPr>
          <w:rFonts w:ascii="Arial" w:hAnsi="Arial" w:cs="Arial"/>
          <w:noProof/>
          <w:color w:val="000000"/>
          <w:spacing w:val="-4"/>
        </w:rPr>
        <w:t xml:space="preserve"> </w:t>
      </w:r>
      <w:r w:rsidRPr="00595F98">
        <w:rPr>
          <w:rFonts w:ascii="Arial" w:hAnsi="Arial" w:cs="Arial"/>
          <w:noProof/>
          <w:color w:val="000000"/>
        </w:rPr>
        <w:t>éstos,</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4"/>
        </w:rPr>
        <w:t xml:space="preserve"> </w:t>
      </w:r>
      <w:r w:rsidRPr="00595F98">
        <w:rPr>
          <w:rFonts w:ascii="Arial" w:hAnsi="Arial" w:cs="Arial"/>
          <w:noProof/>
          <w:color w:val="000000"/>
        </w:rPr>
        <w:t>devolver</w:t>
      </w:r>
      <w:r w:rsidRPr="00595F98">
        <w:rPr>
          <w:rFonts w:ascii="Arial" w:hAnsi="Arial" w:cs="Arial"/>
          <w:noProof/>
          <w:color w:val="000000"/>
          <w:spacing w:val="-4"/>
        </w:rPr>
        <w:t xml:space="preserve"> </w:t>
      </w:r>
      <w:r w:rsidRPr="00595F98">
        <w:rPr>
          <w:rFonts w:ascii="Arial" w:hAnsi="Arial" w:cs="Arial"/>
          <w:noProof/>
          <w:color w:val="000000"/>
        </w:rPr>
        <w:t>el sistema</w:t>
      </w:r>
      <w:r w:rsidRPr="00595F98">
        <w:rPr>
          <w:rFonts w:ascii="Arial" w:hAnsi="Arial" w:cs="Arial"/>
          <w:noProof/>
          <w:color w:val="000000"/>
          <w:spacing w:val="20"/>
        </w:rPr>
        <w:t xml:space="preserve"> </w:t>
      </w:r>
      <w:r w:rsidRPr="00595F98">
        <w:rPr>
          <w:rFonts w:ascii="Arial" w:hAnsi="Arial" w:cs="Arial"/>
          <w:noProof/>
          <w:color w:val="000000"/>
        </w:rPr>
        <w:t>al</w:t>
      </w:r>
      <w:r w:rsidRPr="00595F98">
        <w:rPr>
          <w:rFonts w:ascii="Arial" w:hAnsi="Arial" w:cs="Arial"/>
          <w:noProof/>
          <w:color w:val="000000"/>
          <w:spacing w:val="20"/>
        </w:rPr>
        <w:t xml:space="preserve"> </w:t>
      </w:r>
      <w:r w:rsidRPr="00595F98">
        <w:rPr>
          <w:rFonts w:ascii="Arial" w:hAnsi="Arial" w:cs="Arial"/>
          <w:noProof/>
          <w:color w:val="000000"/>
        </w:rPr>
        <w:t>estado</w:t>
      </w:r>
      <w:r w:rsidRPr="00595F98">
        <w:rPr>
          <w:rFonts w:ascii="Arial" w:hAnsi="Arial" w:cs="Arial"/>
          <w:noProof/>
          <w:color w:val="000000"/>
          <w:spacing w:val="20"/>
        </w:rPr>
        <w:t xml:space="preserve"> </w:t>
      </w:r>
      <w:r w:rsidRPr="00595F98">
        <w:rPr>
          <w:rFonts w:ascii="Arial" w:hAnsi="Arial" w:cs="Arial"/>
          <w:noProof/>
          <w:color w:val="000000"/>
        </w:rPr>
        <w:t>normal de operación en el menor tiempo</w:t>
      </w:r>
      <w:r w:rsidRPr="00595F98">
        <w:rPr>
          <w:rFonts w:ascii="Arial" w:hAnsi="Arial" w:cs="Arial"/>
          <w:noProof/>
          <w:color w:val="000000"/>
          <w:spacing w:val="20"/>
        </w:rPr>
        <w:t xml:space="preserve"> </w:t>
      </w:r>
      <w:r w:rsidRPr="00595F98">
        <w:rPr>
          <w:rFonts w:ascii="Arial" w:hAnsi="Arial" w:cs="Arial"/>
          <w:noProof/>
          <w:color w:val="000000"/>
        </w:rPr>
        <w:t>posible. En consecuencia, solamente se considerarán en dichos planes las acciones correctoras post-contingencia que sean precisas en cada caso, incluida la actuación de los equipos de deslastre de cargas por mínima frecuencia, el deslastre de generación por máxima frecuencia</w:t>
      </w:r>
      <w:r w:rsidR="00117587" w:rsidRPr="00595F98">
        <w:rPr>
          <w:rStyle w:val="Refdenotaalpie"/>
          <w:rFonts w:ascii="Arial" w:hAnsi="Arial" w:cs="Arial"/>
          <w:noProof/>
          <w:color w:val="000000"/>
        </w:rPr>
        <w:footnoteReference w:id="2"/>
      </w:r>
      <w:r w:rsidRPr="00595F98">
        <w:rPr>
          <w:rFonts w:ascii="Arial" w:hAnsi="Arial" w:cs="Arial"/>
          <w:noProof/>
          <w:color w:val="000000"/>
        </w:rPr>
        <w:t xml:space="preserve"> y el deslastre</w:t>
      </w:r>
      <w:r w:rsidRPr="00595F98">
        <w:rPr>
          <w:rFonts w:ascii="Arial" w:hAnsi="Arial" w:cs="Arial"/>
          <w:noProof/>
          <w:color w:val="000000"/>
          <w:spacing w:val="48"/>
        </w:rPr>
        <w:t xml:space="preserve"> </w:t>
      </w:r>
      <w:r w:rsidRPr="00595F98">
        <w:rPr>
          <w:rFonts w:ascii="Arial" w:hAnsi="Arial" w:cs="Arial"/>
          <w:noProof/>
          <w:color w:val="000000"/>
        </w:rPr>
        <w:t>selectivo</w:t>
      </w:r>
      <w:r w:rsidRPr="00595F98">
        <w:rPr>
          <w:rFonts w:ascii="Arial" w:hAnsi="Arial" w:cs="Arial"/>
          <w:noProof/>
          <w:color w:val="000000"/>
          <w:spacing w:val="48"/>
        </w:rPr>
        <w:t xml:space="preserve"> </w:t>
      </w:r>
      <w:r w:rsidRPr="00595F98">
        <w:rPr>
          <w:rFonts w:ascii="Arial" w:hAnsi="Arial" w:cs="Arial"/>
          <w:noProof/>
          <w:color w:val="000000"/>
        </w:rPr>
        <w:t>de</w:t>
      </w:r>
      <w:r w:rsidRPr="00595F98">
        <w:rPr>
          <w:rFonts w:ascii="Arial" w:hAnsi="Arial" w:cs="Arial"/>
          <w:noProof/>
          <w:color w:val="000000"/>
          <w:spacing w:val="48"/>
        </w:rPr>
        <w:t xml:space="preserve"> </w:t>
      </w:r>
      <w:r w:rsidRPr="00595F98">
        <w:rPr>
          <w:rFonts w:ascii="Arial" w:hAnsi="Arial" w:cs="Arial"/>
          <w:noProof/>
          <w:color w:val="000000"/>
        </w:rPr>
        <w:t>carga</w:t>
      </w:r>
      <w:r w:rsidRPr="00595F98">
        <w:rPr>
          <w:rFonts w:ascii="Arial" w:hAnsi="Arial" w:cs="Arial"/>
          <w:noProof/>
          <w:color w:val="000000"/>
          <w:spacing w:val="48"/>
        </w:rPr>
        <w:t xml:space="preserve"> </w:t>
      </w:r>
      <w:r w:rsidRPr="00595F98">
        <w:rPr>
          <w:rFonts w:ascii="Arial" w:hAnsi="Arial" w:cs="Arial"/>
          <w:noProof/>
          <w:color w:val="000000"/>
        </w:rPr>
        <w:t>manual</w:t>
      </w:r>
      <w:r w:rsidRPr="00595F98">
        <w:rPr>
          <w:rFonts w:ascii="Arial" w:hAnsi="Arial" w:cs="Arial"/>
          <w:noProof/>
          <w:color w:val="000000"/>
          <w:spacing w:val="48"/>
        </w:rPr>
        <w:t xml:space="preserve"> </w:t>
      </w:r>
      <w:r w:rsidRPr="00595F98">
        <w:rPr>
          <w:rFonts w:ascii="Arial" w:hAnsi="Arial" w:cs="Arial"/>
          <w:noProof/>
          <w:color w:val="000000"/>
        </w:rPr>
        <w:t>o</w:t>
      </w:r>
      <w:r w:rsidRPr="00595F98">
        <w:rPr>
          <w:rFonts w:ascii="Arial" w:hAnsi="Arial" w:cs="Arial"/>
          <w:noProof/>
          <w:color w:val="000000"/>
          <w:spacing w:val="48"/>
        </w:rPr>
        <w:t xml:space="preserve"> </w:t>
      </w:r>
      <w:r w:rsidRPr="00595F98">
        <w:rPr>
          <w:rFonts w:ascii="Arial" w:hAnsi="Arial" w:cs="Arial"/>
          <w:noProof/>
          <w:color w:val="000000"/>
        </w:rPr>
        <w:t>por</w:t>
      </w:r>
      <w:r w:rsidRPr="00595F98">
        <w:rPr>
          <w:rFonts w:ascii="Arial" w:hAnsi="Arial" w:cs="Arial"/>
          <w:noProof/>
          <w:color w:val="000000"/>
          <w:spacing w:val="48"/>
        </w:rPr>
        <w:t xml:space="preserve"> </w:t>
      </w:r>
      <w:r w:rsidRPr="00595F98">
        <w:rPr>
          <w:rFonts w:ascii="Arial" w:hAnsi="Arial" w:cs="Arial"/>
          <w:noProof/>
          <w:color w:val="000000"/>
        </w:rPr>
        <w:t>actuación</w:t>
      </w:r>
      <w:r w:rsidRPr="00595F98">
        <w:rPr>
          <w:rFonts w:ascii="Arial" w:hAnsi="Arial" w:cs="Arial"/>
          <w:noProof/>
          <w:color w:val="000000"/>
          <w:spacing w:val="48"/>
        </w:rPr>
        <w:t xml:space="preserve"> </w:t>
      </w:r>
      <w:r w:rsidRPr="00595F98">
        <w:rPr>
          <w:rFonts w:ascii="Arial" w:hAnsi="Arial" w:cs="Arial"/>
          <w:noProof/>
          <w:color w:val="000000"/>
        </w:rPr>
        <w:t>de</w:t>
      </w:r>
      <w:r w:rsidRPr="00595F98">
        <w:rPr>
          <w:rFonts w:ascii="Arial" w:hAnsi="Arial" w:cs="Arial"/>
          <w:noProof/>
          <w:color w:val="000000"/>
          <w:spacing w:val="48"/>
        </w:rPr>
        <w:t xml:space="preserve"> </w:t>
      </w:r>
      <w:r w:rsidRPr="00595F98">
        <w:rPr>
          <w:rFonts w:ascii="Arial" w:hAnsi="Arial" w:cs="Arial"/>
          <w:noProof/>
          <w:color w:val="000000"/>
        </w:rPr>
        <w:t>teledisparo</w:t>
      </w:r>
      <w:r w:rsidRPr="00595F98">
        <w:rPr>
          <w:rFonts w:ascii="Arial" w:hAnsi="Arial" w:cs="Arial"/>
          <w:noProof/>
          <w:color w:val="000000"/>
          <w:spacing w:val="48"/>
        </w:rPr>
        <w:t xml:space="preserve"> </w:t>
      </w:r>
      <w:r w:rsidRPr="00595F98">
        <w:rPr>
          <w:rFonts w:ascii="Arial" w:hAnsi="Arial" w:cs="Arial"/>
          <w:noProof/>
          <w:color w:val="000000"/>
        </w:rPr>
        <w:t>de</w:t>
      </w:r>
      <w:r w:rsidRPr="00595F98">
        <w:rPr>
          <w:rFonts w:ascii="Arial" w:hAnsi="Arial" w:cs="Arial"/>
          <w:noProof/>
          <w:color w:val="000000"/>
          <w:spacing w:val="48"/>
        </w:rPr>
        <w:t xml:space="preserve"> </w:t>
      </w:r>
      <w:r w:rsidRPr="00595F98">
        <w:rPr>
          <w:rFonts w:ascii="Arial" w:hAnsi="Arial" w:cs="Arial"/>
          <w:noProof/>
          <w:color w:val="000000"/>
        </w:rPr>
        <w:t>líneas</w:t>
      </w:r>
      <w:r w:rsidRPr="00595F98">
        <w:rPr>
          <w:rFonts w:ascii="Arial" w:hAnsi="Arial" w:cs="Arial"/>
          <w:noProof/>
          <w:color w:val="000000"/>
          <w:spacing w:val="48"/>
        </w:rPr>
        <w:t xml:space="preserve"> </w:t>
      </w:r>
      <w:r w:rsidRPr="00595F98">
        <w:rPr>
          <w:rFonts w:ascii="Arial" w:hAnsi="Arial" w:cs="Arial"/>
          <w:noProof/>
          <w:color w:val="000000"/>
        </w:rPr>
        <w:t>y transformadores.</w:t>
      </w:r>
      <w:r w:rsidRPr="00595F98">
        <w:rPr>
          <w:rFonts w:ascii="Arial" w:hAnsi="Arial" w:cs="Arial"/>
          <w:noProof/>
        </w:rPr>
        <w:t xml:space="preserve"> </w:t>
      </w:r>
    </w:p>
    <w:p w14:paraId="1FD2DEEF"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9.2.1</w:t>
      </w:r>
      <w:r w:rsidRPr="00595F98">
        <w:rPr>
          <w:rFonts w:ascii="Arial" w:hAnsi="Arial" w:cs="Arial"/>
          <w:noProof/>
          <w:color w:val="000000"/>
          <w:spacing w:val="148"/>
        </w:rPr>
        <w:t xml:space="preserve"> </w:t>
      </w:r>
      <w:r w:rsidRPr="00595F98">
        <w:rPr>
          <w:rFonts w:ascii="Arial" w:hAnsi="Arial" w:cs="Arial"/>
          <w:noProof/>
          <w:color w:val="000000"/>
        </w:rPr>
        <w:t>Deslastre</w:t>
      </w:r>
      <w:r w:rsidRPr="00595F98">
        <w:rPr>
          <w:rFonts w:ascii="Arial" w:hAnsi="Arial" w:cs="Arial"/>
          <w:noProof/>
          <w:color w:val="000000"/>
          <w:spacing w:val="28"/>
        </w:rPr>
        <w:t xml:space="preserve"> </w:t>
      </w:r>
      <w:r w:rsidRPr="00595F98">
        <w:rPr>
          <w:rFonts w:ascii="Arial" w:hAnsi="Arial" w:cs="Arial"/>
          <w:noProof/>
          <w:color w:val="000000"/>
        </w:rPr>
        <w:t>automático</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7"/>
        </w:rPr>
        <w:t xml:space="preserve"> </w:t>
      </w:r>
      <w:r w:rsidRPr="00595F98">
        <w:rPr>
          <w:rFonts w:ascii="Arial" w:hAnsi="Arial" w:cs="Arial"/>
          <w:noProof/>
          <w:color w:val="000000"/>
        </w:rPr>
        <w:t>cargas.</w:t>
      </w:r>
      <w:r w:rsidRPr="00595F98">
        <w:rPr>
          <w:rFonts w:ascii="Arial" w:hAnsi="Arial" w:cs="Arial"/>
          <w:noProof/>
          <w:color w:val="000000"/>
          <w:spacing w:val="27"/>
        </w:rPr>
        <w:t xml:space="preserve"> </w:t>
      </w:r>
      <w:r w:rsidRPr="00595F98">
        <w:rPr>
          <w:rFonts w:ascii="Arial" w:hAnsi="Arial" w:cs="Arial"/>
          <w:noProof/>
          <w:color w:val="000000"/>
        </w:rPr>
        <w:t>Dada</w:t>
      </w:r>
      <w:r w:rsidRPr="00595F98">
        <w:rPr>
          <w:rFonts w:ascii="Arial" w:hAnsi="Arial" w:cs="Arial"/>
          <w:noProof/>
          <w:color w:val="000000"/>
          <w:spacing w:val="27"/>
        </w:rPr>
        <w:t xml:space="preserve"> </w:t>
      </w:r>
      <w:r w:rsidRPr="00595F98">
        <w:rPr>
          <w:rFonts w:ascii="Arial" w:hAnsi="Arial" w:cs="Arial"/>
          <w:noProof/>
          <w:color w:val="000000"/>
        </w:rPr>
        <w:t>la</w:t>
      </w:r>
      <w:r w:rsidRPr="00595F98">
        <w:rPr>
          <w:rFonts w:ascii="Arial" w:hAnsi="Arial" w:cs="Arial"/>
          <w:noProof/>
          <w:color w:val="000000"/>
          <w:spacing w:val="27"/>
        </w:rPr>
        <w:t xml:space="preserve"> </w:t>
      </w:r>
      <w:r w:rsidRPr="00595F98">
        <w:rPr>
          <w:rFonts w:ascii="Arial" w:hAnsi="Arial" w:cs="Arial"/>
          <w:noProof/>
          <w:color w:val="000000"/>
        </w:rPr>
        <w:t>condición</w:t>
      </w:r>
      <w:r w:rsidRPr="00595F98">
        <w:rPr>
          <w:rFonts w:ascii="Arial" w:hAnsi="Arial" w:cs="Arial"/>
          <w:noProof/>
          <w:color w:val="000000"/>
          <w:spacing w:val="27"/>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islas</w:t>
      </w:r>
      <w:r w:rsidRPr="00595F98">
        <w:rPr>
          <w:rFonts w:ascii="Arial" w:hAnsi="Arial" w:cs="Arial"/>
          <w:noProof/>
          <w:color w:val="000000"/>
          <w:spacing w:val="27"/>
        </w:rPr>
        <w:t xml:space="preserve"> </w:t>
      </w:r>
      <w:r w:rsidRPr="00595F98">
        <w:rPr>
          <w:rFonts w:ascii="Arial" w:hAnsi="Arial" w:cs="Arial"/>
          <w:noProof/>
          <w:color w:val="000000"/>
        </w:rPr>
        <w:t>eléctricas</w:t>
      </w:r>
      <w:r w:rsidRPr="00595F98">
        <w:rPr>
          <w:rFonts w:ascii="Arial" w:hAnsi="Arial" w:cs="Arial"/>
          <w:noProof/>
          <w:color w:val="000000"/>
          <w:spacing w:val="27"/>
        </w:rPr>
        <w:t xml:space="preserve"> </w:t>
      </w:r>
      <w:r w:rsidRPr="00595F98">
        <w:rPr>
          <w:rFonts w:ascii="Arial" w:hAnsi="Arial" w:cs="Arial"/>
          <w:noProof/>
          <w:color w:val="000000"/>
        </w:rPr>
        <w:t>de reducido</w:t>
      </w:r>
      <w:r w:rsidRPr="00595F98">
        <w:rPr>
          <w:rFonts w:ascii="Arial" w:hAnsi="Arial" w:cs="Arial"/>
          <w:noProof/>
          <w:color w:val="000000"/>
          <w:spacing w:val="42"/>
        </w:rPr>
        <w:t xml:space="preserve"> </w:t>
      </w:r>
      <w:r w:rsidRPr="00595F98">
        <w:rPr>
          <w:rFonts w:ascii="Arial" w:hAnsi="Arial" w:cs="Arial"/>
          <w:noProof/>
          <w:color w:val="000000"/>
        </w:rPr>
        <w:t>tamaño,</w:t>
      </w:r>
      <w:r w:rsidRPr="00595F98">
        <w:rPr>
          <w:rFonts w:ascii="Arial" w:hAnsi="Arial" w:cs="Arial"/>
          <w:noProof/>
          <w:color w:val="000000"/>
          <w:spacing w:val="42"/>
        </w:rPr>
        <w:t xml:space="preserve"> </w:t>
      </w:r>
      <w:r w:rsidRPr="00595F98">
        <w:rPr>
          <w:rFonts w:ascii="Arial" w:hAnsi="Arial" w:cs="Arial"/>
          <w:noProof/>
          <w:color w:val="000000"/>
        </w:rPr>
        <w:t>en</w:t>
      </w:r>
      <w:r w:rsidRPr="00595F98">
        <w:rPr>
          <w:rFonts w:ascii="Arial" w:hAnsi="Arial" w:cs="Arial"/>
          <w:noProof/>
          <w:color w:val="000000"/>
          <w:spacing w:val="42"/>
        </w:rPr>
        <w:t xml:space="preserve"> </w:t>
      </w:r>
      <w:r w:rsidRPr="00595F98">
        <w:rPr>
          <w:rFonts w:ascii="Arial" w:hAnsi="Arial" w:cs="Arial"/>
          <w:noProof/>
          <w:color w:val="000000"/>
        </w:rPr>
        <w:t>los</w:t>
      </w:r>
      <w:r w:rsidRPr="00595F98">
        <w:rPr>
          <w:rFonts w:ascii="Arial" w:hAnsi="Arial" w:cs="Arial"/>
          <w:noProof/>
          <w:color w:val="000000"/>
          <w:spacing w:val="42"/>
        </w:rPr>
        <w:t xml:space="preserve"> </w:t>
      </w:r>
      <w:r w:rsidRPr="00595F98">
        <w:rPr>
          <w:rFonts w:ascii="Arial" w:hAnsi="Arial" w:cs="Arial"/>
          <w:noProof/>
          <w:color w:val="000000"/>
        </w:rPr>
        <w:t>SEN</w:t>
      </w:r>
      <w:r w:rsidRPr="00595F98">
        <w:rPr>
          <w:rFonts w:ascii="Arial" w:hAnsi="Arial" w:cs="Arial"/>
          <w:noProof/>
          <w:color w:val="000000"/>
          <w:spacing w:val="-20"/>
        </w:rPr>
        <w:t>P</w:t>
      </w:r>
      <w:r w:rsidRPr="00595F98">
        <w:rPr>
          <w:rFonts w:ascii="Arial" w:hAnsi="Arial" w:cs="Arial"/>
          <w:noProof/>
          <w:color w:val="000000"/>
        </w:rPr>
        <w:t>,</w:t>
      </w:r>
      <w:r w:rsidRPr="00595F98">
        <w:rPr>
          <w:rFonts w:ascii="Arial" w:hAnsi="Arial" w:cs="Arial"/>
          <w:noProof/>
          <w:color w:val="000000"/>
          <w:spacing w:val="42"/>
        </w:rPr>
        <w:t xml:space="preserve"> </w:t>
      </w:r>
      <w:r w:rsidRPr="00595F98">
        <w:rPr>
          <w:rFonts w:ascii="Arial" w:hAnsi="Arial" w:cs="Arial"/>
          <w:noProof/>
          <w:color w:val="000000"/>
        </w:rPr>
        <w:t>en</w:t>
      </w:r>
      <w:r w:rsidRPr="00595F98">
        <w:rPr>
          <w:rFonts w:ascii="Arial" w:hAnsi="Arial" w:cs="Arial"/>
          <w:noProof/>
          <w:color w:val="000000"/>
          <w:spacing w:val="42"/>
        </w:rPr>
        <w:t xml:space="preserve"> </w:t>
      </w:r>
      <w:r w:rsidRPr="00595F98">
        <w:rPr>
          <w:rFonts w:ascii="Arial" w:hAnsi="Arial" w:cs="Arial"/>
          <w:noProof/>
          <w:color w:val="000000"/>
        </w:rPr>
        <w:t>ocasiones</w:t>
      </w:r>
      <w:r w:rsidRPr="00595F98">
        <w:rPr>
          <w:rFonts w:ascii="Arial" w:hAnsi="Arial" w:cs="Arial"/>
          <w:noProof/>
          <w:color w:val="000000"/>
          <w:spacing w:val="42"/>
        </w:rPr>
        <w:t xml:space="preserve"> </w:t>
      </w:r>
      <w:r w:rsidRPr="00595F98">
        <w:rPr>
          <w:rFonts w:ascii="Arial" w:hAnsi="Arial" w:cs="Arial"/>
          <w:noProof/>
          <w:color w:val="000000"/>
        </w:rPr>
        <w:t>y</w:t>
      </w:r>
      <w:r w:rsidRPr="00595F98">
        <w:rPr>
          <w:rFonts w:ascii="Arial" w:hAnsi="Arial" w:cs="Arial"/>
          <w:noProof/>
          <w:color w:val="000000"/>
          <w:spacing w:val="42"/>
        </w:rPr>
        <w:t xml:space="preserve"> </w:t>
      </w:r>
      <w:r w:rsidRPr="00595F98">
        <w:rPr>
          <w:rFonts w:ascii="Arial" w:hAnsi="Arial" w:cs="Arial"/>
          <w:noProof/>
          <w:color w:val="000000"/>
        </w:rPr>
        <w:t>ante</w:t>
      </w:r>
      <w:r w:rsidRPr="00595F98">
        <w:rPr>
          <w:rFonts w:ascii="Arial" w:hAnsi="Arial" w:cs="Arial"/>
          <w:noProof/>
          <w:color w:val="000000"/>
          <w:spacing w:val="42"/>
        </w:rPr>
        <w:t xml:space="preserve"> </w:t>
      </w:r>
      <w:r w:rsidRPr="00595F98">
        <w:rPr>
          <w:rFonts w:ascii="Arial" w:hAnsi="Arial" w:cs="Arial"/>
          <w:noProof/>
          <w:color w:val="000000"/>
        </w:rPr>
        <w:t>determinados</w:t>
      </w:r>
      <w:r w:rsidRPr="00595F98">
        <w:rPr>
          <w:rFonts w:ascii="Arial" w:hAnsi="Arial" w:cs="Arial"/>
          <w:noProof/>
          <w:color w:val="000000"/>
          <w:spacing w:val="42"/>
        </w:rPr>
        <w:t xml:space="preserve"> </w:t>
      </w:r>
      <w:r w:rsidRPr="00595F98">
        <w:rPr>
          <w:rFonts w:ascii="Arial" w:hAnsi="Arial" w:cs="Arial"/>
          <w:noProof/>
          <w:color w:val="000000"/>
        </w:rPr>
        <w:t>desequilibrios generación-demanda</w:t>
      </w:r>
      <w:r w:rsidRPr="00595F98">
        <w:rPr>
          <w:rFonts w:ascii="Arial" w:hAnsi="Arial" w:cs="Arial"/>
          <w:noProof/>
          <w:color w:val="000000"/>
          <w:spacing w:val="-5"/>
        </w:rPr>
        <w:t xml:space="preserve"> </w:t>
      </w:r>
      <w:r w:rsidRPr="00595F98">
        <w:rPr>
          <w:rFonts w:ascii="Arial" w:hAnsi="Arial" w:cs="Arial"/>
          <w:noProof/>
          <w:color w:val="000000"/>
        </w:rPr>
        <w:t>se</w:t>
      </w:r>
      <w:r w:rsidRPr="00595F98">
        <w:rPr>
          <w:rFonts w:ascii="Arial" w:hAnsi="Arial" w:cs="Arial"/>
          <w:noProof/>
          <w:color w:val="000000"/>
          <w:spacing w:val="-5"/>
        </w:rPr>
        <w:t xml:space="preserve"> </w:t>
      </w:r>
      <w:r w:rsidRPr="00595F98">
        <w:rPr>
          <w:rFonts w:ascii="Arial" w:hAnsi="Arial" w:cs="Arial"/>
          <w:noProof/>
          <w:color w:val="000000"/>
        </w:rPr>
        <w:t>considerará</w:t>
      </w:r>
      <w:r w:rsidRPr="00595F98">
        <w:rPr>
          <w:rFonts w:ascii="Arial" w:hAnsi="Arial" w:cs="Arial"/>
          <w:noProof/>
          <w:color w:val="000000"/>
          <w:spacing w:val="-5"/>
        </w:rPr>
        <w:t xml:space="preserve"> </w:t>
      </w: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deslastre</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carga</w:t>
      </w:r>
      <w:r w:rsidRPr="00595F98">
        <w:rPr>
          <w:rFonts w:ascii="Arial" w:hAnsi="Arial" w:cs="Arial"/>
          <w:noProof/>
          <w:color w:val="000000"/>
          <w:spacing w:val="-5"/>
        </w:rPr>
        <w:t xml:space="preserve"> </w:t>
      </w:r>
      <w:r w:rsidRPr="00595F98">
        <w:rPr>
          <w:rFonts w:ascii="Arial" w:hAnsi="Arial" w:cs="Arial"/>
          <w:noProof/>
          <w:color w:val="000000"/>
        </w:rPr>
        <w:t>como</w:t>
      </w:r>
      <w:r w:rsidRPr="00595F98">
        <w:rPr>
          <w:rFonts w:ascii="Arial" w:hAnsi="Arial" w:cs="Arial"/>
          <w:noProof/>
          <w:color w:val="000000"/>
          <w:spacing w:val="-5"/>
        </w:rPr>
        <w:t xml:space="preserve"> </w:t>
      </w:r>
      <w:r w:rsidRPr="00595F98">
        <w:rPr>
          <w:rFonts w:ascii="Arial" w:hAnsi="Arial" w:cs="Arial"/>
          <w:noProof/>
          <w:color w:val="000000"/>
        </w:rPr>
        <w:t>una</w:t>
      </w:r>
      <w:r w:rsidRPr="00595F98">
        <w:rPr>
          <w:rFonts w:ascii="Arial" w:hAnsi="Arial" w:cs="Arial"/>
          <w:noProof/>
          <w:color w:val="000000"/>
          <w:spacing w:val="-5"/>
        </w:rPr>
        <w:t xml:space="preserve"> </w:t>
      </w:r>
      <w:r w:rsidRPr="00595F98">
        <w:rPr>
          <w:rFonts w:ascii="Arial" w:hAnsi="Arial" w:cs="Arial"/>
          <w:noProof/>
          <w:color w:val="000000"/>
        </w:rPr>
        <w:t>práctica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operación admisible e inevitable.</w:t>
      </w:r>
      <w:r w:rsidRPr="00595F98">
        <w:rPr>
          <w:rFonts w:ascii="Arial" w:hAnsi="Arial" w:cs="Arial"/>
          <w:noProof/>
        </w:rPr>
        <w:t xml:space="preserve"> </w:t>
      </w:r>
    </w:p>
    <w:p w14:paraId="77BF44E5"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w:t>
      </w:r>
      <w:r w:rsidRPr="00595F98">
        <w:rPr>
          <w:rFonts w:ascii="Arial" w:hAnsi="Arial" w:cs="Arial"/>
          <w:noProof/>
          <w:color w:val="000000"/>
          <w:spacing w:val="-4"/>
        </w:rPr>
        <w:t xml:space="preserve"> </w:t>
      </w:r>
      <w:r w:rsidRPr="00595F98">
        <w:rPr>
          <w:rFonts w:ascii="Arial" w:hAnsi="Arial" w:cs="Arial"/>
          <w:noProof/>
          <w:color w:val="000000"/>
        </w:rPr>
        <w:t>Operador</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considerando</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propuestas</w:t>
      </w:r>
      <w:r w:rsidRPr="00595F98">
        <w:rPr>
          <w:rFonts w:ascii="Arial" w:hAnsi="Arial" w:cs="Arial"/>
          <w:noProof/>
          <w:color w:val="000000"/>
          <w:spacing w:val="-4"/>
        </w:rPr>
        <w:t xml:space="preserve"> </w:t>
      </w:r>
      <w:r w:rsidRPr="00595F98">
        <w:rPr>
          <w:rFonts w:ascii="Arial" w:hAnsi="Arial" w:cs="Arial"/>
          <w:noProof/>
          <w:color w:val="000000"/>
        </w:rPr>
        <w:t>realizadas</w:t>
      </w:r>
      <w:r w:rsidRPr="00595F98">
        <w:rPr>
          <w:rFonts w:ascii="Arial" w:hAnsi="Arial" w:cs="Arial"/>
          <w:noProof/>
          <w:color w:val="000000"/>
          <w:spacing w:val="-4"/>
        </w:rPr>
        <w:t xml:space="preserve"> </w:t>
      </w:r>
      <w:r w:rsidRPr="00595F98">
        <w:rPr>
          <w:rFonts w:ascii="Arial" w:hAnsi="Arial" w:cs="Arial"/>
          <w:noProof/>
          <w:color w:val="000000"/>
        </w:rPr>
        <w:t>por</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empresas</w:t>
      </w:r>
      <w:r w:rsidRPr="00595F98">
        <w:rPr>
          <w:rFonts w:ascii="Arial" w:hAnsi="Arial" w:cs="Arial"/>
          <w:noProof/>
          <w:color w:val="000000"/>
          <w:spacing w:val="-4"/>
        </w:rPr>
        <w:t xml:space="preserve"> </w:t>
      </w:r>
      <w:r w:rsidRPr="00595F98">
        <w:rPr>
          <w:rFonts w:ascii="Arial" w:hAnsi="Arial" w:cs="Arial"/>
          <w:noProof/>
          <w:color w:val="000000"/>
        </w:rPr>
        <w:t>de distribución,</w:t>
      </w:r>
      <w:r w:rsidRPr="00595F98">
        <w:rPr>
          <w:rFonts w:ascii="Arial" w:hAnsi="Arial" w:cs="Arial"/>
          <w:noProof/>
          <w:color w:val="000000"/>
          <w:spacing w:val="-4"/>
        </w:rPr>
        <w:t xml:space="preserve"> </w:t>
      </w:r>
      <w:r w:rsidRPr="00595F98">
        <w:rPr>
          <w:rFonts w:ascii="Arial" w:hAnsi="Arial" w:cs="Arial"/>
          <w:noProof/>
          <w:color w:val="000000"/>
        </w:rPr>
        <w:t>propondrá</w:t>
      </w:r>
      <w:r w:rsidRPr="00595F98">
        <w:rPr>
          <w:rFonts w:ascii="Arial" w:hAnsi="Arial" w:cs="Arial"/>
          <w:noProof/>
          <w:color w:val="000000"/>
          <w:spacing w:val="-4"/>
        </w:rPr>
        <w:t xml:space="preserve"> </w:t>
      </w:r>
      <w:r w:rsidRPr="00595F98">
        <w:rPr>
          <w:rFonts w:ascii="Arial" w:hAnsi="Arial" w:cs="Arial"/>
          <w:noProof/>
          <w:color w:val="000000"/>
        </w:rPr>
        <w:t>para</w:t>
      </w:r>
      <w:r w:rsidRPr="00595F98">
        <w:rPr>
          <w:rFonts w:ascii="Arial" w:hAnsi="Arial" w:cs="Arial"/>
          <w:noProof/>
          <w:color w:val="000000"/>
          <w:spacing w:val="-4"/>
        </w:rPr>
        <w:t xml:space="preserve"> </w:t>
      </w:r>
      <w:r w:rsidRPr="00595F98">
        <w:rPr>
          <w:rFonts w:ascii="Arial" w:hAnsi="Arial" w:cs="Arial"/>
          <w:noProof/>
          <w:color w:val="000000"/>
        </w:rPr>
        <w:t>su</w:t>
      </w:r>
      <w:r w:rsidRPr="00595F98">
        <w:rPr>
          <w:rFonts w:ascii="Arial" w:hAnsi="Arial" w:cs="Arial"/>
          <w:noProof/>
          <w:color w:val="000000"/>
          <w:spacing w:val="-4"/>
        </w:rPr>
        <w:t xml:space="preserve"> </w:t>
      </w:r>
      <w:r w:rsidRPr="00595F98">
        <w:rPr>
          <w:rFonts w:ascii="Arial" w:hAnsi="Arial" w:cs="Arial"/>
          <w:noProof/>
          <w:color w:val="000000"/>
        </w:rPr>
        <w:t>aprobación</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15"/>
        </w:rPr>
        <w:t xml:space="preserve"> </w:t>
      </w:r>
      <w:r w:rsidRPr="00595F98">
        <w:rPr>
          <w:rFonts w:ascii="Arial" w:hAnsi="Arial" w:cs="Arial"/>
          <w:noProof/>
          <w:color w:val="000000"/>
        </w:rPr>
        <w:t>Administración</w:t>
      </w:r>
      <w:r w:rsidRPr="00595F98">
        <w:rPr>
          <w:rFonts w:ascii="Arial" w:hAnsi="Arial" w:cs="Arial"/>
          <w:noProof/>
          <w:color w:val="000000"/>
          <w:spacing w:val="-4"/>
        </w:rPr>
        <w:t xml:space="preserve"> </w:t>
      </w:r>
      <w:r w:rsidRPr="00595F98">
        <w:rPr>
          <w:rFonts w:ascii="Arial" w:hAnsi="Arial" w:cs="Arial"/>
          <w:noProof/>
          <w:color w:val="000000"/>
        </w:rPr>
        <w:t>competente,</w:t>
      </w:r>
      <w:r w:rsidRPr="00595F98">
        <w:rPr>
          <w:rFonts w:ascii="Arial" w:hAnsi="Arial" w:cs="Arial"/>
          <w:noProof/>
          <w:color w:val="000000"/>
          <w:spacing w:val="-4"/>
        </w:rPr>
        <w:t xml:space="preserve"> </w:t>
      </w:r>
      <w:r w:rsidRPr="00595F98">
        <w:rPr>
          <w:rFonts w:ascii="Arial" w:hAnsi="Arial" w:cs="Arial"/>
          <w:noProof/>
          <w:color w:val="000000"/>
        </w:rPr>
        <w:t>previo</w:t>
      </w:r>
      <w:r w:rsidRPr="00595F98">
        <w:rPr>
          <w:rFonts w:ascii="Arial" w:hAnsi="Arial" w:cs="Arial"/>
          <w:noProof/>
          <w:color w:val="000000"/>
          <w:spacing w:val="-4"/>
        </w:rPr>
        <w:t xml:space="preserve"> </w:t>
      </w:r>
      <w:r w:rsidRPr="00595F98">
        <w:rPr>
          <w:rFonts w:ascii="Arial" w:hAnsi="Arial" w:cs="Arial"/>
          <w:noProof/>
          <w:color w:val="000000"/>
        </w:rPr>
        <w:t>informe de</w:t>
      </w:r>
      <w:r w:rsidRPr="00595F98">
        <w:rPr>
          <w:rFonts w:ascii="Arial" w:hAnsi="Arial" w:cs="Arial"/>
          <w:noProof/>
          <w:color w:val="000000"/>
          <w:spacing w:val="-2"/>
        </w:rPr>
        <w:t xml:space="preserve"> </w:t>
      </w:r>
      <w:r w:rsidRPr="00595F98">
        <w:rPr>
          <w:rFonts w:ascii="Arial" w:hAnsi="Arial" w:cs="Arial"/>
          <w:noProof/>
          <w:color w:val="000000"/>
        </w:rPr>
        <w:t>la</w:t>
      </w:r>
      <w:r w:rsidRPr="00595F98">
        <w:rPr>
          <w:rFonts w:ascii="Arial" w:hAnsi="Arial" w:cs="Arial"/>
          <w:noProof/>
          <w:color w:val="000000"/>
          <w:spacing w:val="-2"/>
        </w:rPr>
        <w:t xml:space="preserve"> </w:t>
      </w:r>
      <w:r w:rsidRPr="00595F98">
        <w:rPr>
          <w:rFonts w:ascii="Arial" w:hAnsi="Arial" w:cs="Arial"/>
          <w:noProof/>
          <w:color w:val="000000"/>
        </w:rPr>
        <w:t>CNMC,</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Planes</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Deslastre</w:t>
      </w:r>
      <w:r w:rsidRPr="00595F98">
        <w:rPr>
          <w:rFonts w:ascii="Arial" w:hAnsi="Arial" w:cs="Arial"/>
          <w:noProof/>
          <w:color w:val="000000"/>
          <w:spacing w:val="-13"/>
        </w:rPr>
        <w:t xml:space="preserve"> </w:t>
      </w:r>
      <w:r w:rsidRPr="00595F98">
        <w:rPr>
          <w:rFonts w:ascii="Arial" w:hAnsi="Arial" w:cs="Arial"/>
          <w:noProof/>
          <w:color w:val="000000"/>
        </w:rPr>
        <w:t>Automático</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Cargas</w:t>
      </w:r>
      <w:r w:rsidRPr="00595F98">
        <w:rPr>
          <w:rFonts w:ascii="Arial" w:hAnsi="Arial" w:cs="Arial"/>
          <w:noProof/>
          <w:color w:val="000000"/>
          <w:spacing w:val="-2"/>
        </w:rPr>
        <w:t xml:space="preserve"> </w:t>
      </w:r>
      <w:r w:rsidRPr="00595F98">
        <w:rPr>
          <w:rFonts w:ascii="Arial" w:hAnsi="Arial" w:cs="Arial"/>
          <w:noProof/>
          <w:color w:val="000000"/>
        </w:rPr>
        <w:t>necesarios</w:t>
      </w:r>
      <w:r w:rsidRPr="00595F98">
        <w:rPr>
          <w:rFonts w:ascii="Arial" w:hAnsi="Arial" w:cs="Arial"/>
          <w:noProof/>
          <w:color w:val="000000"/>
          <w:spacing w:val="-2"/>
        </w:rPr>
        <w:t xml:space="preserve"> </w:t>
      </w:r>
      <w:r w:rsidRPr="00595F98">
        <w:rPr>
          <w:rFonts w:ascii="Arial" w:hAnsi="Arial" w:cs="Arial"/>
          <w:noProof/>
          <w:color w:val="000000"/>
        </w:rPr>
        <w:t>para</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casos</w:t>
      </w:r>
      <w:r w:rsidRPr="00595F98">
        <w:rPr>
          <w:rFonts w:ascii="Arial" w:hAnsi="Arial" w:cs="Arial"/>
          <w:noProof/>
          <w:color w:val="000000"/>
          <w:spacing w:val="-2"/>
        </w:rPr>
        <w:t xml:space="preserve"> </w:t>
      </w:r>
      <w:r w:rsidRPr="00595F98">
        <w:rPr>
          <w:rFonts w:ascii="Arial" w:hAnsi="Arial" w:cs="Arial"/>
          <w:noProof/>
          <w:color w:val="000000"/>
        </w:rPr>
        <w:t>en que, por una incidencia muy severa, el equilibrio entre la generación y la demanda del sistema no pueda ser restablecido mediante la puesta en práctica de otras acciones de control.</w:t>
      </w:r>
      <w:r w:rsidRPr="00595F98">
        <w:rPr>
          <w:rFonts w:ascii="Arial" w:hAnsi="Arial" w:cs="Arial"/>
          <w:noProof/>
        </w:rPr>
        <w:t xml:space="preserve"> </w:t>
      </w:r>
    </w:p>
    <w:p w14:paraId="7FC30FBB"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Estos planes se basarán en la actuación de un sistema automático de deslastre de cargas</w:t>
      </w:r>
      <w:r w:rsidRPr="00595F98">
        <w:rPr>
          <w:rFonts w:ascii="Arial" w:hAnsi="Arial" w:cs="Arial"/>
          <w:noProof/>
          <w:color w:val="000000"/>
          <w:spacing w:val="21"/>
        </w:rPr>
        <w:t xml:space="preserve"> </w:t>
      </w:r>
      <w:r w:rsidRPr="00595F98">
        <w:rPr>
          <w:rFonts w:ascii="Arial" w:hAnsi="Arial" w:cs="Arial"/>
          <w:noProof/>
          <w:color w:val="000000"/>
        </w:rPr>
        <w:t>por</w:t>
      </w:r>
      <w:r w:rsidRPr="00595F98">
        <w:rPr>
          <w:rFonts w:ascii="Arial" w:hAnsi="Arial" w:cs="Arial"/>
          <w:noProof/>
          <w:color w:val="000000"/>
          <w:spacing w:val="21"/>
        </w:rPr>
        <w:t xml:space="preserve"> </w:t>
      </w:r>
      <w:r w:rsidRPr="00595F98">
        <w:rPr>
          <w:rFonts w:ascii="Arial" w:hAnsi="Arial" w:cs="Arial"/>
          <w:noProof/>
          <w:color w:val="000000"/>
        </w:rPr>
        <w:t>mínima</w:t>
      </w:r>
      <w:r w:rsidRPr="00595F98">
        <w:rPr>
          <w:rFonts w:ascii="Arial" w:hAnsi="Arial" w:cs="Arial"/>
          <w:noProof/>
          <w:color w:val="000000"/>
          <w:spacing w:val="21"/>
        </w:rPr>
        <w:t xml:space="preserve"> </w:t>
      </w:r>
      <w:r w:rsidRPr="00595F98">
        <w:rPr>
          <w:rFonts w:ascii="Arial" w:hAnsi="Arial" w:cs="Arial"/>
          <w:noProof/>
          <w:color w:val="000000"/>
        </w:rPr>
        <w:t>frecuencia,</w:t>
      </w:r>
      <w:r w:rsidRPr="00595F98">
        <w:rPr>
          <w:rFonts w:ascii="Arial" w:hAnsi="Arial" w:cs="Arial"/>
          <w:noProof/>
          <w:color w:val="000000"/>
          <w:spacing w:val="21"/>
        </w:rPr>
        <w:t xml:space="preserve"> </w:t>
      </w:r>
      <w:r w:rsidRPr="00595F98">
        <w:rPr>
          <w:rFonts w:ascii="Arial" w:hAnsi="Arial" w:cs="Arial"/>
          <w:noProof/>
          <w:color w:val="000000"/>
        </w:rPr>
        <w:t>para</w:t>
      </w:r>
      <w:r w:rsidRPr="00595F98">
        <w:rPr>
          <w:rFonts w:ascii="Arial" w:hAnsi="Arial" w:cs="Arial"/>
          <w:noProof/>
          <w:color w:val="000000"/>
          <w:spacing w:val="21"/>
        </w:rPr>
        <w:t xml:space="preserve"> </w:t>
      </w:r>
      <w:r w:rsidRPr="00595F98">
        <w:rPr>
          <w:rFonts w:ascii="Arial" w:hAnsi="Arial" w:cs="Arial"/>
          <w:noProof/>
          <w:color w:val="000000"/>
        </w:rPr>
        <w:t>conseguir</w:t>
      </w:r>
      <w:r w:rsidRPr="00595F98">
        <w:rPr>
          <w:rFonts w:ascii="Arial" w:hAnsi="Arial" w:cs="Arial"/>
          <w:noProof/>
          <w:color w:val="000000"/>
          <w:spacing w:val="21"/>
        </w:rPr>
        <w:t xml:space="preserve"> </w:t>
      </w:r>
      <w:r w:rsidRPr="00595F98">
        <w:rPr>
          <w:rFonts w:ascii="Arial" w:hAnsi="Arial" w:cs="Arial"/>
          <w:noProof/>
          <w:color w:val="000000"/>
        </w:rPr>
        <w:t>una</w:t>
      </w:r>
      <w:r w:rsidRPr="00595F98">
        <w:rPr>
          <w:rFonts w:ascii="Arial" w:hAnsi="Arial" w:cs="Arial"/>
          <w:noProof/>
          <w:color w:val="000000"/>
          <w:spacing w:val="20"/>
        </w:rPr>
        <w:t xml:space="preserve"> </w:t>
      </w:r>
      <w:r w:rsidRPr="00595F98">
        <w:rPr>
          <w:rFonts w:ascii="Arial" w:hAnsi="Arial" w:cs="Arial"/>
          <w:noProof/>
          <w:color w:val="000000"/>
        </w:rPr>
        <w:t>desconexión</w:t>
      </w:r>
      <w:r w:rsidRPr="00595F98">
        <w:rPr>
          <w:rFonts w:ascii="Arial" w:hAnsi="Arial" w:cs="Arial"/>
          <w:noProof/>
          <w:color w:val="000000"/>
          <w:spacing w:val="21"/>
        </w:rPr>
        <w:t xml:space="preserve"> </w:t>
      </w:r>
      <w:r w:rsidRPr="00595F98">
        <w:rPr>
          <w:rFonts w:ascii="Arial" w:hAnsi="Arial" w:cs="Arial"/>
          <w:noProof/>
          <w:color w:val="000000"/>
        </w:rPr>
        <w:t>controlada</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1"/>
        </w:rPr>
        <w:t xml:space="preserve"> </w:t>
      </w:r>
      <w:r w:rsidRPr="00595F98">
        <w:rPr>
          <w:rFonts w:ascii="Arial" w:hAnsi="Arial" w:cs="Arial"/>
          <w:noProof/>
          <w:color w:val="000000"/>
        </w:rPr>
        <w:t>dichas cargas.</w:t>
      </w:r>
      <w:r w:rsidRPr="00595F98">
        <w:rPr>
          <w:rFonts w:ascii="Arial" w:hAnsi="Arial" w:cs="Arial"/>
          <w:noProof/>
        </w:rPr>
        <w:t xml:space="preserve"> </w:t>
      </w:r>
    </w:p>
    <w:p w14:paraId="793F7397"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Deslastre</w:t>
      </w:r>
      <w:r w:rsidRPr="00595F98">
        <w:rPr>
          <w:rFonts w:ascii="Arial" w:hAnsi="Arial" w:cs="Arial"/>
          <w:noProof/>
          <w:color w:val="000000"/>
          <w:spacing w:val="-15"/>
        </w:rPr>
        <w:t xml:space="preserve"> </w:t>
      </w:r>
      <w:r w:rsidRPr="00595F98">
        <w:rPr>
          <w:rFonts w:ascii="Arial" w:hAnsi="Arial" w:cs="Arial"/>
          <w:noProof/>
          <w:color w:val="000000"/>
        </w:rPr>
        <w:t>Automático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Cargas</w:t>
      </w:r>
      <w:r w:rsidRPr="00595F98">
        <w:rPr>
          <w:rFonts w:ascii="Arial" w:hAnsi="Arial" w:cs="Arial"/>
          <w:noProof/>
          <w:color w:val="000000"/>
          <w:spacing w:val="-4"/>
        </w:rPr>
        <w:t xml:space="preserve"> </w:t>
      </w:r>
      <w:r w:rsidRPr="00595F98">
        <w:rPr>
          <w:rFonts w:ascii="Arial" w:hAnsi="Arial" w:cs="Arial"/>
          <w:noProof/>
          <w:color w:val="000000"/>
        </w:rPr>
        <w:t>establecerán</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deslastre</w:t>
      </w:r>
      <w:r w:rsidRPr="00595F98">
        <w:rPr>
          <w:rFonts w:ascii="Arial" w:hAnsi="Arial" w:cs="Arial"/>
          <w:noProof/>
          <w:color w:val="000000"/>
          <w:spacing w:val="-4"/>
        </w:rPr>
        <w:t xml:space="preserve"> </w:t>
      </w:r>
      <w:r w:rsidRPr="00595F98">
        <w:rPr>
          <w:rFonts w:ascii="Arial" w:hAnsi="Arial" w:cs="Arial"/>
          <w:noProof/>
          <w:color w:val="000000"/>
        </w:rPr>
        <w:t>escalonado, desconectando</w:t>
      </w:r>
      <w:r w:rsidRPr="00595F98">
        <w:rPr>
          <w:rFonts w:ascii="Arial" w:hAnsi="Arial" w:cs="Arial"/>
          <w:noProof/>
          <w:color w:val="000000"/>
          <w:spacing w:val="31"/>
        </w:rPr>
        <w:t xml:space="preserve"> </w:t>
      </w:r>
      <w:r w:rsidRPr="00595F98">
        <w:rPr>
          <w:rFonts w:ascii="Arial" w:hAnsi="Arial" w:cs="Arial"/>
          <w:noProof/>
          <w:color w:val="000000"/>
        </w:rPr>
        <w:t>en</w:t>
      </w:r>
      <w:r w:rsidRPr="00595F98">
        <w:rPr>
          <w:rFonts w:ascii="Arial" w:hAnsi="Arial" w:cs="Arial"/>
          <w:noProof/>
          <w:color w:val="000000"/>
          <w:spacing w:val="31"/>
        </w:rPr>
        <w:t xml:space="preserve"> </w:t>
      </w:r>
      <w:r w:rsidRPr="00595F98">
        <w:rPr>
          <w:rFonts w:ascii="Arial" w:hAnsi="Arial" w:cs="Arial"/>
          <w:noProof/>
          <w:color w:val="000000"/>
        </w:rPr>
        <w:t>primer</w:t>
      </w:r>
      <w:r w:rsidRPr="00595F98">
        <w:rPr>
          <w:rFonts w:ascii="Arial" w:hAnsi="Arial" w:cs="Arial"/>
          <w:noProof/>
          <w:color w:val="000000"/>
          <w:spacing w:val="31"/>
        </w:rPr>
        <w:t xml:space="preserve"> </w:t>
      </w:r>
      <w:r w:rsidRPr="00595F98">
        <w:rPr>
          <w:rFonts w:ascii="Arial" w:hAnsi="Arial" w:cs="Arial"/>
          <w:noProof/>
          <w:color w:val="000000"/>
        </w:rPr>
        <w:t>lugar</w:t>
      </w:r>
      <w:r w:rsidRPr="00595F98">
        <w:rPr>
          <w:rFonts w:ascii="Arial" w:hAnsi="Arial" w:cs="Arial"/>
          <w:noProof/>
          <w:color w:val="000000"/>
          <w:spacing w:val="31"/>
        </w:rPr>
        <w:t xml:space="preserve"> </w:t>
      </w:r>
      <w:r w:rsidRPr="00595F98">
        <w:rPr>
          <w:rFonts w:ascii="Arial" w:hAnsi="Arial" w:cs="Arial"/>
          <w:noProof/>
          <w:color w:val="000000"/>
        </w:rPr>
        <w:t>los</w:t>
      </w:r>
      <w:r w:rsidRPr="00595F98">
        <w:rPr>
          <w:rFonts w:ascii="Arial" w:hAnsi="Arial" w:cs="Arial"/>
          <w:noProof/>
          <w:color w:val="000000"/>
          <w:spacing w:val="31"/>
        </w:rPr>
        <w:t xml:space="preserve"> </w:t>
      </w:r>
      <w:r w:rsidRPr="00595F98">
        <w:rPr>
          <w:rFonts w:ascii="Arial" w:hAnsi="Arial" w:cs="Arial"/>
          <w:noProof/>
          <w:color w:val="000000"/>
        </w:rPr>
        <w:t>grupos</w:t>
      </w:r>
      <w:r w:rsidRPr="00595F98">
        <w:rPr>
          <w:rFonts w:ascii="Arial" w:hAnsi="Arial" w:cs="Arial"/>
          <w:noProof/>
          <w:color w:val="000000"/>
          <w:spacing w:val="31"/>
        </w:rPr>
        <w:t xml:space="preserve"> </w:t>
      </w:r>
      <w:r w:rsidRPr="00595F98">
        <w:rPr>
          <w:rFonts w:ascii="Arial" w:hAnsi="Arial" w:cs="Arial"/>
          <w:noProof/>
          <w:color w:val="000000"/>
        </w:rPr>
        <w:t>de</w:t>
      </w:r>
      <w:r w:rsidRPr="00595F98">
        <w:rPr>
          <w:rFonts w:ascii="Arial" w:hAnsi="Arial" w:cs="Arial"/>
          <w:noProof/>
          <w:color w:val="000000"/>
          <w:spacing w:val="31"/>
        </w:rPr>
        <w:t xml:space="preserve"> </w:t>
      </w:r>
      <w:r w:rsidRPr="00595F98">
        <w:rPr>
          <w:rFonts w:ascii="Arial" w:hAnsi="Arial" w:cs="Arial"/>
          <w:noProof/>
          <w:color w:val="000000"/>
        </w:rPr>
        <w:t>bombeo,</w:t>
      </w:r>
      <w:r w:rsidRPr="00595F98">
        <w:rPr>
          <w:rFonts w:ascii="Arial" w:hAnsi="Arial" w:cs="Arial"/>
          <w:noProof/>
          <w:color w:val="000000"/>
          <w:spacing w:val="31"/>
        </w:rPr>
        <w:t xml:space="preserve"> </w:t>
      </w:r>
      <w:r w:rsidRPr="00595F98">
        <w:rPr>
          <w:rFonts w:ascii="Arial" w:hAnsi="Arial" w:cs="Arial"/>
          <w:noProof/>
          <w:color w:val="000000"/>
        </w:rPr>
        <w:t>y</w:t>
      </w:r>
      <w:r w:rsidRPr="00595F98">
        <w:rPr>
          <w:rFonts w:ascii="Arial" w:hAnsi="Arial" w:cs="Arial"/>
          <w:noProof/>
          <w:color w:val="000000"/>
          <w:spacing w:val="31"/>
        </w:rPr>
        <w:t xml:space="preserve"> </w:t>
      </w:r>
      <w:r w:rsidRPr="00595F98">
        <w:rPr>
          <w:rFonts w:ascii="Arial" w:hAnsi="Arial" w:cs="Arial"/>
          <w:noProof/>
          <w:color w:val="000000"/>
        </w:rPr>
        <w:t>posteriormente,</w:t>
      </w:r>
      <w:r w:rsidRPr="00595F98">
        <w:rPr>
          <w:rFonts w:ascii="Arial" w:hAnsi="Arial" w:cs="Arial"/>
          <w:noProof/>
          <w:color w:val="000000"/>
          <w:spacing w:val="31"/>
        </w:rPr>
        <w:t xml:space="preserve"> </w:t>
      </w:r>
      <w:r w:rsidRPr="00595F98">
        <w:rPr>
          <w:rFonts w:ascii="Arial" w:hAnsi="Arial" w:cs="Arial"/>
          <w:noProof/>
          <w:color w:val="000000"/>
        </w:rPr>
        <w:t>a</w:t>
      </w:r>
      <w:r w:rsidRPr="00595F98">
        <w:rPr>
          <w:rFonts w:ascii="Arial" w:hAnsi="Arial" w:cs="Arial"/>
          <w:noProof/>
          <w:color w:val="000000"/>
          <w:spacing w:val="31"/>
        </w:rPr>
        <w:t xml:space="preserve"> </w:t>
      </w:r>
      <w:r w:rsidRPr="00595F98">
        <w:rPr>
          <w:rFonts w:ascii="Arial" w:hAnsi="Arial" w:cs="Arial"/>
          <w:noProof/>
          <w:color w:val="000000"/>
        </w:rPr>
        <w:t>valores inferiores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frecuencia,</w:t>
      </w:r>
      <w:r w:rsidRPr="00595F98">
        <w:rPr>
          <w:rFonts w:ascii="Arial" w:hAnsi="Arial" w:cs="Arial"/>
          <w:noProof/>
          <w:color w:val="000000"/>
          <w:spacing w:val="-3"/>
        </w:rPr>
        <w:t xml:space="preserve"> </w:t>
      </w:r>
      <w:r w:rsidRPr="00595F98">
        <w:rPr>
          <w:rFonts w:ascii="Arial" w:hAnsi="Arial" w:cs="Arial"/>
          <w:noProof/>
          <w:color w:val="000000"/>
        </w:rPr>
        <w:t>o</w:t>
      </w:r>
      <w:r w:rsidRPr="00595F98">
        <w:rPr>
          <w:rFonts w:ascii="Arial" w:hAnsi="Arial" w:cs="Arial"/>
          <w:noProof/>
          <w:color w:val="000000"/>
          <w:spacing w:val="-3"/>
        </w:rPr>
        <w:t xml:space="preserve"> </w:t>
      </w:r>
      <w:r w:rsidRPr="00595F98">
        <w:rPr>
          <w:rFonts w:ascii="Arial" w:hAnsi="Arial" w:cs="Arial"/>
          <w:noProof/>
          <w:color w:val="000000"/>
        </w:rPr>
        <w:t>superiores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velocidad</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variación</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3"/>
        </w:rPr>
        <w:t xml:space="preserve"> </w:t>
      </w:r>
      <w:r w:rsidRPr="00595F98">
        <w:rPr>
          <w:rFonts w:ascii="Arial" w:hAnsi="Arial" w:cs="Arial"/>
          <w:noProof/>
          <w:color w:val="000000"/>
        </w:rPr>
        <w:t>misma,</w:t>
      </w:r>
      <w:r w:rsidRPr="00595F98">
        <w:rPr>
          <w:rFonts w:ascii="Arial" w:hAnsi="Arial" w:cs="Arial"/>
          <w:noProof/>
          <w:color w:val="000000"/>
          <w:spacing w:val="-3"/>
        </w:rPr>
        <w:t xml:space="preserve"> </w:t>
      </w:r>
      <w:r w:rsidRPr="00595F98">
        <w:rPr>
          <w:rFonts w:ascii="Arial" w:hAnsi="Arial" w:cs="Arial"/>
          <w:noProof/>
          <w:color w:val="000000"/>
        </w:rPr>
        <w:t>conjuntos</w:t>
      </w:r>
      <w:r w:rsidRPr="00595F98">
        <w:rPr>
          <w:rFonts w:ascii="Arial" w:hAnsi="Arial" w:cs="Arial"/>
          <w:noProof/>
          <w:color w:val="000000"/>
          <w:spacing w:val="-3"/>
        </w:rPr>
        <w:t xml:space="preserve"> </w:t>
      </w:r>
      <w:r w:rsidRPr="00595F98">
        <w:rPr>
          <w:rFonts w:ascii="Arial" w:hAnsi="Arial" w:cs="Arial"/>
          <w:noProof/>
          <w:color w:val="000000"/>
        </w:rPr>
        <w:t>de cargas preseleccionadas no críticas.</w:t>
      </w:r>
      <w:r w:rsidRPr="00595F98">
        <w:rPr>
          <w:rFonts w:ascii="Arial" w:hAnsi="Arial" w:cs="Arial"/>
          <w:noProof/>
        </w:rPr>
        <w:t xml:space="preserve"> </w:t>
      </w:r>
    </w:p>
    <w:p w14:paraId="12424F09"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Esta desconexión se realizará de acuerdo con los umbrales de frecuencia, velocidad de variación de frecuencia, magnitud en la carga y especificación de la misma que se establezcan en los Planes de Deslastre</w:t>
      </w:r>
      <w:r w:rsidRPr="00595F98">
        <w:rPr>
          <w:rFonts w:ascii="Arial" w:hAnsi="Arial" w:cs="Arial"/>
          <w:noProof/>
          <w:color w:val="000000"/>
          <w:spacing w:val="-10"/>
        </w:rPr>
        <w:t xml:space="preserve"> </w:t>
      </w:r>
      <w:r w:rsidRPr="00595F98">
        <w:rPr>
          <w:rFonts w:ascii="Arial" w:hAnsi="Arial" w:cs="Arial"/>
          <w:noProof/>
          <w:color w:val="000000"/>
        </w:rPr>
        <w:t>Automático de Carga.</w:t>
      </w:r>
      <w:r w:rsidRPr="00595F98">
        <w:rPr>
          <w:rFonts w:ascii="Arial" w:hAnsi="Arial" w:cs="Arial"/>
          <w:noProof/>
        </w:rPr>
        <w:t xml:space="preserve"> </w:t>
      </w:r>
    </w:p>
    <w:p w14:paraId="14DEC465"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 xml:space="preserve">Los gestores de las redes de distribución y los consumidores conectados a la Red </w:t>
      </w:r>
      <w:r w:rsidRPr="00595F98">
        <w:rPr>
          <w:rFonts w:ascii="Arial" w:hAnsi="Arial" w:cs="Arial"/>
          <w:noProof/>
          <w:color w:val="000000"/>
        </w:rPr>
        <w:lastRenderedPageBreak/>
        <w:t xml:space="preserve">de </w:t>
      </w:r>
      <w:r w:rsidRPr="00595F98">
        <w:rPr>
          <w:rFonts w:ascii="Arial" w:hAnsi="Arial" w:cs="Arial"/>
          <w:noProof/>
          <w:color w:val="000000"/>
          <w:spacing w:val="-6"/>
        </w:rPr>
        <w:t>T</w:t>
      </w:r>
      <w:r w:rsidRPr="00595F98">
        <w:rPr>
          <w:rFonts w:ascii="Arial" w:hAnsi="Arial" w:cs="Arial"/>
          <w:noProof/>
          <w:color w:val="000000"/>
        </w:rPr>
        <w:t>ransporte deberán instalar relés de frecuencia cuya actuación se ajuste a los criterios generales que se indican en este Procedimiento y a los que se establezcan en los Planes de Deslastre Automático de Cargas que se encuentren en vigor en cada momento. La ubicación,</w:t>
      </w:r>
      <w:r w:rsidRPr="00595F98">
        <w:rPr>
          <w:rFonts w:ascii="Arial" w:hAnsi="Arial" w:cs="Arial"/>
          <w:noProof/>
          <w:color w:val="000000"/>
          <w:spacing w:val="33"/>
        </w:rPr>
        <w:t xml:space="preserve"> </w:t>
      </w:r>
      <w:r w:rsidRPr="00595F98">
        <w:rPr>
          <w:rFonts w:ascii="Arial" w:hAnsi="Arial" w:cs="Arial"/>
          <w:noProof/>
          <w:color w:val="000000"/>
        </w:rPr>
        <w:t>los</w:t>
      </w:r>
      <w:r w:rsidRPr="00595F98">
        <w:rPr>
          <w:rFonts w:ascii="Arial" w:hAnsi="Arial" w:cs="Arial"/>
          <w:noProof/>
          <w:color w:val="000000"/>
          <w:spacing w:val="33"/>
        </w:rPr>
        <w:t xml:space="preserve"> </w:t>
      </w:r>
      <w:r w:rsidRPr="00595F98">
        <w:rPr>
          <w:rFonts w:ascii="Arial" w:hAnsi="Arial" w:cs="Arial"/>
          <w:noProof/>
          <w:color w:val="000000"/>
        </w:rPr>
        <w:t>criterios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actuación</w:t>
      </w:r>
      <w:r w:rsidRPr="00595F98">
        <w:rPr>
          <w:rFonts w:ascii="Arial" w:hAnsi="Arial" w:cs="Arial"/>
          <w:noProof/>
          <w:color w:val="000000"/>
          <w:spacing w:val="33"/>
        </w:rPr>
        <w:t xml:space="preserve"> </w:t>
      </w:r>
      <w:r w:rsidRPr="00595F98">
        <w:rPr>
          <w:rFonts w:ascii="Arial" w:hAnsi="Arial" w:cs="Arial"/>
          <w:noProof/>
          <w:color w:val="000000"/>
        </w:rPr>
        <w:t>y</w:t>
      </w:r>
      <w:r w:rsidRPr="00595F98">
        <w:rPr>
          <w:rFonts w:ascii="Arial" w:hAnsi="Arial" w:cs="Arial"/>
          <w:noProof/>
          <w:color w:val="000000"/>
          <w:spacing w:val="33"/>
        </w:rPr>
        <w:t xml:space="preserve"> </w:t>
      </w:r>
      <w:r w:rsidRPr="00595F98">
        <w:rPr>
          <w:rFonts w:ascii="Arial" w:hAnsi="Arial" w:cs="Arial"/>
          <w:noProof/>
          <w:color w:val="000000"/>
        </w:rPr>
        <w:t>las</w:t>
      </w:r>
      <w:r w:rsidRPr="00595F98">
        <w:rPr>
          <w:rFonts w:ascii="Arial" w:hAnsi="Arial" w:cs="Arial"/>
          <w:noProof/>
          <w:color w:val="000000"/>
          <w:spacing w:val="33"/>
        </w:rPr>
        <w:t xml:space="preserve"> </w:t>
      </w:r>
      <w:r w:rsidRPr="00595F98">
        <w:rPr>
          <w:rFonts w:ascii="Arial" w:hAnsi="Arial" w:cs="Arial"/>
          <w:noProof/>
          <w:color w:val="000000"/>
        </w:rPr>
        <w:t>características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estos</w:t>
      </w:r>
      <w:r w:rsidRPr="00595F98">
        <w:rPr>
          <w:rFonts w:ascii="Arial" w:hAnsi="Arial" w:cs="Arial"/>
          <w:noProof/>
          <w:color w:val="000000"/>
          <w:spacing w:val="33"/>
        </w:rPr>
        <w:t xml:space="preserve"> </w:t>
      </w:r>
      <w:r w:rsidRPr="00595F98">
        <w:rPr>
          <w:rFonts w:ascii="Arial" w:hAnsi="Arial" w:cs="Arial"/>
          <w:noProof/>
          <w:color w:val="000000"/>
        </w:rPr>
        <w:t>relés</w:t>
      </w:r>
      <w:r w:rsidRPr="00595F98">
        <w:rPr>
          <w:rFonts w:ascii="Arial" w:hAnsi="Arial" w:cs="Arial"/>
          <w:noProof/>
          <w:color w:val="000000"/>
          <w:spacing w:val="33"/>
        </w:rPr>
        <w:t xml:space="preserve"> </w:t>
      </w:r>
      <w:r w:rsidRPr="00595F98">
        <w:rPr>
          <w:rFonts w:ascii="Arial" w:hAnsi="Arial" w:cs="Arial"/>
          <w:noProof/>
          <w:color w:val="000000"/>
        </w:rPr>
        <w:t>no</w:t>
      </w:r>
      <w:r w:rsidRPr="00595F98">
        <w:rPr>
          <w:rFonts w:ascii="Arial" w:hAnsi="Arial" w:cs="Arial"/>
          <w:noProof/>
          <w:color w:val="000000"/>
          <w:spacing w:val="33"/>
        </w:rPr>
        <w:t xml:space="preserve"> </w:t>
      </w:r>
      <w:r w:rsidRPr="00595F98">
        <w:rPr>
          <w:rFonts w:ascii="Arial" w:hAnsi="Arial" w:cs="Arial"/>
          <w:noProof/>
          <w:color w:val="000000"/>
        </w:rPr>
        <w:t>podrán modificarse sin el acuerdo previo del Operador del Sistema.</w:t>
      </w:r>
      <w:r w:rsidRPr="00595F98">
        <w:rPr>
          <w:rFonts w:ascii="Arial" w:hAnsi="Arial" w:cs="Arial"/>
          <w:noProof/>
        </w:rPr>
        <w:t xml:space="preserve"> </w:t>
      </w:r>
    </w:p>
    <w:p w14:paraId="41210C0A" w14:textId="69F4ECEB"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Las</w:t>
      </w:r>
      <w:r w:rsidRPr="00595F98">
        <w:rPr>
          <w:rFonts w:ascii="Arial" w:hAnsi="Arial" w:cs="Arial"/>
          <w:noProof/>
          <w:color w:val="000000"/>
          <w:spacing w:val="27"/>
        </w:rPr>
        <w:t xml:space="preserve"> </w:t>
      </w:r>
      <w:r w:rsidRPr="00595F98">
        <w:rPr>
          <w:rFonts w:ascii="Arial" w:hAnsi="Arial" w:cs="Arial"/>
          <w:noProof/>
          <w:color w:val="000000"/>
        </w:rPr>
        <w:t>empresas</w:t>
      </w:r>
      <w:r w:rsidRPr="00595F98">
        <w:rPr>
          <w:rFonts w:ascii="Arial" w:hAnsi="Arial" w:cs="Arial"/>
          <w:noProof/>
          <w:color w:val="000000"/>
          <w:spacing w:val="27"/>
        </w:rPr>
        <w:t xml:space="preserve"> </w:t>
      </w:r>
      <w:r w:rsidRPr="00595F98">
        <w:rPr>
          <w:rFonts w:ascii="Arial" w:hAnsi="Arial" w:cs="Arial"/>
          <w:noProof/>
          <w:color w:val="000000"/>
        </w:rPr>
        <w:t>productoras</w:t>
      </w:r>
      <w:r w:rsidRPr="00595F98">
        <w:rPr>
          <w:rFonts w:ascii="Arial" w:hAnsi="Arial" w:cs="Arial"/>
          <w:noProof/>
          <w:color w:val="000000"/>
          <w:spacing w:val="27"/>
        </w:rPr>
        <w:t xml:space="preserve"> </w:t>
      </w:r>
      <w:r w:rsidRPr="00595F98">
        <w:rPr>
          <w:rFonts w:ascii="Arial" w:hAnsi="Arial" w:cs="Arial"/>
          <w:noProof/>
          <w:color w:val="000000"/>
        </w:rPr>
        <w:t>deberán</w:t>
      </w:r>
      <w:r w:rsidRPr="00595F98">
        <w:rPr>
          <w:rFonts w:ascii="Arial" w:hAnsi="Arial" w:cs="Arial"/>
          <w:noProof/>
          <w:color w:val="000000"/>
          <w:spacing w:val="27"/>
        </w:rPr>
        <w:t xml:space="preserve"> </w:t>
      </w:r>
      <w:r w:rsidRPr="00595F98">
        <w:rPr>
          <w:rFonts w:ascii="Arial" w:hAnsi="Arial" w:cs="Arial"/>
          <w:noProof/>
          <w:color w:val="000000"/>
        </w:rPr>
        <w:t>garantiza</w:t>
      </w:r>
      <w:r w:rsidRPr="00595F98">
        <w:rPr>
          <w:rFonts w:ascii="Arial" w:hAnsi="Arial" w:cs="Arial"/>
          <w:noProof/>
          <w:color w:val="000000"/>
          <w:spacing w:val="-7"/>
        </w:rPr>
        <w:t>r</w:t>
      </w:r>
      <w:del w:id="112" w:author="Autor">
        <w:r w:rsidRPr="00595F98" w:rsidDel="004E4F05">
          <w:rPr>
            <w:rFonts w:ascii="Arial" w:hAnsi="Arial" w:cs="Arial"/>
            <w:noProof/>
            <w:color w:val="000000"/>
          </w:rPr>
          <w:delText>,</w:delText>
        </w:r>
        <w:r w:rsidRPr="00595F98" w:rsidDel="004E4F05">
          <w:rPr>
            <w:rFonts w:ascii="Arial" w:hAnsi="Arial" w:cs="Arial"/>
            <w:noProof/>
            <w:color w:val="000000"/>
            <w:spacing w:val="27"/>
          </w:rPr>
          <w:delText xml:space="preserve"> </w:delText>
        </w:r>
        <w:r w:rsidRPr="00595F98" w:rsidDel="004E4F05">
          <w:rPr>
            <w:rFonts w:ascii="Arial" w:hAnsi="Arial" w:cs="Arial"/>
            <w:noProof/>
            <w:color w:val="000000"/>
          </w:rPr>
          <w:delText>siempre</w:delText>
        </w:r>
        <w:r w:rsidRPr="00595F98" w:rsidDel="004E4F05">
          <w:rPr>
            <w:rFonts w:ascii="Arial" w:hAnsi="Arial" w:cs="Arial"/>
            <w:noProof/>
            <w:color w:val="000000"/>
            <w:spacing w:val="27"/>
          </w:rPr>
          <w:delText xml:space="preserve"> </w:delText>
        </w:r>
        <w:r w:rsidRPr="00595F98" w:rsidDel="004E4F05">
          <w:rPr>
            <w:rFonts w:ascii="Arial" w:hAnsi="Arial" w:cs="Arial"/>
            <w:noProof/>
            <w:color w:val="000000"/>
          </w:rPr>
          <w:delText>que</w:delText>
        </w:r>
        <w:r w:rsidRPr="00595F98" w:rsidDel="004E4F05">
          <w:rPr>
            <w:rFonts w:ascii="Arial" w:hAnsi="Arial" w:cs="Arial"/>
            <w:noProof/>
            <w:color w:val="000000"/>
            <w:spacing w:val="27"/>
          </w:rPr>
          <w:delText xml:space="preserve"> </w:delText>
        </w:r>
        <w:r w:rsidRPr="00595F98" w:rsidDel="004E4F05">
          <w:rPr>
            <w:rFonts w:ascii="Arial" w:hAnsi="Arial" w:cs="Arial"/>
            <w:noProof/>
            <w:color w:val="000000"/>
          </w:rPr>
          <w:delText>la</w:delText>
        </w:r>
        <w:r w:rsidRPr="00595F98" w:rsidDel="004E4F05">
          <w:rPr>
            <w:rFonts w:ascii="Arial" w:hAnsi="Arial" w:cs="Arial"/>
            <w:noProof/>
            <w:color w:val="000000"/>
            <w:spacing w:val="27"/>
          </w:rPr>
          <w:delText xml:space="preserve"> </w:delText>
        </w:r>
        <w:r w:rsidRPr="00595F98" w:rsidDel="004E4F05">
          <w:rPr>
            <w:rFonts w:ascii="Arial" w:hAnsi="Arial" w:cs="Arial"/>
            <w:noProof/>
            <w:color w:val="000000"/>
          </w:rPr>
          <w:delText>protección</w:delText>
        </w:r>
        <w:r w:rsidRPr="00595F98" w:rsidDel="004E4F05">
          <w:rPr>
            <w:rFonts w:ascii="Arial" w:hAnsi="Arial" w:cs="Arial"/>
            <w:noProof/>
            <w:color w:val="000000"/>
            <w:spacing w:val="27"/>
          </w:rPr>
          <w:delText xml:space="preserve"> </w:delText>
        </w:r>
        <w:r w:rsidRPr="00595F98" w:rsidDel="004E4F05">
          <w:rPr>
            <w:rFonts w:ascii="Arial" w:hAnsi="Arial" w:cs="Arial"/>
            <w:noProof/>
            <w:color w:val="000000"/>
          </w:rPr>
          <w:delText>de</w:delText>
        </w:r>
        <w:r w:rsidRPr="00595F98" w:rsidDel="004E4F05">
          <w:rPr>
            <w:rFonts w:ascii="Arial" w:hAnsi="Arial" w:cs="Arial"/>
            <w:noProof/>
            <w:color w:val="000000"/>
            <w:spacing w:val="27"/>
          </w:rPr>
          <w:delText xml:space="preserve"> </w:delText>
        </w:r>
        <w:r w:rsidRPr="00595F98" w:rsidDel="004E4F05">
          <w:rPr>
            <w:rFonts w:ascii="Arial" w:hAnsi="Arial" w:cs="Arial"/>
            <w:noProof/>
            <w:color w:val="000000"/>
          </w:rPr>
          <w:delText>los equipos</w:delText>
        </w:r>
        <w:r w:rsidRPr="00595F98" w:rsidDel="004E4F05">
          <w:rPr>
            <w:rFonts w:ascii="Arial" w:hAnsi="Arial" w:cs="Arial"/>
            <w:noProof/>
            <w:color w:val="000000"/>
            <w:spacing w:val="46"/>
          </w:rPr>
          <w:delText xml:space="preserve"> </w:delText>
        </w:r>
        <w:r w:rsidRPr="00595F98" w:rsidDel="004E4F05">
          <w:rPr>
            <w:rFonts w:ascii="Arial" w:hAnsi="Arial" w:cs="Arial"/>
            <w:noProof/>
            <w:color w:val="000000"/>
          </w:rPr>
          <w:delText>internos</w:delText>
        </w:r>
        <w:r w:rsidRPr="00595F98" w:rsidDel="004E4F05">
          <w:rPr>
            <w:rFonts w:ascii="Arial" w:hAnsi="Arial" w:cs="Arial"/>
            <w:noProof/>
            <w:color w:val="000000"/>
            <w:spacing w:val="46"/>
          </w:rPr>
          <w:delText xml:space="preserve"> </w:delText>
        </w:r>
        <w:r w:rsidRPr="00595F98" w:rsidDel="004E4F05">
          <w:rPr>
            <w:rFonts w:ascii="Arial" w:hAnsi="Arial" w:cs="Arial"/>
            <w:noProof/>
            <w:color w:val="000000"/>
          </w:rPr>
          <w:delText>lo</w:delText>
        </w:r>
        <w:r w:rsidRPr="00595F98" w:rsidDel="004E4F05">
          <w:rPr>
            <w:rFonts w:ascii="Arial" w:hAnsi="Arial" w:cs="Arial"/>
            <w:noProof/>
            <w:color w:val="000000"/>
            <w:spacing w:val="46"/>
          </w:rPr>
          <w:delText xml:space="preserve"> </w:delText>
        </w:r>
        <w:r w:rsidRPr="00595F98" w:rsidDel="004E4F05">
          <w:rPr>
            <w:rFonts w:ascii="Arial" w:hAnsi="Arial" w:cs="Arial"/>
            <w:noProof/>
            <w:color w:val="000000"/>
          </w:rPr>
          <w:delText>permitan,</w:delText>
        </w:r>
        <w:r w:rsidRPr="00595F98" w:rsidDel="004E4F05">
          <w:rPr>
            <w:rFonts w:ascii="Arial" w:hAnsi="Arial" w:cs="Arial"/>
            <w:noProof/>
            <w:color w:val="000000"/>
            <w:spacing w:val="46"/>
          </w:rPr>
          <w:delText xml:space="preserve"> </w:delText>
        </w:r>
      </w:del>
      <w:r w:rsidRPr="00595F98">
        <w:rPr>
          <w:rFonts w:ascii="Arial" w:hAnsi="Arial" w:cs="Arial"/>
          <w:noProof/>
          <w:color w:val="000000"/>
        </w:rPr>
        <w:t>que</w:t>
      </w:r>
      <w:r w:rsidRPr="00595F98">
        <w:rPr>
          <w:rFonts w:ascii="Arial" w:hAnsi="Arial" w:cs="Arial"/>
          <w:noProof/>
          <w:color w:val="000000"/>
          <w:spacing w:val="46"/>
        </w:rPr>
        <w:t xml:space="preserve"> </w:t>
      </w:r>
      <w:r w:rsidRPr="00595F98">
        <w:rPr>
          <w:rFonts w:ascii="Arial" w:hAnsi="Arial" w:cs="Arial"/>
          <w:noProof/>
          <w:color w:val="000000"/>
        </w:rPr>
        <w:t>las</w:t>
      </w:r>
      <w:r w:rsidRPr="00595F98">
        <w:rPr>
          <w:rFonts w:ascii="Arial" w:hAnsi="Arial" w:cs="Arial"/>
          <w:noProof/>
          <w:color w:val="000000"/>
          <w:spacing w:val="46"/>
        </w:rPr>
        <w:t xml:space="preserve"> </w:t>
      </w:r>
      <w:r w:rsidRPr="00595F98">
        <w:rPr>
          <w:rFonts w:ascii="Arial" w:hAnsi="Arial" w:cs="Arial"/>
          <w:noProof/>
          <w:color w:val="000000"/>
        </w:rPr>
        <w:t>protecciones</w:t>
      </w:r>
      <w:r w:rsidRPr="00595F98">
        <w:rPr>
          <w:rFonts w:ascii="Arial" w:hAnsi="Arial" w:cs="Arial"/>
          <w:noProof/>
          <w:color w:val="000000"/>
          <w:spacing w:val="46"/>
        </w:rPr>
        <w:t xml:space="preserve"> </w:t>
      </w:r>
      <w:r w:rsidRPr="00595F98">
        <w:rPr>
          <w:rFonts w:ascii="Arial" w:hAnsi="Arial" w:cs="Arial"/>
          <w:noProof/>
          <w:color w:val="000000"/>
        </w:rPr>
        <w:t>de</w:t>
      </w:r>
      <w:r w:rsidRPr="00595F98">
        <w:rPr>
          <w:rFonts w:ascii="Arial" w:hAnsi="Arial" w:cs="Arial"/>
          <w:noProof/>
          <w:color w:val="000000"/>
          <w:spacing w:val="46"/>
        </w:rPr>
        <w:t xml:space="preserve"> </w:t>
      </w:r>
      <w:r w:rsidRPr="00595F98">
        <w:rPr>
          <w:rFonts w:ascii="Arial" w:hAnsi="Arial" w:cs="Arial"/>
          <w:noProof/>
          <w:color w:val="000000"/>
        </w:rPr>
        <w:t>mínima</w:t>
      </w:r>
      <w:r w:rsidRPr="00595F98">
        <w:rPr>
          <w:rFonts w:ascii="Arial" w:hAnsi="Arial" w:cs="Arial"/>
          <w:noProof/>
          <w:color w:val="000000"/>
          <w:spacing w:val="46"/>
        </w:rPr>
        <w:t xml:space="preserve"> </w:t>
      </w:r>
      <w:r w:rsidRPr="00595F98">
        <w:rPr>
          <w:rFonts w:ascii="Arial" w:hAnsi="Arial" w:cs="Arial"/>
          <w:noProof/>
          <w:color w:val="000000"/>
        </w:rPr>
        <w:t>frecuencia</w:t>
      </w:r>
      <w:r w:rsidRPr="00595F98">
        <w:rPr>
          <w:rFonts w:ascii="Arial" w:hAnsi="Arial" w:cs="Arial"/>
          <w:noProof/>
          <w:color w:val="000000"/>
          <w:spacing w:val="46"/>
        </w:rPr>
        <w:t xml:space="preserve"> </w:t>
      </w:r>
      <w:r w:rsidRPr="00595F98">
        <w:rPr>
          <w:rFonts w:ascii="Arial" w:hAnsi="Arial" w:cs="Arial"/>
          <w:noProof/>
          <w:color w:val="000000"/>
        </w:rPr>
        <w:t>de</w:t>
      </w:r>
      <w:r w:rsidRPr="00595F98">
        <w:rPr>
          <w:rFonts w:ascii="Arial" w:hAnsi="Arial" w:cs="Arial"/>
          <w:noProof/>
          <w:color w:val="000000"/>
          <w:spacing w:val="46"/>
        </w:rPr>
        <w:t xml:space="preserve"> </w:t>
      </w:r>
      <w:r w:rsidRPr="00595F98">
        <w:rPr>
          <w:rFonts w:ascii="Arial" w:hAnsi="Arial" w:cs="Arial"/>
          <w:noProof/>
          <w:color w:val="000000"/>
        </w:rPr>
        <w:t>las instalaciones de producción</w:t>
      </w:r>
      <w:del w:id="113" w:author="Autor">
        <w:r w:rsidRPr="00595F98" w:rsidDel="0010766A">
          <w:rPr>
            <w:rFonts w:ascii="Arial" w:hAnsi="Arial" w:cs="Arial"/>
            <w:noProof/>
            <w:color w:val="000000"/>
          </w:rPr>
          <w:delText xml:space="preserve">, tanto las de categoría </w:delText>
        </w:r>
        <w:r w:rsidRPr="00595F98" w:rsidDel="0010766A">
          <w:rPr>
            <w:rFonts w:ascii="Arial" w:hAnsi="Arial" w:cs="Arial"/>
            <w:noProof/>
            <w:color w:val="000000"/>
            <w:spacing w:val="-10"/>
          </w:rPr>
          <w:delText>A</w:delText>
        </w:r>
        <w:r w:rsidRPr="00595F98" w:rsidDel="0010766A">
          <w:rPr>
            <w:rFonts w:ascii="Arial" w:hAnsi="Arial" w:cs="Arial"/>
            <w:noProof/>
            <w:color w:val="000000"/>
          </w:rPr>
          <w:delText xml:space="preserve"> como B</w:delText>
        </w:r>
      </w:del>
      <w:r w:rsidRPr="00595F98">
        <w:rPr>
          <w:rFonts w:ascii="Arial" w:hAnsi="Arial" w:cs="Arial"/>
          <w:noProof/>
          <w:color w:val="000000"/>
        </w:rPr>
        <w:t xml:space="preserve"> estén coordinadas con el sistema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deslastre</w:t>
      </w:r>
      <w:r w:rsidRPr="00595F98">
        <w:rPr>
          <w:rFonts w:ascii="Arial" w:hAnsi="Arial" w:cs="Arial"/>
          <w:noProof/>
          <w:color w:val="000000"/>
          <w:spacing w:val="-5"/>
        </w:rPr>
        <w:t xml:space="preserve"> </w:t>
      </w:r>
      <w:r w:rsidRPr="00595F98">
        <w:rPr>
          <w:rFonts w:ascii="Arial" w:hAnsi="Arial" w:cs="Arial"/>
          <w:noProof/>
          <w:color w:val="000000"/>
        </w:rPr>
        <w:t>automático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cargas</w:t>
      </w:r>
      <w:r w:rsidRPr="00595F98">
        <w:rPr>
          <w:rFonts w:ascii="Arial" w:hAnsi="Arial" w:cs="Arial"/>
          <w:noProof/>
          <w:color w:val="000000"/>
          <w:spacing w:val="-5"/>
        </w:rPr>
        <w:t xml:space="preserve"> </w:t>
      </w:r>
      <w:r w:rsidRPr="00595F98">
        <w:rPr>
          <w:rFonts w:ascii="Arial" w:hAnsi="Arial" w:cs="Arial"/>
          <w:noProof/>
          <w:color w:val="000000"/>
        </w:rPr>
        <w:t>por</w:t>
      </w:r>
      <w:r w:rsidRPr="00595F98">
        <w:rPr>
          <w:rFonts w:ascii="Arial" w:hAnsi="Arial" w:cs="Arial"/>
          <w:noProof/>
          <w:color w:val="000000"/>
          <w:spacing w:val="-5"/>
        </w:rPr>
        <w:t xml:space="preserve"> </w:t>
      </w:r>
      <w:r w:rsidRPr="00595F98">
        <w:rPr>
          <w:rFonts w:ascii="Arial" w:hAnsi="Arial" w:cs="Arial"/>
          <w:noProof/>
          <w:color w:val="000000"/>
        </w:rPr>
        <w:t>frecuencia,</w:t>
      </w:r>
      <w:r w:rsidRPr="00595F98">
        <w:rPr>
          <w:rFonts w:ascii="Arial" w:hAnsi="Arial" w:cs="Arial"/>
          <w:noProof/>
          <w:color w:val="000000"/>
          <w:spacing w:val="-5"/>
        </w:rPr>
        <w:t xml:space="preserve"> </w:t>
      </w:r>
      <w:r w:rsidRPr="00595F98">
        <w:rPr>
          <w:rFonts w:ascii="Arial" w:hAnsi="Arial" w:cs="Arial"/>
          <w:noProof/>
          <w:color w:val="000000"/>
        </w:rPr>
        <w:t>y</w:t>
      </w:r>
      <w:r w:rsidRPr="00595F98">
        <w:rPr>
          <w:rFonts w:ascii="Arial" w:hAnsi="Arial" w:cs="Arial"/>
          <w:noProof/>
          <w:color w:val="000000"/>
          <w:spacing w:val="-5"/>
        </w:rPr>
        <w:t xml:space="preserve"> </w:t>
      </w:r>
      <w:r w:rsidRPr="00595F98">
        <w:rPr>
          <w:rFonts w:ascii="Arial" w:hAnsi="Arial" w:cs="Arial"/>
          <w:noProof/>
          <w:color w:val="000000"/>
        </w:rPr>
        <w:t>solamente</w:t>
      </w:r>
      <w:r w:rsidRPr="00595F98">
        <w:rPr>
          <w:rFonts w:ascii="Arial" w:hAnsi="Arial" w:cs="Arial"/>
          <w:noProof/>
          <w:color w:val="000000"/>
          <w:spacing w:val="-4"/>
        </w:rPr>
        <w:t xml:space="preserve"> </w:t>
      </w:r>
      <w:r w:rsidRPr="00595F98">
        <w:rPr>
          <w:rFonts w:ascii="Arial" w:hAnsi="Arial" w:cs="Arial"/>
          <w:noProof/>
          <w:color w:val="000000"/>
        </w:rPr>
        <w:t>podrán</w:t>
      </w:r>
      <w:r w:rsidRPr="00595F98">
        <w:rPr>
          <w:rFonts w:ascii="Arial" w:hAnsi="Arial" w:cs="Arial"/>
          <w:noProof/>
          <w:color w:val="000000"/>
          <w:spacing w:val="-5"/>
        </w:rPr>
        <w:t xml:space="preserve"> </w:t>
      </w:r>
      <w:r w:rsidRPr="00595F98">
        <w:rPr>
          <w:rFonts w:ascii="Arial" w:hAnsi="Arial" w:cs="Arial"/>
          <w:noProof/>
          <w:color w:val="000000"/>
        </w:rPr>
        <w:t>desacoplar de</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red</w:t>
      </w:r>
      <w:r w:rsidRPr="00595F98">
        <w:rPr>
          <w:rFonts w:ascii="Arial" w:hAnsi="Arial" w:cs="Arial"/>
          <w:noProof/>
          <w:color w:val="000000"/>
          <w:spacing w:val="-4"/>
        </w:rPr>
        <w:t xml:space="preserve"> </w:t>
      </w:r>
      <w:r w:rsidRPr="00595F98">
        <w:rPr>
          <w:rFonts w:ascii="Arial" w:hAnsi="Arial" w:cs="Arial"/>
          <w:noProof/>
          <w:color w:val="000000"/>
        </w:rPr>
        <w:t>si</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frecuencia</w:t>
      </w:r>
      <w:r w:rsidRPr="00595F98">
        <w:rPr>
          <w:rFonts w:ascii="Arial" w:hAnsi="Arial" w:cs="Arial"/>
          <w:noProof/>
          <w:color w:val="000000"/>
          <w:spacing w:val="-4"/>
        </w:rPr>
        <w:t xml:space="preserve"> </w:t>
      </w:r>
      <w:r w:rsidRPr="00595F98">
        <w:rPr>
          <w:rFonts w:ascii="Arial" w:hAnsi="Arial" w:cs="Arial"/>
          <w:noProof/>
          <w:color w:val="000000"/>
        </w:rPr>
        <w:t>cae</w:t>
      </w:r>
      <w:r w:rsidRPr="00595F98">
        <w:rPr>
          <w:rFonts w:ascii="Arial" w:hAnsi="Arial" w:cs="Arial"/>
          <w:noProof/>
          <w:color w:val="000000"/>
          <w:spacing w:val="-4"/>
        </w:rPr>
        <w:t xml:space="preserve"> </w:t>
      </w:r>
      <w:r w:rsidRPr="00595F98">
        <w:rPr>
          <w:rFonts w:ascii="Arial" w:hAnsi="Arial" w:cs="Arial"/>
          <w:noProof/>
          <w:color w:val="000000"/>
        </w:rPr>
        <w:t>por</w:t>
      </w:r>
      <w:r w:rsidRPr="00595F98">
        <w:rPr>
          <w:rFonts w:ascii="Arial" w:hAnsi="Arial" w:cs="Arial"/>
          <w:noProof/>
          <w:color w:val="000000"/>
          <w:spacing w:val="-4"/>
        </w:rPr>
        <w:t xml:space="preserve"> </w:t>
      </w:r>
      <w:r w:rsidRPr="00595F98">
        <w:rPr>
          <w:rFonts w:ascii="Arial" w:hAnsi="Arial" w:cs="Arial"/>
          <w:noProof/>
          <w:color w:val="000000"/>
        </w:rPr>
        <w:t>debajo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47,5</w:t>
      </w:r>
      <w:r w:rsidRPr="00595F98">
        <w:rPr>
          <w:rFonts w:ascii="Arial" w:hAnsi="Arial" w:cs="Arial"/>
          <w:noProof/>
          <w:color w:val="000000"/>
          <w:spacing w:val="-4"/>
        </w:rPr>
        <w:t xml:space="preserve"> </w:t>
      </w:r>
      <w:r w:rsidRPr="00595F98">
        <w:rPr>
          <w:rFonts w:ascii="Arial" w:hAnsi="Arial" w:cs="Arial"/>
          <w:noProof/>
          <w:color w:val="000000"/>
        </w:rPr>
        <w:t>Hz,</w:t>
      </w:r>
      <w:r w:rsidRPr="00595F98">
        <w:rPr>
          <w:rFonts w:ascii="Arial" w:hAnsi="Arial" w:cs="Arial"/>
          <w:noProof/>
          <w:color w:val="000000"/>
          <w:spacing w:val="-4"/>
        </w:rPr>
        <w:t xml:space="preserve"> </w:t>
      </w:r>
      <w:r w:rsidRPr="00595F98">
        <w:rPr>
          <w:rFonts w:ascii="Arial" w:hAnsi="Arial" w:cs="Arial"/>
          <w:noProof/>
          <w:color w:val="000000"/>
        </w:rPr>
        <w:t>durante</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tiempo</w:t>
      </w:r>
      <w:r w:rsidRPr="00595F98">
        <w:rPr>
          <w:rFonts w:ascii="Arial" w:hAnsi="Arial" w:cs="Arial"/>
          <w:noProof/>
          <w:color w:val="000000"/>
          <w:spacing w:val="-4"/>
        </w:rPr>
        <w:t xml:space="preserve"> </w:t>
      </w:r>
      <w:r w:rsidRPr="00595F98">
        <w:rPr>
          <w:rFonts w:ascii="Arial" w:hAnsi="Arial" w:cs="Arial"/>
          <w:noProof/>
          <w:color w:val="000000"/>
        </w:rPr>
        <w:t>igual</w:t>
      </w:r>
      <w:r w:rsidRPr="00595F98">
        <w:rPr>
          <w:rFonts w:ascii="Arial" w:hAnsi="Arial" w:cs="Arial"/>
          <w:noProof/>
          <w:color w:val="000000"/>
          <w:spacing w:val="-4"/>
        </w:rPr>
        <w:t xml:space="preserve"> </w:t>
      </w:r>
      <w:r w:rsidRPr="00595F98">
        <w:rPr>
          <w:rFonts w:ascii="Arial" w:hAnsi="Arial" w:cs="Arial"/>
          <w:noProof/>
          <w:color w:val="000000"/>
        </w:rPr>
        <w:t>o</w:t>
      </w:r>
      <w:r w:rsidRPr="00595F98">
        <w:rPr>
          <w:rFonts w:ascii="Arial" w:hAnsi="Arial" w:cs="Arial"/>
          <w:noProof/>
          <w:color w:val="000000"/>
          <w:spacing w:val="-4"/>
        </w:rPr>
        <w:t xml:space="preserve"> </w:t>
      </w:r>
      <w:r w:rsidRPr="00595F98">
        <w:rPr>
          <w:rFonts w:ascii="Arial" w:hAnsi="Arial" w:cs="Arial"/>
          <w:noProof/>
          <w:color w:val="000000"/>
        </w:rPr>
        <w:t>superior</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3 segundos. Quedarán excluidos del cumplimiento de este requisito aquellos generadores que</w:t>
      </w:r>
      <w:r w:rsidRPr="00595F98">
        <w:rPr>
          <w:rFonts w:ascii="Arial" w:hAnsi="Arial" w:cs="Arial"/>
          <w:noProof/>
          <w:color w:val="000000"/>
          <w:spacing w:val="-4"/>
        </w:rPr>
        <w:t xml:space="preserve"> </w:t>
      </w:r>
      <w:r w:rsidRPr="00595F98">
        <w:rPr>
          <w:rFonts w:ascii="Arial" w:hAnsi="Arial" w:cs="Arial"/>
          <w:noProof/>
          <w:color w:val="000000"/>
        </w:rPr>
        <w:t>estando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servicio</w:t>
      </w:r>
      <w:r w:rsidRPr="00595F98">
        <w:rPr>
          <w:rFonts w:ascii="Arial" w:hAnsi="Arial" w:cs="Arial"/>
          <w:noProof/>
          <w:color w:val="000000"/>
          <w:spacing w:val="-4"/>
        </w:rPr>
        <w:t xml:space="preserve"> </w:t>
      </w:r>
      <w:r w:rsidRPr="00595F98">
        <w:rPr>
          <w:rFonts w:ascii="Arial" w:hAnsi="Arial" w:cs="Arial"/>
          <w:noProof/>
          <w:color w:val="000000"/>
        </w:rPr>
        <w:t>con</w:t>
      </w:r>
      <w:r w:rsidRPr="00595F98">
        <w:rPr>
          <w:rFonts w:ascii="Arial" w:hAnsi="Arial" w:cs="Arial"/>
          <w:noProof/>
          <w:color w:val="000000"/>
          <w:spacing w:val="-4"/>
        </w:rPr>
        <w:t xml:space="preserve"> </w:t>
      </w:r>
      <w:r w:rsidRPr="00595F98">
        <w:rPr>
          <w:rFonts w:ascii="Arial" w:hAnsi="Arial" w:cs="Arial"/>
          <w:noProof/>
          <w:color w:val="000000"/>
        </w:rPr>
        <w:t>anterioridad</w:t>
      </w:r>
      <w:r w:rsidRPr="00595F98">
        <w:rPr>
          <w:rFonts w:ascii="Arial" w:hAnsi="Arial" w:cs="Arial"/>
          <w:noProof/>
          <w:color w:val="000000"/>
          <w:spacing w:val="-4"/>
        </w:rPr>
        <w:t xml:space="preserve"> </w:t>
      </w:r>
      <w:r w:rsidRPr="00595F98">
        <w:rPr>
          <w:rFonts w:ascii="Arial" w:hAnsi="Arial" w:cs="Arial"/>
          <w:noProof/>
          <w:color w:val="000000"/>
        </w:rPr>
        <w:t>al</w:t>
      </w:r>
      <w:r w:rsidRPr="00595F98">
        <w:rPr>
          <w:rFonts w:ascii="Arial" w:hAnsi="Arial" w:cs="Arial"/>
          <w:noProof/>
          <w:color w:val="000000"/>
          <w:spacing w:val="-4"/>
        </w:rPr>
        <w:t xml:space="preserve"> </w:t>
      </w:r>
      <w:r w:rsidRPr="00595F98">
        <w:rPr>
          <w:rFonts w:ascii="Arial" w:hAnsi="Arial" w:cs="Arial"/>
          <w:noProof/>
          <w:color w:val="000000"/>
        </w:rPr>
        <w:t>1</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junio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2006</w:t>
      </w:r>
      <w:r w:rsidRPr="00595F98">
        <w:rPr>
          <w:rFonts w:ascii="Arial" w:hAnsi="Arial" w:cs="Arial"/>
          <w:noProof/>
          <w:color w:val="000000"/>
          <w:spacing w:val="-4"/>
        </w:rPr>
        <w:t xml:space="preserve"> </w:t>
      </w:r>
      <w:r w:rsidRPr="00595F98">
        <w:rPr>
          <w:rFonts w:ascii="Arial" w:hAnsi="Arial" w:cs="Arial"/>
          <w:noProof/>
          <w:color w:val="000000"/>
        </w:rPr>
        <w:t>no</w:t>
      </w:r>
      <w:r w:rsidRPr="00595F98">
        <w:rPr>
          <w:rFonts w:ascii="Arial" w:hAnsi="Arial" w:cs="Arial"/>
          <w:noProof/>
          <w:color w:val="000000"/>
          <w:spacing w:val="-4"/>
        </w:rPr>
        <w:t xml:space="preserve"> </w:t>
      </w:r>
      <w:r w:rsidRPr="00595F98">
        <w:rPr>
          <w:rFonts w:ascii="Arial" w:hAnsi="Arial" w:cs="Arial"/>
          <w:noProof/>
          <w:color w:val="000000"/>
        </w:rPr>
        <w:t>estuvieran</w:t>
      </w:r>
      <w:r w:rsidRPr="00595F98">
        <w:rPr>
          <w:rFonts w:ascii="Arial" w:hAnsi="Arial" w:cs="Arial"/>
          <w:noProof/>
          <w:color w:val="000000"/>
          <w:spacing w:val="-4"/>
        </w:rPr>
        <w:t xml:space="preserve"> </w:t>
      </w:r>
      <w:r w:rsidRPr="00595F98">
        <w:rPr>
          <w:rFonts w:ascii="Arial" w:hAnsi="Arial" w:cs="Arial"/>
          <w:noProof/>
          <w:color w:val="000000"/>
        </w:rPr>
        <w:t>técnicamente dotados para ello.</w:t>
      </w:r>
      <w:r w:rsidRPr="00595F98">
        <w:rPr>
          <w:rFonts w:ascii="Arial" w:hAnsi="Arial" w:cs="Arial"/>
          <w:noProof/>
        </w:rPr>
        <w:t xml:space="preserve"> </w:t>
      </w:r>
    </w:p>
    <w:p w14:paraId="2BD7C210"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Operador</w:t>
      </w:r>
      <w:r w:rsidRPr="00595F98">
        <w:rPr>
          <w:rFonts w:ascii="Arial" w:hAnsi="Arial" w:cs="Arial"/>
          <w:noProof/>
          <w:color w:val="000000"/>
          <w:spacing w:val="-5"/>
        </w:rPr>
        <w:t xml:space="preserve"> </w:t>
      </w:r>
      <w:r w:rsidRPr="00595F98">
        <w:rPr>
          <w:rFonts w:ascii="Arial" w:hAnsi="Arial" w:cs="Arial"/>
          <w:noProof/>
          <w:color w:val="000000"/>
        </w:rPr>
        <w:t>del</w:t>
      </w:r>
      <w:r w:rsidRPr="00595F98">
        <w:rPr>
          <w:rFonts w:ascii="Arial" w:hAnsi="Arial" w:cs="Arial"/>
          <w:noProof/>
          <w:color w:val="000000"/>
          <w:spacing w:val="-5"/>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podrá</w:t>
      </w:r>
      <w:r w:rsidRPr="00595F98">
        <w:rPr>
          <w:rFonts w:ascii="Arial" w:hAnsi="Arial" w:cs="Arial"/>
          <w:noProof/>
          <w:color w:val="000000"/>
          <w:spacing w:val="-5"/>
        </w:rPr>
        <w:t xml:space="preserve"> </w:t>
      </w:r>
      <w:r w:rsidRPr="00595F98">
        <w:rPr>
          <w:rFonts w:ascii="Arial" w:hAnsi="Arial" w:cs="Arial"/>
          <w:noProof/>
          <w:color w:val="000000"/>
        </w:rPr>
        <w:t>realiza</w:t>
      </w:r>
      <w:r w:rsidRPr="00595F98">
        <w:rPr>
          <w:rFonts w:ascii="Arial" w:hAnsi="Arial" w:cs="Arial"/>
          <w:noProof/>
          <w:color w:val="000000"/>
          <w:spacing w:val="-11"/>
        </w:rPr>
        <w:t>r</w:t>
      </w:r>
      <w:r w:rsidRPr="00595F98">
        <w:rPr>
          <w:rFonts w:ascii="Arial" w:hAnsi="Arial" w:cs="Arial"/>
          <w:noProof/>
          <w:color w:val="000000"/>
        </w:rPr>
        <w:t>,</w:t>
      </w:r>
      <w:r w:rsidRPr="00595F98">
        <w:rPr>
          <w:rFonts w:ascii="Arial" w:hAnsi="Arial" w:cs="Arial"/>
          <w:noProof/>
          <w:color w:val="000000"/>
          <w:spacing w:val="-4"/>
        </w:rPr>
        <w:t xml:space="preserve"> </w:t>
      </w:r>
      <w:r w:rsidRPr="00595F98">
        <w:rPr>
          <w:rFonts w:ascii="Arial" w:hAnsi="Arial" w:cs="Arial"/>
          <w:noProof/>
          <w:color w:val="000000"/>
        </w:rPr>
        <w:t>simulaciones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activación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estos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de Deslastre Automático de Cargas por mínima frecuencia, conforme a los protocolos que sean definidos.</w:t>
      </w:r>
      <w:r w:rsidRPr="00595F98">
        <w:rPr>
          <w:rFonts w:ascii="Arial" w:hAnsi="Arial" w:cs="Arial"/>
          <w:noProof/>
        </w:rPr>
        <w:t xml:space="preserve"> </w:t>
      </w:r>
    </w:p>
    <w:p w14:paraId="0F3C9EE8" w14:textId="77777777" w:rsidR="008451A3"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De igual modo, podrá contemplarse la actuación de deslastres automáticos de cargas o</w:t>
      </w:r>
      <w:r w:rsidRPr="00595F98">
        <w:rPr>
          <w:rFonts w:ascii="Arial" w:hAnsi="Arial" w:cs="Arial"/>
          <w:noProof/>
          <w:color w:val="000000"/>
          <w:spacing w:val="-3"/>
        </w:rPr>
        <w:t xml:space="preserve"> </w:t>
      </w:r>
      <w:r w:rsidRPr="00595F98">
        <w:rPr>
          <w:rFonts w:ascii="Arial" w:hAnsi="Arial" w:cs="Arial"/>
          <w:noProof/>
          <w:color w:val="000000"/>
        </w:rPr>
        <w:t>teledisparo</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líneas</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3"/>
        </w:rPr>
        <w:t xml:space="preserve"> </w:t>
      </w:r>
      <w:r w:rsidRPr="00595F98">
        <w:rPr>
          <w:rFonts w:ascii="Arial" w:hAnsi="Arial" w:cs="Arial"/>
          <w:noProof/>
          <w:color w:val="000000"/>
        </w:rPr>
        <w:t>transformadores,</w:t>
      </w:r>
      <w:r w:rsidRPr="00595F98">
        <w:rPr>
          <w:rFonts w:ascii="Arial" w:hAnsi="Arial" w:cs="Arial"/>
          <w:noProof/>
          <w:color w:val="000000"/>
          <w:spacing w:val="-3"/>
        </w:rPr>
        <w:t xml:space="preserve"> </w:t>
      </w:r>
      <w:r w:rsidRPr="00595F98">
        <w:rPr>
          <w:rFonts w:ascii="Arial" w:hAnsi="Arial" w:cs="Arial"/>
          <w:noProof/>
          <w:color w:val="000000"/>
        </w:rPr>
        <w:t>si</w:t>
      </w:r>
      <w:r w:rsidRPr="00595F98">
        <w:rPr>
          <w:rFonts w:ascii="Arial" w:hAnsi="Arial" w:cs="Arial"/>
          <w:noProof/>
          <w:color w:val="000000"/>
          <w:spacing w:val="-3"/>
        </w:rPr>
        <w:t xml:space="preserve"> </w:t>
      </w:r>
      <w:r w:rsidRPr="00595F98">
        <w:rPr>
          <w:rFonts w:ascii="Arial" w:hAnsi="Arial" w:cs="Arial"/>
          <w:noProof/>
          <w:color w:val="000000"/>
        </w:rPr>
        <w:t>tras</w:t>
      </w:r>
      <w:r w:rsidRPr="00595F98">
        <w:rPr>
          <w:rFonts w:ascii="Arial" w:hAnsi="Arial" w:cs="Arial"/>
          <w:noProof/>
          <w:color w:val="000000"/>
          <w:spacing w:val="-3"/>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aplicación</w:t>
      </w:r>
      <w:r w:rsidRPr="00595F98">
        <w:rPr>
          <w:rFonts w:ascii="Arial" w:hAnsi="Arial" w:cs="Arial"/>
          <w:noProof/>
          <w:color w:val="000000"/>
          <w:spacing w:val="-3"/>
        </w:rPr>
        <w:t xml:space="preserve"> </w:t>
      </w:r>
      <w:r w:rsidRPr="00595F98">
        <w:rPr>
          <w:rFonts w:ascii="Arial" w:hAnsi="Arial" w:cs="Arial"/>
          <w:noProof/>
          <w:color w:val="000000"/>
        </w:rPr>
        <w:t>sucesiva</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medidas</w:t>
      </w:r>
      <w:r w:rsidRPr="00595F98">
        <w:rPr>
          <w:rFonts w:ascii="Arial" w:hAnsi="Arial" w:cs="Arial"/>
          <w:noProof/>
          <w:color w:val="000000"/>
          <w:spacing w:val="-3"/>
        </w:rPr>
        <w:t xml:space="preserve"> </w:t>
      </w:r>
      <w:r w:rsidRPr="00595F98">
        <w:rPr>
          <w:rFonts w:ascii="Arial" w:hAnsi="Arial" w:cs="Arial"/>
          <w:noProof/>
          <w:color w:val="000000"/>
        </w:rPr>
        <w:t>de operación</w:t>
      </w:r>
      <w:r w:rsidRPr="00595F98">
        <w:rPr>
          <w:rFonts w:ascii="Arial" w:hAnsi="Arial" w:cs="Arial"/>
          <w:noProof/>
          <w:color w:val="000000"/>
          <w:spacing w:val="20"/>
        </w:rPr>
        <w:t xml:space="preserve"> </w:t>
      </w:r>
      <w:r w:rsidRPr="00595F98">
        <w:rPr>
          <w:rFonts w:ascii="Arial" w:hAnsi="Arial" w:cs="Arial"/>
          <w:noProof/>
          <w:color w:val="000000"/>
        </w:rPr>
        <w:t>que</w:t>
      </w:r>
      <w:r w:rsidRPr="00595F98">
        <w:rPr>
          <w:rFonts w:ascii="Arial" w:hAnsi="Arial" w:cs="Arial"/>
          <w:noProof/>
          <w:color w:val="000000"/>
          <w:spacing w:val="20"/>
        </w:rPr>
        <w:t xml:space="preserve"> </w:t>
      </w:r>
      <w:r w:rsidRPr="00595F98">
        <w:rPr>
          <w:rFonts w:ascii="Arial" w:hAnsi="Arial" w:cs="Arial"/>
          <w:noProof/>
          <w:color w:val="000000"/>
        </w:rPr>
        <w:t>fuesen</w:t>
      </w:r>
      <w:r w:rsidRPr="00595F98">
        <w:rPr>
          <w:rFonts w:ascii="Arial" w:hAnsi="Arial" w:cs="Arial"/>
          <w:noProof/>
          <w:color w:val="000000"/>
          <w:spacing w:val="20"/>
        </w:rPr>
        <w:t xml:space="preserve"> </w:t>
      </w:r>
      <w:r w:rsidRPr="00595F98">
        <w:rPr>
          <w:rFonts w:ascii="Arial" w:hAnsi="Arial" w:cs="Arial"/>
          <w:noProof/>
          <w:color w:val="000000"/>
        </w:rPr>
        <w:t>pertinentes,</w:t>
      </w:r>
      <w:r w:rsidRPr="00595F98">
        <w:rPr>
          <w:rFonts w:ascii="Arial" w:hAnsi="Arial" w:cs="Arial"/>
          <w:noProof/>
          <w:color w:val="000000"/>
          <w:spacing w:val="20"/>
        </w:rPr>
        <w:t xml:space="preserve"> </w:t>
      </w:r>
      <w:r w:rsidRPr="00595F98">
        <w:rPr>
          <w:rFonts w:ascii="Arial" w:hAnsi="Arial" w:cs="Arial"/>
          <w:noProof/>
          <w:color w:val="000000"/>
        </w:rPr>
        <w:t>fueran</w:t>
      </w:r>
      <w:r w:rsidRPr="00595F98">
        <w:rPr>
          <w:rFonts w:ascii="Arial" w:hAnsi="Arial" w:cs="Arial"/>
          <w:noProof/>
          <w:color w:val="000000"/>
          <w:spacing w:val="20"/>
        </w:rPr>
        <w:t xml:space="preserve"> </w:t>
      </w:r>
      <w:r w:rsidRPr="00595F98">
        <w:rPr>
          <w:rFonts w:ascii="Arial" w:hAnsi="Arial" w:cs="Arial"/>
          <w:noProof/>
          <w:color w:val="000000"/>
        </w:rPr>
        <w:t>precisos</w:t>
      </w:r>
      <w:r w:rsidRPr="00595F98">
        <w:rPr>
          <w:rFonts w:ascii="Arial" w:hAnsi="Arial" w:cs="Arial"/>
          <w:noProof/>
          <w:color w:val="000000"/>
          <w:spacing w:val="20"/>
        </w:rPr>
        <w:t xml:space="preserve"> </w:t>
      </w:r>
      <w:r w:rsidRPr="00595F98">
        <w:rPr>
          <w:rFonts w:ascii="Arial" w:hAnsi="Arial" w:cs="Arial"/>
          <w:noProof/>
          <w:color w:val="000000"/>
        </w:rPr>
        <w:t>dichos</w:t>
      </w:r>
      <w:r w:rsidRPr="00595F98">
        <w:rPr>
          <w:rFonts w:ascii="Arial" w:hAnsi="Arial" w:cs="Arial"/>
          <w:noProof/>
          <w:color w:val="000000"/>
          <w:spacing w:val="20"/>
        </w:rPr>
        <w:t xml:space="preserve"> </w:t>
      </w:r>
      <w:r w:rsidRPr="00595F98">
        <w:rPr>
          <w:rFonts w:ascii="Arial" w:hAnsi="Arial" w:cs="Arial"/>
          <w:noProof/>
          <w:color w:val="000000"/>
        </w:rPr>
        <w:t>deslastres</w:t>
      </w:r>
      <w:r w:rsidRPr="00595F98">
        <w:rPr>
          <w:rFonts w:ascii="Arial" w:hAnsi="Arial" w:cs="Arial"/>
          <w:noProof/>
          <w:color w:val="000000"/>
          <w:spacing w:val="20"/>
        </w:rPr>
        <w:t xml:space="preserve"> </w:t>
      </w:r>
      <w:r w:rsidRPr="00595F98">
        <w:rPr>
          <w:rFonts w:ascii="Arial" w:hAnsi="Arial" w:cs="Arial"/>
          <w:noProof/>
          <w:color w:val="000000"/>
        </w:rPr>
        <w:t>para</w:t>
      </w:r>
      <w:r w:rsidRPr="00595F98">
        <w:rPr>
          <w:rFonts w:ascii="Arial" w:hAnsi="Arial" w:cs="Arial"/>
          <w:noProof/>
          <w:color w:val="000000"/>
          <w:spacing w:val="20"/>
        </w:rPr>
        <w:t xml:space="preserve"> </w:t>
      </w:r>
      <w:r w:rsidRPr="00595F98">
        <w:rPr>
          <w:rFonts w:ascii="Arial" w:hAnsi="Arial" w:cs="Arial"/>
          <w:noProof/>
          <w:color w:val="000000"/>
        </w:rPr>
        <w:t>eliminar</w:t>
      </w:r>
      <w:r w:rsidRPr="00595F98">
        <w:rPr>
          <w:rFonts w:ascii="Arial" w:hAnsi="Arial" w:cs="Arial"/>
          <w:noProof/>
          <w:color w:val="000000"/>
          <w:spacing w:val="20"/>
        </w:rPr>
        <w:t xml:space="preserve"> </w:t>
      </w:r>
      <w:r w:rsidRPr="00595F98">
        <w:rPr>
          <w:rFonts w:ascii="Arial" w:hAnsi="Arial" w:cs="Arial"/>
          <w:noProof/>
          <w:color w:val="000000"/>
        </w:rPr>
        <w:t>de forma</w:t>
      </w:r>
      <w:r w:rsidRPr="00595F98">
        <w:rPr>
          <w:rFonts w:ascii="Arial" w:hAnsi="Arial" w:cs="Arial"/>
          <w:noProof/>
          <w:color w:val="000000"/>
          <w:spacing w:val="-2"/>
        </w:rPr>
        <w:t xml:space="preserve"> </w:t>
      </w:r>
      <w:r w:rsidRPr="00595F98">
        <w:rPr>
          <w:rFonts w:ascii="Arial" w:hAnsi="Arial" w:cs="Arial"/>
          <w:noProof/>
          <w:color w:val="000000"/>
        </w:rPr>
        <w:t>expedita</w:t>
      </w:r>
      <w:r w:rsidRPr="00595F98">
        <w:rPr>
          <w:rFonts w:ascii="Arial" w:hAnsi="Arial" w:cs="Arial"/>
          <w:noProof/>
          <w:color w:val="000000"/>
          <w:spacing w:val="-2"/>
        </w:rPr>
        <w:t xml:space="preserve"> </w:t>
      </w:r>
      <w:r w:rsidRPr="00595F98">
        <w:rPr>
          <w:rFonts w:ascii="Arial" w:hAnsi="Arial" w:cs="Arial"/>
          <w:noProof/>
          <w:color w:val="000000"/>
        </w:rPr>
        <w:t>sobrecargas</w:t>
      </w:r>
      <w:r w:rsidRPr="00595F98">
        <w:rPr>
          <w:rFonts w:ascii="Arial" w:hAnsi="Arial" w:cs="Arial"/>
          <w:noProof/>
          <w:color w:val="000000"/>
          <w:spacing w:val="-2"/>
        </w:rPr>
        <w:t xml:space="preserve"> </w:t>
      </w:r>
      <w:r w:rsidRPr="00595F98">
        <w:rPr>
          <w:rFonts w:ascii="Arial" w:hAnsi="Arial" w:cs="Arial"/>
          <w:noProof/>
          <w:color w:val="000000"/>
        </w:rPr>
        <w:t>puntuales</w:t>
      </w:r>
      <w:r w:rsidRPr="00595F98">
        <w:rPr>
          <w:rFonts w:ascii="Arial" w:hAnsi="Arial" w:cs="Arial"/>
          <w:noProof/>
          <w:color w:val="000000"/>
          <w:spacing w:val="-2"/>
        </w:rPr>
        <w:t xml:space="preserve"> </w:t>
      </w:r>
      <w:r w:rsidRPr="00595F98">
        <w:rPr>
          <w:rFonts w:ascii="Arial" w:hAnsi="Arial" w:cs="Arial"/>
          <w:noProof/>
          <w:color w:val="000000"/>
        </w:rPr>
        <w:t>en</w:t>
      </w:r>
      <w:r w:rsidRPr="00595F98">
        <w:rPr>
          <w:rFonts w:ascii="Arial" w:hAnsi="Arial" w:cs="Arial"/>
          <w:noProof/>
          <w:color w:val="000000"/>
          <w:spacing w:val="-2"/>
        </w:rPr>
        <w:t xml:space="preserve"> </w:t>
      </w:r>
      <w:r w:rsidRPr="00595F98">
        <w:rPr>
          <w:rFonts w:ascii="Arial" w:hAnsi="Arial" w:cs="Arial"/>
          <w:noProof/>
          <w:color w:val="000000"/>
        </w:rPr>
        <w:t>la</w:t>
      </w:r>
      <w:r w:rsidRPr="00595F98">
        <w:rPr>
          <w:rFonts w:ascii="Arial" w:hAnsi="Arial" w:cs="Arial"/>
          <w:noProof/>
          <w:color w:val="000000"/>
          <w:spacing w:val="-2"/>
        </w:rPr>
        <w:t xml:space="preserve"> </w:t>
      </w:r>
      <w:r w:rsidRPr="00595F98">
        <w:rPr>
          <w:rFonts w:ascii="Arial" w:hAnsi="Arial" w:cs="Arial"/>
          <w:noProof/>
          <w:color w:val="000000"/>
        </w:rPr>
        <w:t>red</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transporte,</w:t>
      </w:r>
      <w:r w:rsidRPr="00595F98">
        <w:rPr>
          <w:rFonts w:ascii="Arial" w:hAnsi="Arial" w:cs="Arial"/>
          <w:noProof/>
          <w:color w:val="000000"/>
          <w:spacing w:val="-2"/>
        </w:rPr>
        <w:t xml:space="preserve"> </w:t>
      </w:r>
      <w:r w:rsidRPr="00595F98">
        <w:rPr>
          <w:rFonts w:ascii="Arial" w:hAnsi="Arial" w:cs="Arial"/>
          <w:noProof/>
          <w:color w:val="000000"/>
        </w:rPr>
        <w:t>por</w:t>
      </w:r>
      <w:r w:rsidRPr="00595F98">
        <w:rPr>
          <w:rFonts w:ascii="Arial" w:hAnsi="Arial" w:cs="Arial"/>
          <w:noProof/>
          <w:color w:val="000000"/>
          <w:spacing w:val="-2"/>
        </w:rPr>
        <w:t xml:space="preserve"> </w:t>
      </w:r>
      <w:r w:rsidRPr="00595F98">
        <w:rPr>
          <w:rFonts w:ascii="Arial" w:hAnsi="Arial" w:cs="Arial"/>
          <w:noProof/>
          <w:color w:val="000000"/>
        </w:rPr>
        <w:t>existir</w:t>
      </w:r>
      <w:r w:rsidRPr="00595F98">
        <w:rPr>
          <w:rFonts w:ascii="Arial" w:hAnsi="Arial" w:cs="Arial"/>
          <w:noProof/>
          <w:color w:val="000000"/>
          <w:spacing w:val="-2"/>
        </w:rPr>
        <w:t xml:space="preserve"> </w:t>
      </w:r>
      <w:r w:rsidRPr="00595F98">
        <w:rPr>
          <w:rFonts w:ascii="Arial" w:hAnsi="Arial" w:cs="Arial"/>
          <w:noProof/>
          <w:color w:val="000000"/>
        </w:rPr>
        <w:t>riesgo</w:t>
      </w:r>
      <w:r w:rsidRPr="00595F98">
        <w:rPr>
          <w:rFonts w:ascii="Arial" w:hAnsi="Arial" w:cs="Arial"/>
          <w:noProof/>
          <w:color w:val="000000"/>
          <w:spacing w:val="-2"/>
        </w:rPr>
        <w:t xml:space="preserve"> </w:t>
      </w:r>
      <w:r w:rsidRPr="00595F98">
        <w:rPr>
          <w:rFonts w:ascii="Arial" w:hAnsi="Arial" w:cs="Arial"/>
          <w:noProof/>
          <w:color w:val="000000"/>
        </w:rPr>
        <w:t>inminente para la continuidad de suministro.</w:t>
      </w:r>
      <w:r w:rsidRPr="00595F98">
        <w:rPr>
          <w:rFonts w:ascii="Arial" w:hAnsi="Arial" w:cs="Arial"/>
          <w:noProof/>
        </w:rPr>
        <w:t xml:space="preserve"> </w:t>
      </w:r>
    </w:p>
    <w:p w14:paraId="23A8DB83"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9.2.2</w:t>
      </w:r>
      <w:r w:rsidRPr="00595F98">
        <w:rPr>
          <w:rFonts w:ascii="Arial" w:hAnsi="Arial" w:cs="Arial"/>
          <w:noProof/>
          <w:color w:val="000000"/>
          <w:spacing w:val="147"/>
        </w:rPr>
        <w:t xml:space="preserve"> </w:t>
      </w:r>
      <w:r w:rsidRPr="00595F98">
        <w:rPr>
          <w:rFonts w:ascii="Arial" w:hAnsi="Arial" w:cs="Arial"/>
          <w:noProof/>
          <w:color w:val="000000"/>
        </w:rPr>
        <w:t>Deslastre</w:t>
      </w:r>
      <w:r w:rsidRPr="00595F98">
        <w:rPr>
          <w:rFonts w:ascii="Arial" w:hAnsi="Arial" w:cs="Arial"/>
          <w:noProof/>
          <w:color w:val="000000"/>
          <w:spacing w:val="23"/>
        </w:rPr>
        <w:t xml:space="preserve"> </w:t>
      </w:r>
      <w:r w:rsidRPr="00595F98">
        <w:rPr>
          <w:rFonts w:ascii="Arial" w:hAnsi="Arial" w:cs="Arial"/>
          <w:noProof/>
          <w:color w:val="000000"/>
        </w:rPr>
        <w:t>manual</w:t>
      </w:r>
      <w:r w:rsidRPr="00595F98">
        <w:rPr>
          <w:rFonts w:ascii="Arial" w:hAnsi="Arial" w:cs="Arial"/>
          <w:noProof/>
          <w:color w:val="000000"/>
          <w:spacing w:val="23"/>
        </w:rPr>
        <w:t xml:space="preserve"> </w:t>
      </w:r>
      <w:r w:rsidRPr="00595F98">
        <w:rPr>
          <w:rFonts w:ascii="Arial" w:hAnsi="Arial" w:cs="Arial"/>
          <w:noProof/>
          <w:color w:val="000000"/>
        </w:rPr>
        <w:t>selectivo</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carga.</w:t>
      </w:r>
      <w:r w:rsidRPr="00595F98">
        <w:rPr>
          <w:rFonts w:ascii="Arial" w:hAnsi="Arial" w:cs="Arial"/>
          <w:noProof/>
          <w:color w:val="000000"/>
          <w:spacing w:val="23"/>
        </w:rPr>
        <w:t xml:space="preserve"> </w:t>
      </w:r>
      <w:r w:rsidRPr="00595F98">
        <w:rPr>
          <w:rFonts w:ascii="Arial" w:hAnsi="Arial" w:cs="Arial"/>
          <w:noProof/>
          <w:color w:val="000000"/>
        </w:rPr>
        <w:t>Si</w:t>
      </w:r>
      <w:r w:rsidRPr="00595F98">
        <w:rPr>
          <w:rFonts w:ascii="Arial" w:hAnsi="Arial" w:cs="Arial"/>
          <w:noProof/>
          <w:color w:val="000000"/>
          <w:spacing w:val="23"/>
        </w:rPr>
        <w:t xml:space="preserve"> </w:t>
      </w:r>
      <w:r w:rsidRPr="00595F98">
        <w:rPr>
          <w:rFonts w:ascii="Arial" w:hAnsi="Arial" w:cs="Arial"/>
          <w:noProof/>
          <w:color w:val="000000"/>
        </w:rPr>
        <w:t>tras</w:t>
      </w:r>
      <w:r w:rsidRPr="00595F98">
        <w:rPr>
          <w:rFonts w:ascii="Arial" w:hAnsi="Arial" w:cs="Arial"/>
          <w:noProof/>
          <w:color w:val="000000"/>
          <w:spacing w:val="23"/>
        </w:rPr>
        <w:t xml:space="preserve"> </w:t>
      </w:r>
      <w:r w:rsidRPr="00595F98">
        <w:rPr>
          <w:rFonts w:ascii="Arial" w:hAnsi="Arial" w:cs="Arial"/>
          <w:noProof/>
          <w:color w:val="000000"/>
        </w:rPr>
        <w:t>la</w:t>
      </w:r>
      <w:r w:rsidRPr="00595F98">
        <w:rPr>
          <w:rFonts w:ascii="Arial" w:hAnsi="Arial" w:cs="Arial"/>
          <w:noProof/>
          <w:color w:val="000000"/>
          <w:spacing w:val="23"/>
        </w:rPr>
        <w:t xml:space="preserve"> </w:t>
      </w:r>
      <w:r w:rsidRPr="00595F98">
        <w:rPr>
          <w:rFonts w:ascii="Arial" w:hAnsi="Arial" w:cs="Arial"/>
          <w:noProof/>
          <w:color w:val="000000"/>
        </w:rPr>
        <w:t>aplicación</w:t>
      </w:r>
      <w:r w:rsidRPr="00595F98">
        <w:rPr>
          <w:rFonts w:ascii="Arial" w:hAnsi="Arial" w:cs="Arial"/>
          <w:noProof/>
          <w:color w:val="000000"/>
          <w:spacing w:val="23"/>
        </w:rPr>
        <w:t xml:space="preserve"> </w:t>
      </w:r>
      <w:r w:rsidRPr="00595F98">
        <w:rPr>
          <w:rFonts w:ascii="Arial" w:hAnsi="Arial" w:cs="Arial"/>
          <w:noProof/>
          <w:color w:val="000000"/>
        </w:rPr>
        <w:t>sucesiva</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las medidas de operación que son de aplicación en situaciones de alerta y emergencia de cobertura de la demanda fuera preciso llegar al deslastre de carga selectivo por existir riesgo</w:t>
      </w:r>
      <w:r w:rsidRPr="00595F98">
        <w:rPr>
          <w:rFonts w:ascii="Arial" w:hAnsi="Arial" w:cs="Arial"/>
          <w:noProof/>
          <w:color w:val="000000"/>
          <w:spacing w:val="35"/>
        </w:rPr>
        <w:t xml:space="preserve"> </w:t>
      </w:r>
      <w:r w:rsidRPr="00595F98">
        <w:rPr>
          <w:rFonts w:ascii="Arial" w:hAnsi="Arial" w:cs="Arial"/>
          <w:noProof/>
          <w:color w:val="000000"/>
        </w:rPr>
        <w:t>inminente</w:t>
      </w:r>
      <w:r w:rsidRPr="00595F98">
        <w:rPr>
          <w:rFonts w:ascii="Arial" w:hAnsi="Arial" w:cs="Arial"/>
          <w:noProof/>
          <w:color w:val="000000"/>
          <w:spacing w:val="35"/>
        </w:rPr>
        <w:t xml:space="preserve"> </w:t>
      </w:r>
      <w:r w:rsidRPr="00595F98">
        <w:rPr>
          <w:rFonts w:ascii="Arial" w:hAnsi="Arial" w:cs="Arial"/>
          <w:noProof/>
          <w:color w:val="000000"/>
        </w:rPr>
        <w:t>para</w:t>
      </w:r>
      <w:r w:rsidRPr="00595F98">
        <w:rPr>
          <w:rFonts w:ascii="Arial" w:hAnsi="Arial" w:cs="Arial"/>
          <w:noProof/>
          <w:color w:val="000000"/>
          <w:spacing w:val="35"/>
        </w:rPr>
        <w:t xml:space="preserve"> </w:t>
      </w:r>
      <w:r w:rsidRPr="00595F98">
        <w:rPr>
          <w:rFonts w:ascii="Arial" w:hAnsi="Arial" w:cs="Arial"/>
          <w:noProof/>
          <w:color w:val="000000"/>
        </w:rPr>
        <w:t>la</w:t>
      </w:r>
      <w:r w:rsidRPr="00595F98">
        <w:rPr>
          <w:rFonts w:ascii="Arial" w:hAnsi="Arial" w:cs="Arial"/>
          <w:noProof/>
          <w:color w:val="000000"/>
          <w:spacing w:val="35"/>
        </w:rPr>
        <w:t xml:space="preserve"> </w:t>
      </w:r>
      <w:r w:rsidRPr="00595F98">
        <w:rPr>
          <w:rFonts w:ascii="Arial" w:hAnsi="Arial" w:cs="Arial"/>
          <w:noProof/>
          <w:color w:val="000000"/>
        </w:rPr>
        <w:t>continuidad</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suministro,</w:t>
      </w:r>
      <w:r w:rsidRPr="00595F98">
        <w:rPr>
          <w:rFonts w:ascii="Arial" w:hAnsi="Arial" w:cs="Arial"/>
          <w:noProof/>
          <w:color w:val="000000"/>
          <w:spacing w:val="35"/>
        </w:rPr>
        <w:t xml:space="preserve"> </w:t>
      </w:r>
      <w:r w:rsidRPr="00595F98">
        <w:rPr>
          <w:rFonts w:ascii="Arial" w:hAnsi="Arial" w:cs="Arial"/>
          <w:noProof/>
          <w:color w:val="000000"/>
        </w:rPr>
        <w:t>el</w:t>
      </w:r>
      <w:r w:rsidRPr="00595F98">
        <w:rPr>
          <w:rFonts w:ascii="Arial" w:hAnsi="Arial" w:cs="Arial"/>
          <w:noProof/>
          <w:color w:val="000000"/>
          <w:spacing w:val="35"/>
        </w:rPr>
        <w:t xml:space="preserve"> </w:t>
      </w:r>
      <w:r w:rsidRPr="00595F98">
        <w:rPr>
          <w:rFonts w:ascii="Arial" w:hAnsi="Arial" w:cs="Arial"/>
          <w:noProof/>
          <w:color w:val="000000"/>
        </w:rPr>
        <w:t>Operador</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Sistema</w:t>
      </w:r>
      <w:r w:rsidRPr="00595F98">
        <w:rPr>
          <w:rFonts w:ascii="Arial" w:hAnsi="Arial" w:cs="Arial"/>
          <w:noProof/>
          <w:color w:val="000000"/>
          <w:spacing w:val="35"/>
        </w:rPr>
        <w:t xml:space="preserve"> </w:t>
      </w:r>
      <w:r w:rsidRPr="00595F98">
        <w:rPr>
          <w:rFonts w:ascii="Arial" w:hAnsi="Arial" w:cs="Arial"/>
          <w:noProof/>
          <w:color w:val="000000"/>
        </w:rPr>
        <w:t>dará instrucciones para que las empresas de distribución procedan al deslastre indicado.</w:t>
      </w:r>
      <w:r w:rsidRPr="00595F98">
        <w:rPr>
          <w:rFonts w:ascii="Arial" w:hAnsi="Arial" w:cs="Arial"/>
          <w:noProof/>
        </w:rPr>
        <w:t xml:space="preserve"> </w:t>
      </w:r>
    </w:p>
    <w:p w14:paraId="28E506E4" w14:textId="45B840B8" w:rsidR="007037B7" w:rsidRPr="00863526" w:rsidRDefault="00D3248B" w:rsidP="00863526">
      <w:pPr>
        <w:spacing w:line="240" w:lineRule="exact"/>
        <w:ind w:right="67" w:firstLine="340"/>
        <w:jc w:val="both"/>
        <w:rPr>
          <w:rFonts w:ascii="Arial" w:hAnsi="Arial" w:cs="Arial"/>
          <w:noProof/>
          <w:color w:val="000000"/>
        </w:rPr>
      </w:pPr>
      <w:r w:rsidRPr="00595F98">
        <w:rPr>
          <w:rFonts w:ascii="Arial" w:hAnsi="Arial" w:cs="Arial"/>
          <w:noProof/>
          <w:color w:val="000000"/>
        </w:rPr>
        <w:t>Mediante</w:t>
      </w:r>
      <w:r w:rsidRPr="00595F98">
        <w:rPr>
          <w:rFonts w:ascii="Arial" w:hAnsi="Arial" w:cs="Arial"/>
          <w:noProof/>
          <w:color w:val="000000"/>
          <w:spacing w:val="33"/>
        </w:rPr>
        <w:t xml:space="preserve"> </w:t>
      </w:r>
      <w:r w:rsidRPr="00595F98">
        <w:rPr>
          <w:rFonts w:ascii="Arial" w:hAnsi="Arial" w:cs="Arial"/>
          <w:noProof/>
          <w:color w:val="000000"/>
        </w:rPr>
        <w:t>la</w:t>
      </w:r>
      <w:r w:rsidRPr="00595F98">
        <w:rPr>
          <w:rFonts w:ascii="Arial" w:hAnsi="Arial" w:cs="Arial"/>
          <w:noProof/>
          <w:color w:val="000000"/>
          <w:spacing w:val="33"/>
        </w:rPr>
        <w:t xml:space="preserve"> </w:t>
      </w:r>
      <w:r w:rsidRPr="00595F98">
        <w:rPr>
          <w:rFonts w:ascii="Arial" w:hAnsi="Arial" w:cs="Arial"/>
          <w:noProof/>
          <w:color w:val="000000"/>
        </w:rPr>
        <w:t>aplicación</w:t>
      </w:r>
      <w:r w:rsidRPr="00595F98">
        <w:rPr>
          <w:rFonts w:ascii="Arial" w:hAnsi="Arial" w:cs="Arial"/>
          <w:noProof/>
          <w:color w:val="000000"/>
          <w:spacing w:val="33"/>
        </w:rPr>
        <w:t xml:space="preserve"> </w:t>
      </w:r>
      <w:r w:rsidRPr="00595F98">
        <w:rPr>
          <w:rFonts w:ascii="Arial" w:hAnsi="Arial" w:cs="Arial"/>
          <w:noProof/>
          <w:color w:val="000000"/>
        </w:rPr>
        <w:t>del</w:t>
      </w:r>
      <w:r w:rsidRPr="00595F98">
        <w:rPr>
          <w:rFonts w:ascii="Arial" w:hAnsi="Arial" w:cs="Arial"/>
          <w:noProof/>
          <w:color w:val="000000"/>
          <w:spacing w:val="33"/>
        </w:rPr>
        <w:t xml:space="preserve"> </w:t>
      </w:r>
      <w:r w:rsidRPr="00595F98">
        <w:rPr>
          <w:rFonts w:ascii="Arial" w:hAnsi="Arial" w:cs="Arial"/>
          <w:noProof/>
          <w:color w:val="000000"/>
        </w:rPr>
        <w:t>deslastre</w:t>
      </w:r>
      <w:r w:rsidRPr="00595F98">
        <w:rPr>
          <w:rFonts w:ascii="Arial" w:hAnsi="Arial" w:cs="Arial"/>
          <w:noProof/>
          <w:color w:val="000000"/>
          <w:spacing w:val="33"/>
        </w:rPr>
        <w:t xml:space="preserve"> </w:t>
      </w:r>
      <w:r w:rsidRPr="00595F98">
        <w:rPr>
          <w:rFonts w:ascii="Arial" w:hAnsi="Arial" w:cs="Arial"/>
          <w:noProof/>
          <w:color w:val="000000"/>
        </w:rPr>
        <w:t>manual</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carga</w:t>
      </w:r>
      <w:r w:rsidRPr="00595F98">
        <w:rPr>
          <w:rFonts w:ascii="Arial" w:hAnsi="Arial" w:cs="Arial"/>
          <w:noProof/>
          <w:color w:val="000000"/>
          <w:spacing w:val="33"/>
        </w:rPr>
        <w:t xml:space="preserve"> </w:t>
      </w:r>
      <w:r w:rsidRPr="00595F98">
        <w:rPr>
          <w:rFonts w:ascii="Arial" w:hAnsi="Arial" w:cs="Arial"/>
          <w:noProof/>
          <w:color w:val="000000"/>
        </w:rPr>
        <w:t>se</w:t>
      </w:r>
      <w:r w:rsidRPr="00595F98">
        <w:rPr>
          <w:rFonts w:ascii="Arial" w:hAnsi="Arial" w:cs="Arial"/>
          <w:noProof/>
          <w:color w:val="000000"/>
          <w:spacing w:val="33"/>
        </w:rPr>
        <w:t xml:space="preserve"> </w:t>
      </w:r>
      <w:r w:rsidRPr="00595F98">
        <w:rPr>
          <w:rFonts w:ascii="Arial" w:hAnsi="Arial" w:cs="Arial"/>
          <w:noProof/>
          <w:color w:val="000000"/>
        </w:rPr>
        <w:t>pretenderá</w:t>
      </w:r>
      <w:r w:rsidRPr="00595F98">
        <w:rPr>
          <w:rFonts w:ascii="Arial" w:hAnsi="Arial" w:cs="Arial"/>
          <w:noProof/>
          <w:color w:val="000000"/>
          <w:spacing w:val="33"/>
        </w:rPr>
        <w:t xml:space="preserve"> </w:t>
      </w:r>
      <w:r w:rsidRPr="00595F98">
        <w:rPr>
          <w:rFonts w:ascii="Arial" w:hAnsi="Arial" w:cs="Arial"/>
          <w:noProof/>
          <w:color w:val="000000"/>
        </w:rPr>
        <w:t>evitar</w:t>
      </w:r>
      <w:r w:rsidRPr="00595F98">
        <w:rPr>
          <w:rFonts w:ascii="Arial" w:hAnsi="Arial" w:cs="Arial"/>
          <w:noProof/>
          <w:color w:val="000000"/>
          <w:spacing w:val="33"/>
        </w:rPr>
        <w:t xml:space="preserve"> </w:t>
      </w:r>
      <w:r w:rsidRPr="00595F98">
        <w:rPr>
          <w:rFonts w:ascii="Arial" w:hAnsi="Arial" w:cs="Arial"/>
          <w:noProof/>
          <w:color w:val="000000"/>
        </w:rPr>
        <w:t>una perturbación de mayores dimensiones</w:t>
      </w:r>
      <w:ins w:id="114" w:author="Autor">
        <w:r w:rsidR="004D2A72" w:rsidRPr="00595F98">
          <w:rPr>
            <w:rFonts w:ascii="Arial" w:hAnsi="Arial" w:cs="Arial"/>
            <w:noProof/>
            <w:color w:val="000000"/>
          </w:rPr>
          <w:t>, si bien su efectiv</w:t>
        </w:r>
        <w:r w:rsidR="00C047D7" w:rsidRPr="00595F98">
          <w:rPr>
            <w:rFonts w:ascii="Arial" w:hAnsi="Arial" w:cs="Arial"/>
            <w:noProof/>
            <w:color w:val="000000"/>
          </w:rPr>
          <w:t>i</w:t>
        </w:r>
        <w:r w:rsidR="004D2A72" w:rsidRPr="00595F98">
          <w:rPr>
            <w:rFonts w:ascii="Arial" w:hAnsi="Arial" w:cs="Arial"/>
            <w:noProof/>
            <w:color w:val="000000"/>
          </w:rPr>
          <w:t xml:space="preserve">dad </w:t>
        </w:r>
        <w:r w:rsidR="00B366CE" w:rsidRPr="00595F98">
          <w:rPr>
            <w:rFonts w:ascii="Arial" w:hAnsi="Arial" w:cs="Arial"/>
            <w:noProof/>
            <w:color w:val="000000"/>
          </w:rPr>
          <w:t xml:space="preserve">estará condicionada </w:t>
        </w:r>
        <w:r w:rsidR="00681539" w:rsidRPr="00595F98">
          <w:rPr>
            <w:rFonts w:ascii="Arial" w:hAnsi="Arial" w:cs="Arial"/>
            <w:noProof/>
            <w:color w:val="000000"/>
          </w:rPr>
          <w:t xml:space="preserve">al tratarse de una actuacion manual </w:t>
        </w:r>
        <w:r w:rsidR="00B366CE" w:rsidRPr="00595F98">
          <w:rPr>
            <w:rFonts w:ascii="Arial" w:hAnsi="Arial" w:cs="Arial"/>
            <w:noProof/>
            <w:color w:val="000000"/>
          </w:rPr>
          <w:t xml:space="preserve">por </w:t>
        </w:r>
        <w:r w:rsidR="008D41E1" w:rsidRPr="00595F98">
          <w:rPr>
            <w:rFonts w:ascii="Arial" w:hAnsi="Arial" w:cs="Arial"/>
            <w:noProof/>
            <w:color w:val="000000"/>
          </w:rPr>
          <w:t>la</w:t>
        </w:r>
        <w:r w:rsidR="002C3CB9" w:rsidRPr="00595F98">
          <w:rPr>
            <w:rFonts w:ascii="Arial" w:hAnsi="Arial" w:cs="Arial"/>
            <w:noProof/>
            <w:color w:val="000000"/>
          </w:rPr>
          <w:t xml:space="preserve"> </w:t>
        </w:r>
        <w:r w:rsidR="00374422" w:rsidRPr="00595F98">
          <w:rPr>
            <w:rFonts w:ascii="Arial" w:hAnsi="Arial" w:cs="Arial"/>
            <w:noProof/>
            <w:color w:val="000000"/>
          </w:rPr>
          <w:t>dinámica</w:t>
        </w:r>
        <w:r w:rsidR="008D41E1" w:rsidRPr="00595F98">
          <w:rPr>
            <w:rFonts w:ascii="Arial" w:hAnsi="Arial" w:cs="Arial"/>
            <w:noProof/>
            <w:color w:val="000000"/>
          </w:rPr>
          <w:t xml:space="preserve"> de la  evolu</w:t>
        </w:r>
        <w:r w:rsidR="004552B3" w:rsidRPr="00595F98">
          <w:rPr>
            <w:rFonts w:ascii="Arial" w:hAnsi="Arial" w:cs="Arial"/>
            <w:noProof/>
            <w:color w:val="000000"/>
          </w:rPr>
          <w:t>ción de la</w:t>
        </w:r>
        <w:r w:rsidR="00374422" w:rsidRPr="00595F98">
          <w:rPr>
            <w:rFonts w:ascii="Arial" w:hAnsi="Arial" w:cs="Arial"/>
            <w:noProof/>
            <w:color w:val="000000"/>
          </w:rPr>
          <w:t xml:space="preserve"> </w:t>
        </w:r>
        <w:r w:rsidR="002C3CB9" w:rsidRPr="00595F98">
          <w:rPr>
            <w:rFonts w:ascii="Arial" w:hAnsi="Arial" w:cs="Arial"/>
            <w:noProof/>
            <w:color w:val="000000"/>
          </w:rPr>
          <w:t>perturbación a la que se vea sometido el sistem</w:t>
        </w:r>
        <w:r w:rsidR="00374422" w:rsidRPr="00595F98">
          <w:rPr>
            <w:rFonts w:ascii="Arial" w:hAnsi="Arial" w:cs="Arial"/>
            <w:noProof/>
            <w:color w:val="000000"/>
          </w:rPr>
          <w:t>a y</w:t>
        </w:r>
        <w:r w:rsidR="004552B3" w:rsidRPr="00595F98">
          <w:rPr>
            <w:rFonts w:ascii="Arial" w:hAnsi="Arial" w:cs="Arial"/>
            <w:noProof/>
            <w:color w:val="000000"/>
          </w:rPr>
          <w:t xml:space="preserve"> consecuentemente por </w:t>
        </w:r>
        <w:r w:rsidR="00B366CE" w:rsidRPr="00595F98">
          <w:rPr>
            <w:rFonts w:ascii="Arial" w:hAnsi="Arial" w:cs="Arial"/>
            <w:noProof/>
            <w:color w:val="000000"/>
          </w:rPr>
          <w:t>la disponibilidad de</w:t>
        </w:r>
        <w:r w:rsidR="00FB6EE4" w:rsidRPr="00595F98">
          <w:rPr>
            <w:rFonts w:ascii="Arial" w:hAnsi="Arial" w:cs="Arial"/>
            <w:noProof/>
            <w:color w:val="000000"/>
          </w:rPr>
          <w:t>l</w:t>
        </w:r>
        <w:r w:rsidR="00B366CE" w:rsidRPr="00595F98">
          <w:rPr>
            <w:rFonts w:ascii="Arial" w:hAnsi="Arial" w:cs="Arial"/>
            <w:noProof/>
            <w:color w:val="000000"/>
          </w:rPr>
          <w:t xml:space="preserve"> tiempo</w:t>
        </w:r>
        <w:r w:rsidR="00FB6EE4" w:rsidRPr="00595F98">
          <w:rPr>
            <w:rFonts w:ascii="Arial" w:hAnsi="Arial" w:cs="Arial"/>
            <w:noProof/>
            <w:color w:val="000000"/>
          </w:rPr>
          <w:t xml:space="preserve"> necesario para </w:t>
        </w:r>
        <w:r w:rsidR="003B733F" w:rsidRPr="00595F98">
          <w:rPr>
            <w:rFonts w:ascii="Arial" w:hAnsi="Arial" w:cs="Arial"/>
            <w:noProof/>
            <w:color w:val="000000"/>
          </w:rPr>
          <w:t xml:space="preserve">el desarrollo de </w:t>
        </w:r>
        <w:r w:rsidR="00D70E1A" w:rsidRPr="00595F98">
          <w:rPr>
            <w:rFonts w:ascii="Arial" w:hAnsi="Arial" w:cs="Arial"/>
            <w:noProof/>
            <w:color w:val="000000"/>
          </w:rPr>
          <w:t>las actuaciones precisas hasta su ejecución</w:t>
        </w:r>
        <w:r w:rsidR="003542F2" w:rsidRPr="00595F98">
          <w:rPr>
            <w:rFonts w:ascii="Arial" w:hAnsi="Arial" w:cs="Arial"/>
            <w:noProof/>
            <w:color w:val="000000"/>
          </w:rPr>
          <w:t>.</w:t>
        </w:r>
      </w:ins>
      <w:r w:rsidRPr="00595F98">
        <w:rPr>
          <w:rFonts w:ascii="Arial" w:hAnsi="Arial" w:cs="Arial"/>
          <w:noProof/>
        </w:rPr>
        <w:t xml:space="preserve"> </w:t>
      </w:r>
    </w:p>
    <w:p w14:paraId="52A07B79"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Con</w:t>
      </w:r>
      <w:r w:rsidRPr="00595F98">
        <w:rPr>
          <w:rFonts w:ascii="Arial" w:hAnsi="Arial" w:cs="Arial"/>
          <w:noProof/>
          <w:color w:val="000000"/>
          <w:spacing w:val="22"/>
        </w:rPr>
        <w:t xml:space="preserve"> </w:t>
      </w:r>
      <w:r w:rsidRPr="00595F98">
        <w:rPr>
          <w:rFonts w:ascii="Arial" w:hAnsi="Arial" w:cs="Arial"/>
          <w:noProof/>
          <w:color w:val="000000"/>
        </w:rPr>
        <w:t>objeto</w:t>
      </w:r>
      <w:r w:rsidRPr="00595F98">
        <w:rPr>
          <w:rFonts w:ascii="Arial" w:hAnsi="Arial" w:cs="Arial"/>
          <w:noProof/>
          <w:color w:val="000000"/>
          <w:spacing w:val="22"/>
        </w:rPr>
        <w:t xml:space="preserve"> </w:t>
      </w:r>
      <w:r w:rsidRPr="00595F98">
        <w:rPr>
          <w:rFonts w:ascii="Arial" w:hAnsi="Arial" w:cs="Arial"/>
          <w:noProof/>
          <w:color w:val="000000"/>
        </w:rPr>
        <w:t>de</w:t>
      </w:r>
      <w:r w:rsidRPr="00595F98">
        <w:rPr>
          <w:rFonts w:ascii="Arial" w:hAnsi="Arial" w:cs="Arial"/>
          <w:noProof/>
          <w:color w:val="000000"/>
          <w:spacing w:val="22"/>
        </w:rPr>
        <w:t xml:space="preserve"> </w:t>
      </w:r>
      <w:r w:rsidRPr="00595F98">
        <w:rPr>
          <w:rFonts w:ascii="Arial" w:hAnsi="Arial" w:cs="Arial"/>
          <w:noProof/>
          <w:color w:val="000000"/>
        </w:rPr>
        <w:t>poder</w:t>
      </w:r>
      <w:r w:rsidRPr="00595F98">
        <w:rPr>
          <w:rFonts w:ascii="Arial" w:hAnsi="Arial" w:cs="Arial"/>
          <w:noProof/>
          <w:color w:val="000000"/>
          <w:spacing w:val="22"/>
        </w:rPr>
        <w:t xml:space="preserve"> </w:t>
      </w:r>
      <w:r w:rsidRPr="00595F98">
        <w:rPr>
          <w:rFonts w:ascii="Arial" w:hAnsi="Arial" w:cs="Arial"/>
          <w:noProof/>
          <w:color w:val="000000"/>
        </w:rPr>
        <w:t>aplicar</w:t>
      </w:r>
      <w:r w:rsidRPr="00595F98">
        <w:rPr>
          <w:rFonts w:ascii="Arial" w:hAnsi="Arial" w:cs="Arial"/>
          <w:noProof/>
          <w:color w:val="000000"/>
          <w:spacing w:val="22"/>
        </w:rPr>
        <w:t xml:space="preserve"> </w:t>
      </w:r>
      <w:r w:rsidRPr="00595F98">
        <w:rPr>
          <w:rFonts w:ascii="Arial" w:hAnsi="Arial" w:cs="Arial"/>
          <w:noProof/>
          <w:color w:val="000000"/>
        </w:rPr>
        <w:t>esta</w:t>
      </w:r>
      <w:r w:rsidRPr="00595F98">
        <w:rPr>
          <w:rFonts w:ascii="Arial" w:hAnsi="Arial" w:cs="Arial"/>
          <w:noProof/>
          <w:color w:val="000000"/>
          <w:spacing w:val="22"/>
        </w:rPr>
        <w:t xml:space="preserve"> </w:t>
      </w:r>
      <w:r w:rsidRPr="00595F98">
        <w:rPr>
          <w:rFonts w:ascii="Arial" w:hAnsi="Arial" w:cs="Arial"/>
          <w:noProof/>
          <w:color w:val="000000"/>
        </w:rPr>
        <w:t>medida</w:t>
      </w:r>
      <w:r w:rsidRPr="00595F98">
        <w:rPr>
          <w:rFonts w:ascii="Arial" w:hAnsi="Arial" w:cs="Arial"/>
          <w:noProof/>
          <w:color w:val="000000"/>
          <w:spacing w:val="22"/>
        </w:rPr>
        <w:t xml:space="preserve"> </w:t>
      </w:r>
      <w:r w:rsidRPr="00595F98">
        <w:rPr>
          <w:rFonts w:ascii="Arial" w:hAnsi="Arial" w:cs="Arial"/>
          <w:noProof/>
          <w:color w:val="000000"/>
        </w:rPr>
        <w:t>en</w:t>
      </w:r>
      <w:r w:rsidRPr="00595F98">
        <w:rPr>
          <w:rFonts w:ascii="Arial" w:hAnsi="Arial" w:cs="Arial"/>
          <w:noProof/>
          <w:color w:val="000000"/>
          <w:spacing w:val="22"/>
        </w:rPr>
        <w:t xml:space="preserve"> </w:t>
      </w:r>
      <w:r w:rsidRPr="00595F98">
        <w:rPr>
          <w:rFonts w:ascii="Arial" w:hAnsi="Arial" w:cs="Arial"/>
          <w:noProof/>
          <w:color w:val="000000"/>
        </w:rPr>
        <w:t>las</w:t>
      </w:r>
      <w:r w:rsidRPr="00595F98">
        <w:rPr>
          <w:rFonts w:ascii="Arial" w:hAnsi="Arial" w:cs="Arial"/>
          <w:noProof/>
          <w:color w:val="000000"/>
          <w:spacing w:val="22"/>
        </w:rPr>
        <w:t xml:space="preserve"> </w:t>
      </w:r>
      <w:r w:rsidRPr="00595F98">
        <w:rPr>
          <w:rFonts w:ascii="Arial" w:hAnsi="Arial" w:cs="Arial"/>
          <w:noProof/>
          <w:color w:val="000000"/>
        </w:rPr>
        <w:t>mejores</w:t>
      </w:r>
      <w:r w:rsidRPr="00595F98">
        <w:rPr>
          <w:rFonts w:ascii="Arial" w:hAnsi="Arial" w:cs="Arial"/>
          <w:noProof/>
          <w:color w:val="000000"/>
          <w:spacing w:val="22"/>
        </w:rPr>
        <w:t xml:space="preserve"> </w:t>
      </w:r>
      <w:r w:rsidRPr="00595F98">
        <w:rPr>
          <w:rFonts w:ascii="Arial" w:hAnsi="Arial" w:cs="Arial"/>
          <w:noProof/>
          <w:color w:val="000000"/>
        </w:rPr>
        <w:t>condiciones</w:t>
      </w:r>
      <w:r w:rsidRPr="00595F98">
        <w:rPr>
          <w:rFonts w:ascii="Arial" w:hAnsi="Arial" w:cs="Arial"/>
          <w:noProof/>
          <w:color w:val="000000"/>
          <w:spacing w:val="22"/>
        </w:rPr>
        <w:t xml:space="preserve"> </w:t>
      </w:r>
      <w:r w:rsidRPr="00595F98">
        <w:rPr>
          <w:rFonts w:ascii="Arial" w:hAnsi="Arial" w:cs="Arial"/>
          <w:noProof/>
          <w:color w:val="000000"/>
        </w:rPr>
        <w:t>posibles</w:t>
      </w:r>
      <w:r w:rsidRPr="00595F98">
        <w:rPr>
          <w:rFonts w:ascii="Arial" w:hAnsi="Arial" w:cs="Arial"/>
          <w:noProof/>
          <w:color w:val="000000"/>
          <w:spacing w:val="22"/>
        </w:rPr>
        <w:t xml:space="preserve"> </w:t>
      </w:r>
      <w:r w:rsidRPr="00595F98">
        <w:rPr>
          <w:rFonts w:ascii="Arial" w:hAnsi="Arial" w:cs="Arial"/>
          <w:noProof/>
          <w:color w:val="000000"/>
        </w:rPr>
        <w:t>de control</w:t>
      </w:r>
      <w:r w:rsidRPr="00595F98">
        <w:rPr>
          <w:rFonts w:ascii="Arial" w:hAnsi="Arial" w:cs="Arial"/>
          <w:noProof/>
          <w:color w:val="000000"/>
          <w:spacing w:val="-5"/>
        </w:rPr>
        <w:t xml:space="preserve"> </w:t>
      </w:r>
      <w:r w:rsidRPr="00595F98">
        <w:rPr>
          <w:rFonts w:ascii="Arial" w:hAnsi="Arial" w:cs="Arial"/>
          <w:noProof/>
          <w:color w:val="000000"/>
        </w:rPr>
        <w:t>y</w:t>
      </w:r>
      <w:r w:rsidRPr="00595F98">
        <w:rPr>
          <w:rFonts w:ascii="Arial" w:hAnsi="Arial" w:cs="Arial"/>
          <w:noProof/>
          <w:color w:val="000000"/>
          <w:spacing w:val="-5"/>
        </w:rPr>
        <w:t xml:space="preserve"> </w:t>
      </w:r>
      <w:r w:rsidRPr="00595F98">
        <w:rPr>
          <w:rFonts w:ascii="Arial" w:hAnsi="Arial" w:cs="Arial"/>
          <w:noProof/>
          <w:color w:val="000000"/>
        </w:rPr>
        <w:t>minimización</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su</w:t>
      </w:r>
      <w:r w:rsidRPr="00595F98">
        <w:rPr>
          <w:rFonts w:ascii="Arial" w:hAnsi="Arial" w:cs="Arial"/>
          <w:noProof/>
          <w:color w:val="000000"/>
          <w:spacing w:val="-5"/>
        </w:rPr>
        <w:t xml:space="preserve"> </w:t>
      </w:r>
      <w:r w:rsidRPr="00595F98">
        <w:rPr>
          <w:rFonts w:ascii="Arial" w:hAnsi="Arial" w:cs="Arial"/>
          <w:noProof/>
          <w:color w:val="000000"/>
        </w:rPr>
        <w:t>impacto</w:t>
      </w:r>
      <w:r w:rsidRPr="00595F98">
        <w:rPr>
          <w:rFonts w:ascii="Arial" w:hAnsi="Arial" w:cs="Arial"/>
          <w:noProof/>
          <w:color w:val="000000"/>
          <w:spacing w:val="-5"/>
        </w:rPr>
        <w:t xml:space="preserve"> </w:t>
      </w:r>
      <w:r w:rsidRPr="00595F98">
        <w:rPr>
          <w:rFonts w:ascii="Arial" w:hAnsi="Arial" w:cs="Arial"/>
          <w:noProof/>
          <w:color w:val="000000"/>
        </w:rPr>
        <w:t>sobre</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consumidores,</w:t>
      </w:r>
      <w:r w:rsidRPr="00595F98">
        <w:rPr>
          <w:rFonts w:ascii="Arial" w:hAnsi="Arial" w:cs="Arial"/>
          <w:noProof/>
          <w:color w:val="000000"/>
          <w:spacing w:val="-5"/>
        </w:rPr>
        <w:t xml:space="preserve"> </w:t>
      </w:r>
      <w:r w:rsidRPr="00595F98">
        <w:rPr>
          <w:rFonts w:ascii="Arial" w:hAnsi="Arial" w:cs="Arial"/>
          <w:noProof/>
          <w:color w:val="000000"/>
        </w:rPr>
        <w:t>las</w:t>
      </w:r>
      <w:r w:rsidRPr="00595F98">
        <w:rPr>
          <w:rFonts w:ascii="Arial" w:hAnsi="Arial" w:cs="Arial"/>
          <w:noProof/>
          <w:color w:val="000000"/>
          <w:spacing w:val="-5"/>
        </w:rPr>
        <w:t xml:space="preserve"> </w:t>
      </w:r>
      <w:r w:rsidRPr="00595F98">
        <w:rPr>
          <w:rFonts w:ascii="Arial" w:hAnsi="Arial" w:cs="Arial"/>
          <w:noProof/>
          <w:color w:val="000000"/>
        </w:rPr>
        <w:t>empresas</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distribución deberán disponer previamente de los correspondientes Planes de Deslastre de Carga, cuya</w:t>
      </w:r>
      <w:r w:rsidRPr="00595F98">
        <w:rPr>
          <w:rFonts w:ascii="Arial" w:hAnsi="Arial" w:cs="Arial"/>
          <w:noProof/>
          <w:color w:val="000000"/>
          <w:spacing w:val="60"/>
        </w:rPr>
        <w:t xml:space="preserve"> </w:t>
      </w:r>
      <w:r w:rsidRPr="00595F98">
        <w:rPr>
          <w:rFonts w:ascii="Arial" w:hAnsi="Arial" w:cs="Arial"/>
          <w:noProof/>
          <w:color w:val="000000"/>
        </w:rPr>
        <w:t>eficacia</w:t>
      </w:r>
      <w:r w:rsidRPr="00595F98">
        <w:rPr>
          <w:rFonts w:ascii="Arial" w:hAnsi="Arial" w:cs="Arial"/>
          <w:noProof/>
          <w:color w:val="000000"/>
          <w:spacing w:val="60"/>
        </w:rPr>
        <w:t xml:space="preserve"> </w:t>
      </w:r>
      <w:r w:rsidRPr="00595F98">
        <w:rPr>
          <w:rFonts w:ascii="Arial" w:hAnsi="Arial" w:cs="Arial"/>
          <w:noProof/>
          <w:color w:val="000000"/>
        </w:rPr>
        <w:t>deberán</w:t>
      </w:r>
      <w:r w:rsidRPr="00595F98">
        <w:rPr>
          <w:rFonts w:ascii="Arial" w:hAnsi="Arial" w:cs="Arial"/>
          <w:noProof/>
          <w:color w:val="000000"/>
          <w:spacing w:val="60"/>
        </w:rPr>
        <w:t xml:space="preserve"> </w:t>
      </w:r>
      <w:r w:rsidRPr="00595F98">
        <w:rPr>
          <w:rFonts w:ascii="Arial" w:hAnsi="Arial" w:cs="Arial"/>
          <w:noProof/>
          <w:color w:val="000000"/>
        </w:rPr>
        <w:t>evaluar</w:t>
      </w:r>
      <w:r w:rsidRPr="00595F98">
        <w:rPr>
          <w:rFonts w:ascii="Arial" w:hAnsi="Arial" w:cs="Arial"/>
          <w:noProof/>
          <w:color w:val="000000"/>
          <w:spacing w:val="60"/>
        </w:rPr>
        <w:t xml:space="preserve"> </w:t>
      </w:r>
      <w:r w:rsidRPr="00595F98">
        <w:rPr>
          <w:rFonts w:ascii="Arial" w:hAnsi="Arial" w:cs="Arial"/>
          <w:noProof/>
          <w:color w:val="000000"/>
        </w:rPr>
        <w:t>con</w:t>
      </w:r>
      <w:r w:rsidRPr="00595F98">
        <w:rPr>
          <w:rFonts w:ascii="Arial" w:hAnsi="Arial" w:cs="Arial"/>
          <w:noProof/>
          <w:color w:val="000000"/>
          <w:spacing w:val="60"/>
        </w:rPr>
        <w:t xml:space="preserve"> </w:t>
      </w:r>
      <w:r w:rsidRPr="00595F98">
        <w:rPr>
          <w:rFonts w:ascii="Arial" w:hAnsi="Arial" w:cs="Arial"/>
          <w:noProof/>
          <w:color w:val="000000"/>
        </w:rPr>
        <w:t>la</w:t>
      </w:r>
      <w:r w:rsidRPr="00595F98">
        <w:rPr>
          <w:rFonts w:ascii="Arial" w:hAnsi="Arial" w:cs="Arial"/>
          <w:noProof/>
          <w:color w:val="000000"/>
          <w:spacing w:val="60"/>
        </w:rPr>
        <w:t xml:space="preserve"> </w:t>
      </w:r>
      <w:r w:rsidRPr="00595F98">
        <w:rPr>
          <w:rFonts w:ascii="Arial" w:hAnsi="Arial" w:cs="Arial"/>
          <w:noProof/>
          <w:color w:val="000000"/>
        </w:rPr>
        <w:t>colaboración</w:t>
      </w:r>
      <w:r w:rsidRPr="00595F98">
        <w:rPr>
          <w:rFonts w:ascii="Arial" w:hAnsi="Arial" w:cs="Arial"/>
          <w:noProof/>
          <w:color w:val="000000"/>
          <w:spacing w:val="60"/>
        </w:rPr>
        <w:t xml:space="preserve"> </w:t>
      </w:r>
      <w:r w:rsidRPr="00595F98">
        <w:rPr>
          <w:rFonts w:ascii="Arial" w:hAnsi="Arial" w:cs="Arial"/>
          <w:noProof/>
          <w:color w:val="000000"/>
        </w:rPr>
        <w:t>del</w:t>
      </w:r>
      <w:r w:rsidRPr="00595F98">
        <w:rPr>
          <w:rFonts w:ascii="Arial" w:hAnsi="Arial" w:cs="Arial"/>
          <w:noProof/>
          <w:color w:val="000000"/>
          <w:spacing w:val="60"/>
        </w:rPr>
        <w:t xml:space="preserve"> </w:t>
      </w:r>
      <w:r w:rsidRPr="00595F98">
        <w:rPr>
          <w:rFonts w:ascii="Arial" w:hAnsi="Arial" w:cs="Arial"/>
          <w:noProof/>
          <w:color w:val="000000"/>
        </w:rPr>
        <w:t>Operador</w:t>
      </w:r>
      <w:r w:rsidRPr="00595F98">
        <w:rPr>
          <w:rFonts w:ascii="Arial" w:hAnsi="Arial" w:cs="Arial"/>
          <w:noProof/>
          <w:color w:val="000000"/>
          <w:spacing w:val="60"/>
        </w:rPr>
        <w:t xml:space="preserve"> </w:t>
      </w:r>
      <w:r w:rsidRPr="00595F98">
        <w:rPr>
          <w:rFonts w:ascii="Arial" w:hAnsi="Arial" w:cs="Arial"/>
          <w:noProof/>
          <w:color w:val="000000"/>
        </w:rPr>
        <w:t>del</w:t>
      </w:r>
      <w:r w:rsidRPr="00595F98">
        <w:rPr>
          <w:rFonts w:ascii="Arial" w:hAnsi="Arial" w:cs="Arial"/>
          <w:noProof/>
          <w:color w:val="000000"/>
          <w:spacing w:val="60"/>
        </w:rPr>
        <w:t xml:space="preserve"> </w:t>
      </w:r>
      <w:r w:rsidRPr="00595F98">
        <w:rPr>
          <w:rFonts w:ascii="Arial" w:hAnsi="Arial" w:cs="Arial"/>
          <w:noProof/>
          <w:color w:val="000000"/>
        </w:rPr>
        <w:t>Sistema. Consecuentemente, las empresas de distribución remitirán al Operador del Sistema las correspondientes versiones actualizadas de dichos Planes.</w:t>
      </w:r>
      <w:r w:rsidRPr="00595F98">
        <w:rPr>
          <w:rFonts w:ascii="Arial" w:hAnsi="Arial" w:cs="Arial"/>
          <w:noProof/>
        </w:rPr>
        <w:t xml:space="preserve"> </w:t>
      </w:r>
    </w:p>
    <w:p w14:paraId="71ADBA4E"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Planes</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Deslastre</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Carga</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cada</w:t>
      </w:r>
      <w:r w:rsidRPr="00595F98">
        <w:rPr>
          <w:rFonts w:ascii="Arial" w:hAnsi="Arial" w:cs="Arial"/>
          <w:noProof/>
          <w:color w:val="000000"/>
          <w:spacing w:val="-5"/>
        </w:rPr>
        <w:t xml:space="preserve"> </w:t>
      </w:r>
      <w:r w:rsidRPr="00595F98">
        <w:rPr>
          <w:rFonts w:ascii="Arial" w:hAnsi="Arial" w:cs="Arial"/>
          <w:noProof/>
          <w:color w:val="000000"/>
        </w:rPr>
        <w:t>empresa</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distribución</w:t>
      </w:r>
      <w:r w:rsidRPr="00595F98">
        <w:rPr>
          <w:rFonts w:ascii="Arial" w:hAnsi="Arial" w:cs="Arial"/>
          <w:noProof/>
          <w:color w:val="000000"/>
          <w:spacing w:val="-6"/>
        </w:rPr>
        <w:t xml:space="preserve"> </w:t>
      </w:r>
      <w:r w:rsidRPr="00595F98">
        <w:rPr>
          <w:rFonts w:ascii="Arial" w:hAnsi="Arial" w:cs="Arial"/>
          <w:noProof/>
          <w:color w:val="000000"/>
        </w:rPr>
        <w:t>deberán</w:t>
      </w:r>
      <w:r w:rsidRPr="00595F98">
        <w:rPr>
          <w:rFonts w:ascii="Arial" w:hAnsi="Arial" w:cs="Arial"/>
          <w:noProof/>
          <w:color w:val="000000"/>
          <w:spacing w:val="-5"/>
        </w:rPr>
        <w:t xml:space="preserve"> </w:t>
      </w:r>
      <w:r w:rsidRPr="00595F98">
        <w:rPr>
          <w:rFonts w:ascii="Arial" w:hAnsi="Arial" w:cs="Arial"/>
          <w:noProof/>
          <w:color w:val="000000"/>
        </w:rPr>
        <w:t>considerar bloques</w:t>
      </w:r>
      <w:r w:rsidRPr="00595F98">
        <w:rPr>
          <w:rFonts w:ascii="Arial" w:hAnsi="Arial" w:cs="Arial"/>
          <w:noProof/>
          <w:color w:val="000000"/>
          <w:spacing w:val="33"/>
        </w:rPr>
        <w:t xml:space="preserve"> </w:t>
      </w:r>
      <w:r w:rsidRPr="00595F98">
        <w:rPr>
          <w:rFonts w:ascii="Arial" w:hAnsi="Arial" w:cs="Arial"/>
          <w:noProof/>
          <w:color w:val="000000"/>
        </w:rPr>
        <w:t>máximos</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cargas</w:t>
      </w:r>
      <w:r w:rsidRPr="00595F98">
        <w:rPr>
          <w:rFonts w:ascii="Arial" w:hAnsi="Arial" w:cs="Arial"/>
          <w:noProof/>
          <w:color w:val="000000"/>
          <w:spacing w:val="33"/>
        </w:rPr>
        <w:t xml:space="preserve"> </w:t>
      </w:r>
      <w:r w:rsidRPr="00595F98">
        <w:rPr>
          <w:rFonts w:ascii="Arial" w:hAnsi="Arial" w:cs="Arial"/>
          <w:noProof/>
          <w:color w:val="000000"/>
        </w:rPr>
        <w:t>que</w:t>
      </w:r>
      <w:r w:rsidRPr="00595F98">
        <w:rPr>
          <w:rFonts w:ascii="Arial" w:hAnsi="Arial" w:cs="Arial"/>
          <w:noProof/>
          <w:color w:val="000000"/>
          <w:spacing w:val="33"/>
        </w:rPr>
        <w:t xml:space="preserve"> </w:t>
      </w:r>
      <w:r w:rsidRPr="00595F98">
        <w:rPr>
          <w:rFonts w:ascii="Arial" w:hAnsi="Arial" w:cs="Arial"/>
          <w:noProof/>
          <w:color w:val="000000"/>
        </w:rPr>
        <w:t>se</w:t>
      </w:r>
      <w:r w:rsidRPr="00595F98">
        <w:rPr>
          <w:rFonts w:ascii="Arial" w:hAnsi="Arial" w:cs="Arial"/>
          <w:noProof/>
          <w:color w:val="000000"/>
          <w:spacing w:val="33"/>
        </w:rPr>
        <w:t xml:space="preserve"> </w:t>
      </w:r>
      <w:r w:rsidRPr="00595F98">
        <w:rPr>
          <w:rFonts w:ascii="Arial" w:hAnsi="Arial" w:cs="Arial"/>
          <w:noProof/>
          <w:color w:val="000000"/>
        </w:rPr>
        <w:t>definirán</w:t>
      </w:r>
      <w:r w:rsidRPr="00595F98">
        <w:rPr>
          <w:rFonts w:ascii="Arial" w:hAnsi="Arial" w:cs="Arial"/>
          <w:noProof/>
          <w:color w:val="000000"/>
          <w:spacing w:val="33"/>
        </w:rPr>
        <w:t xml:space="preserve"> </w:t>
      </w:r>
      <w:r w:rsidRPr="00595F98">
        <w:rPr>
          <w:rFonts w:ascii="Arial" w:hAnsi="Arial" w:cs="Arial"/>
          <w:noProof/>
          <w:color w:val="000000"/>
        </w:rPr>
        <w:t>para</w:t>
      </w:r>
      <w:r w:rsidRPr="00595F98">
        <w:rPr>
          <w:rFonts w:ascii="Arial" w:hAnsi="Arial" w:cs="Arial"/>
          <w:noProof/>
          <w:color w:val="000000"/>
          <w:spacing w:val="33"/>
        </w:rPr>
        <w:t xml:space="preserve"> </w:t>
      </w:r>
      <w:r w:rsidRPr="00595F98">
        <w:rPr>
          <w:rFonts w:ascii="Arial" w:hAnsi="Arial" w:cs="Arial"/>
          <w:noProof/>
          <w:color w:val="000000"/>
        </w:rPr>
        <w:t>cada</w:t>
      </w:r>
      <w:r w:rsidRPr="00595F98">
        <w:rPr>
          <w:rFonts w:ascii="Arial" w:hAnsi="Arial" w:cs="Arial"/>
          <w:noProof/>
          <w:color w:val="000000"/>
          <w:spacing w:val="33"/>
        </w:rPr>
        <w:t xml:space="preserve"> </w:t>
      </w:r>
      <w:r w:rsidRPr="00595F98">
        <w:rPr>
          <w:rFonts w:ascii="Arial" w:hAnsi="Arial" w:cs="Arial"/>
          <w:noProof/>
          <w:color w:val="000000"/>
        </w:rPr>
        <w:t>sistema</w:t>
      </w:r>
      <w:r w:rsidRPr="00595F98">
        <w:rPr>
          <w:rFonts w:ascii="Arial" w:hAnsi="Arial" w:cs="Arial"/>
          <w:noProof/>
          <w:color w:val="000000"/>
          <w:spacing w:val="33"/>
        </w:rPr>
        <w:t xml:space="preserve"> </w:t>
      </w:r>
      <w:r w:rsidRPr="00595F98">
        <w:rPr>
          <w:rFonts w:ascii="Arial" w:hAnsi="Arial" w:cs="Arial"/>
          <w:noProof/>
          <w:color w:val="000000"/>
        </w:rPr>
        <w:t>en</w:t>
      </w:r>
      <w:r w:rsidRPr="00595F98">
        <w:rPr>
          <w:rFonts w:ascii="Arial" w:hAnsi="Arial" w:cs="Arial"/>
          <w:noProof/>
          <w:color w:val="000000"/>
          <w:spacing w:val="33"/>
        </w:rPr>
        <w:t xml:space="preserve"> </w:t>
      </w:r>
      <w:r w:rsidRPr="00595F98">
        <w:rPr>
          <w:rFonts w:ascii="Arial" w:hAnsi="Arial" w:cs="Arial"/>
          <w:noProof/>
          <w:color w:val="000000"/>
        </w:rPr>
        <w:t>función</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 xml:space="preserve">sus características, identificando la secuencia de deslastre de cada uno de ellos y el orden de </w:t>
      </w:r>
      <w:r w:rsidRPr="00595F98">
        <w:rPr>
          <w:rFonts w:ascii="Arial" w:hAnsi="Arial" w:cs="Arial"/>
          <w:noProof/>
          <w:color w:val="000000"/>
          <w:spacing w:val="-2"/>
        </w:rPr>
        <w:t>afectación</w:t>
      </w:r>
      <w:r w:rsidRPr="00595F98">
        <w:rPr>
          <w:rFonts w:ascii="Arial" w:hAnsi="Arial" w:cs="Arial"/>
          <w:noProof/>
          <w:color w:val="000000"/>
          <w:spacing w:val="-7"/>
        </w:rPr>
        <w:t xml:space="preserve"> </w:t>
      </w:r>
      <w:r w:rsidRPr="00595F98">
        <w:rPr>
          <w:rFonts w:ascii="Arial" w:hAnsi="Arial" w:cs="Arial"/>
          <w:noProof/>
          <w:color w:val="000000"/>
          <w:spacing w:val="-2"/>
        </w:rPr>
        <w:t>para</w:t>
      </w:r>
      <w:r w:rsidRPr="00595F98">
        <w:rPr>
          <w:rFonts w:ascii="Arial" w:hAnsi="Arial" w:cs="Arial"/>
          <w:noProof/>
          <w:color w:val="000000"/>
          <w:spacing w:val="-7"/>
        </w:rPr>
        <w:t xml:space="preserve"> </w:t>
      </w:r>
      <w:r w:rsidRPr="00595F98">
        <w:rPr>
          <w:rFonts w:ascii="Arial" w:hAnsi="Arial" w:cs="Arial"/>
          <w:noProof/>
          <w:color w:val="000000"/>
          <w:spacing w:val="-2"/>
        </w:rPr>
        <w:t>el</w:t>
      </w:r>
      <w:r w:rsidRPr="00595F98">
        <w:rPr>
          <w:rFonts w:ascii="Arial" w:hAnsi="Arial" w:cs="Arial"/>
          <w:noProof/>
          <w:color w:val="000000"/>
          <w:spacing w:val="-7"/>
        </w:rPr>
        <w:t xml:space="preserve"> </w:t>
      </w:r>
      <w:r w:rsidRPr="00595F98">
        <w:rPr>
          <w:rFonts w:ascii="Arial" w:hAnsi="Arial" w:cs="Arial"/>
          <w:noProof/>
          <w:color w:val="000000"/>
          <w:spacing w:val="-2"/>
        </w:rPr>
        <w:t>caso</w:t>
      </w:r>
      <w:r w:rsidRPr="00595F98">
        <w:rPr>
          <w:rFonts w:ascii="Arial" w:hAnsi="Arial" w:cs="Arial"/>
          <w:noProof/>
          <w:color w:val="000000"/>
          <w:spacing w:val="-7"/>
        </w:rPr>
        <w:t xml:space="preserve"> </w:t>
      </w:r>
      <w:r w:rsidRPr="00595F98">
        <w:rPr>
          <w:rFonts w:ascii="Arial" w:hAnsi="Arial" w:cs="Arial"/>
          <w:noProof/>
          <w:color w:val="000000"/>
          <w:spacing w:val="-2"/>
        </w:rPr>
        <w:t>de</w:t>
      </w:r>
      <w:r w:rsidRPr="00595F98">
        <w:rPr>
          <w:rFonts w:ascii="Arial" w:hAnsi="Arial" w:cs="Arial"/>
          <w:noProof/>
          <w:color w:val="000000"/>
          <w:spacing w:val="-7"/>
        </w:rPr>
        <w:t xml:space="preserve"> </w:t>
      </w:r>
      <w:r w:rsidRPr="00595F98">
        <w:rPr>
          <w:rFonts w:ascii="Arial" w:hAnsi="Arial" w:cs="Arial"/>
          <w:noProof/>
          <w:color w:val="000000"/>
          <w:spacing w:val="-2"/>
        </w:rPr>
        <w:t>deslastres</w:t>
      </w:r>
      <w:r w:rsidRPr="00595F98">
        <w:rPr>
          <w:rFonts w:ascii="Arial" w:hAnsi="Arial" w:cs="Arial"/>
          <w:noProof/>
          <w:color w:val="000000"/>
          <w:spacing w:val="-7"/>
        </w:rPr>
        <w:t xml:space="preserve"> </w:t>
      </w:r>
      <w:r w:rsidRPr="00595F98">
        <w:rPr>
          <w:rFonts w:ascii="Arial" w:hAnsi="Arial" w:cs="Arial"/>
          <w:noProof/>
          <w:color w:val="000000"/>
          <w:spacing w:val="-2"/>
        </w:rPr>
        <w:t>rotatorios.</w:t>
      </w:r>
      <w:r w:rsidRPr="00595F98">
        <w:rPr>
          <w:rFonts w:ascii="Arial" w:hAnsi="Arial" w:cs="Arial"/>
          <w:noProof/>
          <w:color w:val="000000"/>
          <w:spacing w:val="-7"/>
        </w:rPr>
        <w:t xml:space="preserve"> </w:t>
      </w:r>
      <w:r w:rsidRPr="00595F98">
        <w:rPr>
          <w:rFonts w:ascii="Arial" w:hAnsi="Arial" w:cs="Arial"/>
          <w:noProof/>
          <w:color w:val="000000"/>
          <w:spacing w:val="-2"/>
        </w:rPr>
        <w:t>Considerando</w:t>
      </w:r>
      <w:r w:rsidRPr="00595F98">
        <w:rPr>
          <w:rFonts w:ascii="Arial" w:hAnsi="Arial" w:cs="Arial"/>
          <w:noProof/>
          <w:color w:val="000000"/>
          <w:spacing w:val="-7"/>
        </w:rPr>
        <w:t xml:space="preserve"> </w:t>
      </w:r>
      <w:r w:rsidRPr="00595F98">
        <w:rPr>
          <w:rFonts w:ascii="Arial" w:hAnsi="Arial" w:cs="Arial"/>
          <w:noProof/>
          <w:color w:val="000000"/>
          <w:spacing w:val="-2"/>
        </w:rPr>
        <w:t>los</w:t>
      </w:r>
      <w:r w:rsidRPr="00595F98">
        <w:rPr>
          <w:rFonts w:ascii="Arial" w:hAnsi="Arial" w:cs="Arial"/>
          <w:noProof/>
          <w:color w:val="000000"/>
          <w:spacing w:val="-7"/>
        </w:rPr>
        <w:t xml:space="preserve"> </w:t>
      </w:r>
      <w:r w:rsidRPr="00595F98">
        <w:rPr>
          <w:rFonts w:ascii="Arial" w:hAnsi="Arial" w:cs="Arial"/>
          <w:noProof/>
          <w:color w:val="000000"/>
          <w:spacing w:val="-2"/>
        </w:rPr>
        <w:t>requerimientos</w:t>
      </w:r>
      <w:r w:rsidRPr="00595F98">
        <w:rPr>
          <w:rFonts w:ascii="Arial" w:hAnsi="Arial" w:cs="Arial"/>
          <w:noProof/>
          <w:color w:val="000000"/>
          <w:spacing w:val="-7"/>
        </w:rPr>
        <w:t xml:space="preserve"> </w:t>
      </w:r>
      <w:r w:rsidRPr="00595F98">
        <w:rPr>
          <w:rFonts w:ascii="Arial" w:hAnsi="Arial" w:cs="Arial"/>
          <w:noProof/>
          <w:color w:val="000000"/>
          <w:spacing w:val="-2"/>
        </w:rPr>
        <w:t>indicados</w:t>
      </w:r>
      <w:r w:rsidRPr="00595F98">
        <w:rPr>
          <w:rFonts w:ascii="Arial" w:hAnsi="Arial" w:cs="Arial"/>
          <w:noProof/>
          <w:color w:val="000000"/>
        </w:rPr>
        <w:t>, los Planes de Deslastre de Carga contemplarán, al menos, la siguiente información:</w:t>
      </w:r>
      <w:r w:rsidRPr="00595F98">
        <w:rPr>
          <w:rFonts w:ascii="Arial" w:hAnsi="Arial" w:cs="Arial"/>
          <w:noProof/>
        </w:rPr>
        <w:t xml:space="preserve"> </w:t>
      </w:r>
    </w:p>
    <w:p w14:paraId="30D12B03"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Isla o Ciudad</w:t>
      </w:r>
      <w:r w:rsidRPr="00595F98">
        <w:rPr>
          <w:rFonts w:ascii="Arial" w:hAnsi="Arial" w:cs="Arial"/>
          <w:noProof/>
          <w:color w:val="000000"/>
          <w:spacing w:val="-10"/>
        </w:rPr>
        <w:t xml:space="preserve"> </w:t>
      </w:r>
      <w:r w:rsidRPr="00595F98">
        <w:rPr>
          <w:rFonts w:ascii="Arial" w:hAnsi="Arial" w:cs="Arial"/>
          <w:noProof/>
          <w:color w:val="000000"/>
        </w:rPr>
        <w:t>Autónoma.</w:t>
      </w:r>
      <w:r w:rsidRPr="00595F98">
        <w:rPr>
          <w:rFonts w:ascii="Arial" w:hAnsi="Arial" w:cs="Arial"/>
          <w:noProof/>
        </w:rPr>
        <w:t xml:space="preserve"> </w:t>
      </w:r>
    </w:p>
    <w:p w14:paraId="636BE27C"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Municipio/Comarca.</w:t>
      </w:r>
      <w:r w:rsidRPr="00595F98">
        <w:rPr>
          <w:rFonts w:ascii="Arial" w:hAnsi="Arial" w:cs="Arial"/>
          <w:noProof/>
        </w:rPr>
        <w:t xml:space="preserve"> </w:t>
      </w:r>
    </w:p>
    <w:p w14:paraId="3CDCAB6E" w14:textId="77777777" w:rsidR="008860B7"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Nudo o nudos eléctricos de la red de transporte de los que se alimenta la carga.</w:t>
      </w:r>
      <w:r w:rsidRPr="00595F98">
        <w:rPr>
          <w:rFonts w:ascii="Arial" w:hAnsi="Arial" w:cs="Arial"/>
          <w:noProof/>
        </w:rPr>
        <w:t xml:space="preserve"> </w:t>
      </w:r>
    </w:p>
    <w:p w14:paraId="78A96284" w14:textId="77777777" w:rsidR="00935E7D"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Potencia estimada deslastrable en el nudo o nudos eléctricos.</w:t>
      </w:r>
      <w:r w:rsidRPr="00595F98">
        <w:rPr>
          <w:rFonts w:ascii="Arial" w:hAnsi="Arial" w:cs="Arial"/>
          <w:noProof/>
        </w:rPr>
        <w:t xml:space="preserve"> </w:t>
      </w:r>
    </w:p>
    <w:p w14:paraId="15354DB4"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7"/>
        </w:rPr>
        <w:t xml:space="preserve"> </w:t>
      </w:r>
      <w:r w:rsidRPr="00595F98">
        <w:rPr>
          <w:rFonts w:ascii="Arial" w:hAnsi="Arial" w:cs="Arial"/>
          <w:noProof/>
          <w:color w:val="000000"/>
        </w:rPr>
        <w:t>Tipo</w:t>
      </w:r>
      <w:r w:rsidRPr="00595F98">
        <w:rPr>
          <w:rFonts w:ascii="Arial" w:hAnsi="Arial" w:cs="Arial"/>
          <w:noProof/>
          <w:color w:val="000000"/>
          <w:spacing w:val="51"/>
        </w:rPr>
        <w:t xml:space="preserve"> </w:t>
      </w:r>
      <w:r w:rsidRPr="00595F98">
        <w:rPr>
          <w:rFonts w:ascii="Arial" w:hAnsi="Arial" w:cs="Arial"/>
          <w:noProof/>
          <w:color w:val="000000"/>
        </w:rPr>
        <w:t>de</w:t>
      </w:r>
      <w:r w:rsidRPr="00595F98">
        <w:rPr>
          <w:rFonts w:ascii="Arial" w:hAnsi="Arial" w:cs="Arial"/>
          <w:noProof/>
          <w:color w:val="000000"/>
          <w:spacing w:val="51"/>
        </w:rPr>
        <w:t xml:space="preserve"> </w:t>
      </w:r>
      <w:r w:rsidRPr="00595F98">
        <w:rPr>
          <w:rFonts w:ascii="Arial" w:hAnsi="Arial" w:cs="Arial"/>
          <w:noProof/>
          <w:color w:val="000000"/>
        </w:rPr>
        <w:t>carga</w:t>
      </w:r>
      <w:r w:rsidRPr="00595F98">
        <w:rPr>
          <w:rFonts w:ascii="Arial" w:hAnsi="Arial" w:cs="Arial"/>
          <w:noProof/>
          <w:color w:val="000000"/>
          <w:spacing w:val="51"/>
        </w:rPr>
        <w:t xml:space="preserve"> </w:t>
      </w:r>
      <w:r w:rsidRPr="00595F98">
        <w:rPr>
          <w:rFonts w:ascii="Arial" w:hAnsi="Arial" w:cs="Arial"/>
          <w:noProof/>
          <w:color w:val="000000"/>
        </w:rPr>
        <w:t>predominante</w:t>
      </w:r>
      <w:r w:rsidRPr="00595F98">
        <w:rPr>
          <w:rFonts w:ascii="Arial" w:hAnsi="Arial" w:cs="Arial"/>
          <w:noProof/>
          <w:color w:val="000000"/>
          <w:spacing w:val="51"/>
        </w:rPr>
        <w:t xml:space="preserve"> </w:t>
      </w:r>
      <w:r w:rsidRPr="00595F98">
        <w:rPr>
          <w:rFonts w:ascii="Arial" w:hAnsi="Arial" w:cs="Arial"/>
          <w:noProof/>
          <w:color w:val="000000"/>
        </w:rPr>
        <w:t>alimentada</w:t>
      </w:r>
      <w:r w:rsidRPr="00595F98">
        <w:rPr>
          <w:rFonts w:ascii="Arial" w:hAnsi="Arial" w:cs="Arial"/>
          <w:noProof/>
          <w:color w:val="000000"/>
          <w:spacing w:val="51"/>
        </w:rPr>
        <w:t xml:space="preserve"> </w:t>
      </w:r>
      <w:r w:rsidRPr="00595F98">
        <w:rPr>
          <w:rFonts w:ascii="Arial" w:hAnsi="Arial" w:cs="Arial"/>
          <w:noProof/>
          <w:color w:val="000000"/>
        </w:rPr>
        <w:t>por</w:t>
      </w:r>
      <w:r w:rsidRPr="00595F98">
        <w:rPr>
          <w:rFonts w:ascii="Arial" w:hAnsi="Arial" w:cs="Arial"/>
          <w:noProof/>
          <w:color w:val="000000"/>
          <w:spacing w:val="51"/>
        </w:rPr>
        <w:t xml:space="preserve"> </w:t>
      </w:r>
      <w:r w:rsidRPr="00595F98">
        <w:rPr>
          <w:rFonts w:ascii="Arial" w:hAnsi="Arial" w:cs="Arial"/>
          <w:noProof/>
          <w:color w:val="000000"/>
        </w:rPr>
        <w:t>cada</w:t>
      </w:r>
      <w:r w:rsidRPr="00595F98">
        <w:rPr>
          <w:rFonts w:ascii="Arial" w:hAnsi="Arial" w:cs="Arial"/>
          <w:noProof/>
          <w:color w:val="000000"/>
          <w:spacing w:val="51"/>
        </w:rPr>
        <w:t xml:space="preserve"> </w:t>
      </w:r>
      <w:r w:rsidRPr="00595F98">
        <w:rPr>
          <w:rFonts w:ascii="Arial" w:hAnsi="Arial" w:cs="Arial"/>
          <w:noProof/>
          <w:color w:val="000000"/>
        </w:rPr>
        <w:t>transformado</w:t>
      </w:r>
      <w:r w:rsidRPr="00595F98">
        <w:rPr>
          <w:rFonts w:ascii="Arial" w:hAnsi="Arial" w:cs="Arial"/>
          <w:noProof/>
          <w:color w:val="000000"/>
          <w:spacing w:val="-4"/>
        </w:rPr>
        <w:t>r</w:t>
      </w:r>
      <w:r w:rsidRPr="00595F98">
        <w:rPr>
          <w:rFonts w:ascii="Arial" w:hAnsi="Arial" w:cs="Arial"/>
          <w:noProof/>
          <w:color w:val="000000"/>
        </w:rPr>
        <w:t>,</w:t>
      </w:r>
      <w:r w:rsidRPr="00595F98">
        <w:rPr>
          <w:rFonts w:ascii="Arial" w:hAnsi="Arial" w:cs="Arial"/>
          <w:noProof/>
          <w:color w:val="000000"/>
          <w:spacing w:val="51"/>
        </w:rPr>
        <w:t xml:space="preserve"> </w:t>
      </w:r>
      <w:r w:rsidRPr="00595F98">
        <w:rPr>
          <w:rFonts w:ascii="Arial" w:hAnsi="Arial" w:cs="Arial"/>
          <w:noProof/>
          <w:color w:val="000000"/>
        </w:rPr>
        <w:t>grupo</w:t>
      </w:r>
      <w:r w:rsidRPr="00595F98">
        <w:rPr>
          <w:rFonts w:ascii="Arial" w:hAnsi="Arial" w:cs="Arial"/>
          <w:noProof/>
          <w:color w:val="000000"/>
          <w:spacing w:val="51"/>
        </w:rPr>
        <w:t xml:space="preserve"> </w:t>
      </w:r>
      <w:r w:rsidRPr="00595F98">
        <w:rPr>
          <w:rFonts w:ascii="Arial" w:hAnsi="Arial" w:cs="Arial"/>
          <w:noProof/>
          <w:color w:val="000000"/>
        </w:rPr>
        <w:t>de transformadores o líneas de media tensión (industrial, rural, servicios o doméstica).</w:t>
      </w:r>
      <w:r w:rsidRPr="00595F98">
        <w:rPr>
          <w:rFonts w:ascii="Arial" w:hAnsi="Arial" w:cs="Arial"/>
          <w:noProof/>
        </w:rPr>
        <w:t xml:space="preserve"> </w:t>
      </w:r>
    </w:p>
    <w:p w14:paraId="38F2ADA9"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Los deslastres se deberán producir de acuerdo con las siguientes consideraciones:</w:t>
      </w:r>
      <w:r w:rsidRPr="00595F98">
        <w:rPr>
          <w:rFonts w:ascii="Arial" w:hAnsi="Arial" w:cs="Arial"/>
          <w:noProof/>
        </w:rPr>
        <w:t xml:space="preserve"> </w:t>
      </w:r>
    </w:p>
    <w:p w14:paraId="50FCF9DF" w14:textId="58E80616" w:rsidR="00340018" w:rsidRPr="00595F98" w:rsidRDefault="001652DC" w:rsidP="00595F98">
      <w:pPr>
        <w:spacing w:line="240" w:lineRule="exact"/>
        <w:ind w:right="67" w:firstLine="340"/>
        <w:jc w:val="both"/>
        <w:rPr>
          <w:rFonts w:ascii="Arial" w:hAnsi="Arial" w:cs="Arial"/>
          <w:noProof/>
        </w:rPr>
      </w:pPr>
      <w:r w:rsidRPr="00595F98">
        <w:rPr>
          <w:rFonts w:ascii="Arial" w:hAnsi="Arial" w:cs="Arial"/>
        </w:rPr>
        <w:fldChar w:fldCharType="begin"/>
      </w:r>
      <w:r w:rsidRPr="00595F98">
        <w:rPr>
          <w:rFonts w:ascii="Arial" w:hAnsi="Arial" w:cs="Arial"/>
        </w:rPr>
        <w:instrText xml:space="preserve"> HYPER9.2.2.1" </w:instrText>
      </w:r>
      <w:r w:rsidRPr="00595F98">
        <w:rPr>
          <w:rFonts w:ascii="Arial" w:hAnsi="Arial" w:cs="Arial"/>
        </w:rPr>
        <w:fldChar w:fldCharType="separate"/>
      </w:r>
      <w:r w:rsidR="00D3248B" w:rsidRPr="00595F98">
        <w:rPr>
          <w:rFonts w:ascii="Arial" w:hAnsi="Arial" w:cs="Arial"/>
          <w:noProof/>
          <w:color w:val="000000"/>
        </w:rPr>
        <w:t>9.2.2.1</w:t>
      </w:r>
      <w:r w:rsidRPr="00595F98">
        <w:rPr>
          <w:rFonts w:ascii="Arial" w:hAnsi="Arial" w:cs="Arial"/>
          <w:noProof/>
          <w:color w:val="000000"/>
        </w:rPr>
        <w:fldChar w:fldCharType="end"/>
      </w:r>
      <w:r w:rsidR="00D3248B" w:rsidRPr="00595F98">
        <w:rPr>
          <w:rFonts w:ascii="Arial" w:hAnsi="Arial" w:cs="Arial"/>
          <w:noProof/>
          <w:color w:val="000000"/>
          <w:spacing w:val="144"/>
        </w:rPr>
        <w:t xml:space="preserve"> </w:t>
      </w:r>
      <w:r w:rsidR="00D3248B" w:rsidRPr="00595F98">
        <w:rPr>
          <w:rFonts w:ascii="Arial" w:hAnsi="Arial" w:cs="Arial"/>
          <w:noProof/>
          <w:color w:val="000000"/>
        </w:rPr>
        <w:t>Umbral</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deslastre.</w:t>
      </w:r>
      <w:r w:rsidR="00D3248B" w:rsidRPr="00595F98">
        <w:rPr>
          <w:rFonts w:ascii="Arial" w:hAnsi="Arial" w:cs="Arial"/>
          <w:noProof/>
          <w:color w:val="000000"/>
          <w:spacing w:val="-4"/>
        </w:rPr>
        <w:t xml:space="preserve"> </w:t>
      </w:r>
      <w:r w:rsidR="00D3248B" w:rsidRPr="00595F98">
        <w:rPr>
          <w:rFonts w:ascii="Arial" w:hAnsi="Arial" w:cs="Arial"/>
          <w:noProof/>
          <w:color w:val="000000"/>
        </w:rPr>
        <w:t>Las</w:t>
      </w:r>
      <w:r w:rsidR="00D3248B" w:rsidRPr="00595F98">
        <w:rPr>
          <w:rFonts w:ascii="Arial" w:hAnsi="Arial" w:cs="Arial"/>
          <w:noProof/>
          <w:color w:val="000000"/>
          <w:spacing w:val="-4"/>
        </w:rPr>
        <w:t xml:space="preserve"> </w:t>
      </w:r>
      <w:r w:rsidR="00D3248B" w:rsidRPr="00595F98">
        <w:rPr>
          <w:rFonts w:ascii="Arial" w:hAnsi="Arial" w:cs="Arial"/>
          <w:noProof/>
          <w:color w:val="000000"/>
        </w:rPr>
        <w:t>variables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control</w:t>
      </w:r>
      <w:r w:rsidR="00D3248B" w:rsidRPr="00595F98">
        <w:rPr>
          <w:rFonts w:ascii="Arial" w:hAnsi="Arial" w:cs="Arial"/>
          <w:noProof/>
          <w:color w:val="000000"/>
          <w:spacing w:val="-4"/>
        </w:rPr>
        <w:t xml:space="preserve"> </w:t>
      </w:r>
      <w:r w:rsidR="00D3248B" w:rsidRPr="00595F98">
        <w:rPr>
          <w:rFonts w:ascii="Arial" w:hAnsi="Arial" w:cs="Arial"/>
          <w:noProof/>
          <w:color w:val="000000"/>
        </w:rPr>
        <w:t>que</w:t>
      </w:r>
      <w:r w:rsidR="00D3248B" w:rsidRPr="00595F98">
        <w:rPr>
          <w:rFonts w:ascii="Arial" w:hAnsi="Arial" w:cs="Arial"/>
          <w:noProof/>
          <w:color w:val="000000"/>
          <w:spacing w:val="-4"/>
        </w:rPr>
        <w:t xml:space="preserve"> </w:t>
      </w:r>
      <w:r w:rsidR="00D3248B" w:rsidRPr="00595F98">
        <w:rPr>
          <w:rFonts w:ascii="Arial" w:hAnsi="Arial" w:cs="Arial"/>
          <w:noProof/>
          <w:color w:val="000000"/>
        </w:rPr>
        <w:t>se</w:t>
      </w:r>
      <w:r w:rsidR="00D3248B" w:rsidRPr="00595F98">
        <w:rPr>
          <w:rFonts w:ascii="Arial" w:hAnsi="Arial" w:cs="Arial"/>
          <w:noProof/>
          <w:color w:val="000000"/>
          <w:spacing w:val="-4"/>
        </w:rPr>
        <w:t xml:space="preserve"> </w:t>
      </w:r>
      <w:r w:rsidR="00D3248B" w:rsidRPr="00595F98">
        <w:rPr>
          <w:rFonts w:ascii="Arial" w:hAnsi="Arial" w:cs="Arial"/>
          <w:noProof/>
          <w:color w:val="000000"/>
        </w:rPr>
        <w:t>utilizarán</w:t>
      </w:r>
      <w:r w:rsidR="00D3248B" w:rsidRPr="00595F98">
        <w:rPr>
          <w:rFonts w:ascii="Arial" w:hAnsi="Arial" w:cs="Arial"/>
          <w:noProof/>
          <w:color w:val="000000"/>
          <w:spacing w:val="-4"/>
        </w:rPr>
        <w:t xml:space="preserve"> </w:t>
      </w:r>
      <w:r w:rsidR="00D3248B" w:rsidRPr="00595F98">
        <w:rPr>
          <w:rFonts w:ascii="Arial" w:hAnsi="Arial" w:cs="Arial"/>
          <w:noProof/>
          <w:color w:val="000000"/>
        </w:rPr>
        <w:t>para</w:t>
      </w:r>
      <w:r w:rsidR="00D3248B" w:rsidRPr="00595F98">
        <w:rPr>
          <w:rFonts w:ascii="Arial" w:hAnsi="Arial" w:cs="Arial"/>
          <w:noProof/>
          <w:color w:val="000000"/>
          <w:spacing w:val="-4"/>
        </w:rPr>
        <w:t xml:space="preserve"> </w:t>
      </w:r>
      <w:r w:rsidR="00D3248B" w:rsidRPr="00595F98">
        <w:rPr>
          <w:rFonts w:ascii="Arial" w:hAnsi="Arial" w:cs="Arial"/>
          <w:noProof/>
          <w:color w:val="000000"/>
        </w:rPr>
        <w:t>emitir</w:t>
      </w:r>
      <w:r w:rsidR="00D3248B" w:rsidRPr="00595F98">
        <w:rPr>
          <w:rFonts w:ascii="Arial" w:hAnsi="Arial" w:cs="Arial"/>
          <w:noProof/>
          <w:color w:val="000000"/>
          <w:spacing w:val="-4"/>
        </w:rPr>
        <w:t xml:space="preserve"> </w:t>
      </w:r>
      <w:r w:rsidR="00D3248B" w:rsidRPr="00595F98">
        <w:rPr>
          <w:rFonts w:ascii="Arial" w:hAnsi="Arial" w:cs="Arial"/>
          <w:noProof/>
          <w:color w:val="000000"/>
        </w:rPr>
        <w:t>las instrucciones de deslastre serán la frecuencia, las sobrecargas graves en los equipos de la red de transporte o distribución que sean críticos para el sistema y la constatación de insuficiencia de capacidad manifiesta y sostenida para alimentar</w:t>
      </w:r>
      <w:del w:id="115" w:author="Autor">
        <w:r w:rsidR="00D3248B" w:rsidRPr="00595F98" w:rsidDel="00477125">
          <w:rPr>
            <w:rFonts w:ascii="Arial" w:hAnsi="Arial" w:cs="Arial"/>
            <w:noProof/>
            <w:color w:val="000000"/>
          </w:rPr>
          <w:delText xml:space="preserve"> el consumo</w:delText>
        </w:r>
      </w:del>
      <w:ins w:id="116" w:author="Autor">
        <w:r w:rsidR="00477125" w:rsidRPr="00595F98">
          <w:rPr>
            <w:rFonts w:ascii="Arial" w:hAnsi="Arial" w:cs="Arial"/>
            <w:noProof/>
            <w:color w:val="000000"/>
          </w:rPr>
          <w:t>la demanda</w:t>
        </w:r>
      </w:ins>
      <w:r w:rsidR="00D3248B" w:rsidRPr="00595F98">
        <w:rPr>
          <w:rFonts w:ascii="Arial" w:hAnsi="Arial" w:cs="Arial"/>
          <w:noProof/>
          <w:color w:val="000000"/>
        </w:rPr>
        <w:t>.</w:t>
      </w:r>
      <w:r w:rsidR="00D3248B" w:rsidRPr="00595F98">
        <w:rPr>
          <w:rFonts w:ascii="Arial" w:hAnsi="Arial" w:cs="Arial"/>
          <w:noProof/>
        </w:rPr>
        <w:t xml:space="preserve"> </w:t>
      </w:r>
    </w:p>
    <w:p w14:paraId="140AB2CF"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 Operador del Sistema emitirá las instrucciones de deslastre cuando se verifique alguna de las condiciones que se indican a continuación para los parámetros asociados a las variables de control:</w:t>
      </w:r>
      <w:r w:rsidRPr="00595F98">
        <w:rPr>
          <w:rFonts w:ascii="Arial" w:hAnsi="Arial" w:cs="Arial"/>
          <w:noProof/>
        </w:rPr>
        <w:t xml:space="preserve"> </w:t>
      </w:r>
    </w:p>
    <w:p w14:paraId="797A7E05"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lastRenderedPageBreak/>
        <w:t>•</w:t>
      </w:r>
      <w:r w:rsidRPr="00595F98">
        <w:rPr>
          <w:rFonts w:ascii="Arial" w:hAnsi="Arial" w:cs="Arial"/>
          <w:noProof/>
          <w:color w:val="000000"/>
          <w:spacing w:val="44"/>
        </w:rPr>
        <w:t xml:space="preserve"> </w:t>
      </w:r>
      <w:r w:rsidRPr="00595F98">
        <w:rPr>
          <w:rFonts w:ascii="Arial" w:hAnsi="Arial" w:cs="Arial"/>
          <w:noProof/>
          <w:color w:val="000000"/>
        </w:rPr>
        <w:t>Frecuencia. Por umbrales o velocidad de variación de frecuencia e insuficiencia de capacidad manifiesta y sostenida para recuperar la frecuencia a su valor asignado.</w:t>
      </w:r>
      <w:r w:rsidRPr="00595F98">
        <w:rPr>
          <w:rFonts w:ascii="Arial" w:hAnsi="Arial" w:cs="Arial"/>
          <w:noProof/>
        </w:rPr>
        <w:t xml:space="preserve"> </w:t>
      </w:r>
    </w:p>
    <w:p w14:paraId="6B418950"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 Operador del Sistema considerando los mejores datos de que disponga sobre el sistema</w:t>
      </w:r>
      <w:r w:rsidRPr="00595F98">
        <w:rPr>
          <w:rFonts w:ascii="Arial" w:hAnsi="Arial" w:cs="Arial"/>
          <w:noProof/>
          <w:color w:val="000000"/>
          <w:spacing w:val="-6"/>
        </w:rPr>
        <w:t xml:space="preserve"> </w:t>
      </w:r>
      <w:r w:rsidRPr="00595F98">
        <w:rPr>
          <w:rFonts w:ascii="Arial" w:hAnsi="Arial" w:cs="Arial"/>
          <w:noProof/>
          <w:color w:val="000000"/>
        </w:rPr>
        <w:t>y</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análisis</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6"/>
        </w:rPr>
        <w:t xml:space="preserve"> </w:t>
      </w:r>
      <w:r w:rsidRPr="00595F98">
        <w:rPr>
          <w:rFonts w:ascii="Arial" w:hAnsi="Arial" w:cs="Arial"/>
          <w:noProof/>
          <w:color w:val="000000"/>
        </w:rPr>
        <w:t>realice</w:t>
      </w:r>
      <w:r w:rsidRPr="00595F98">
        <w:rPr>
          <w:rFonts w:ascii="Arial" w:hAnsi="Arial" w:cs="Arial"/>
          <w:noProof/>
          <w:color w:val="000000"/>
          <w:spacing w:val="-6"/>
        </w:rPr>
        <w:t xml:space="preserve"> </w:t>
      </w: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base</w:t>
      </w:r>
      <w:r w:rsidRPr="00595F98">
        <w:rPr>
          <w:rFonts w:ascii="Arial" w:hAnsi="Arial" w:cs="Arial"/>
          <w:noProof/>
          <w:color w:val="000000"/>
          <w:spacing w:val="-6"/>
        </w:rPr>
        <w:t xml:space="preserve"> </w:t>
      </w:r>
      <w:r w:rsidRPr="00595F98">
        <w:rPr>
          <w:rFonts w:ascii="Arial" w:hAnsi="Arial" w:cs="Arial"/>
          <w:noProof/>
          <w:color w:val="000000"/>
        </w:rPr>
        <w:t>a</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mismos,</w:t>
      </w:r>
      <w:r w:rsidRPr="00595F98">
        <w:rPr>
          <w:rFonts w:ascii="Arial" w:hAnsi="Arial" w:cs="Arial"/>
          <w:noProof/>
          <w:color w:val="000000"/>
          <w:spacing w:val="-6"/>
        </w:rPr>
        <w:t xml:space="preserve"> </w:t>
      </w:r>
      <w:r w:rsidRPr="00595F98">
        <w:rPr>
          <w:rFonts w:ascii="Arial" w:hAnsi="Arial" w:cs="Arial"/>
          <w:noProof/>
          <w:color w:val="000000"/>
        </w:rPr>
        <w:t>determinará</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umbrales</w:t>
      </w:r>
      <w:r w:rsidRPr="00595F98">
        <w:rPr>
          <w:rFonts w:ascii="Arial" w:hAnsi="Arial" w:cs="Arial"/>
          <w:noProof/>
          <w:color w:val="000000"/>
          <w:spacing w:val="-6"/>
        </w:rPr>
        <w:t xml:space="preserve"> </w:t>
      </w:r>
      <w:r w:rsidRPr="00595F98">
        <w:rPr>
          <w:rFonts w:ascii="Arial" w:hAnsi="Arial" w:cs="Arial"/>
          <w:noProof/>
          <w:color w:val="000000"/>
        </w:rPr>
        <w:t>efectivos de frecuencia o velocidad de variación de frecuencia, que una vez superados darán lugar a las órdenes de deslastre de cargas.</w:t>
      </w:r>
      <w:r w:rsidRPr="00595F98">
        <w:rPr>
          <w:rFonts w:ascii="Arial" w:hAnsi="Arial" w:cs="Arial"/>
          <w:noProof/>
        </w:rPr>
        <w:t xml:space="preserve"> </w:t>
      </w:r>
    </w:p>
    <w:p w14:paraId="4C3DB9DF" w14:textId="2695D123"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Sobrecargas en los equipos de las redes de transporte o distribución</w:t>
      </w:r>
      <w:ins w:id="117" w:author="Autor">
        <w:r w:rsidR="005C4B3D" w:rsidRPr="00595F98">
          <w:rPr>
            <w:rFonts w:ascii="Arial" w:hAnsi="Arial" w:cs="Arial"/>
            <w:noProof/>
            <w:color w:val="000000"/>
          </w:rPr>
          <w:t>.</w:t>
        </w:r>
      </w:ins>
      <w:r w:rsidRPr="00595F98">
        <w:rPr>
          <w:rFonts w:ascii="Arial" w:hAnsi="Arial" w:cs="Arial"/>
          <w:noProof/>
          <w:color w:val="000000"/>
        </w:rPr>
        <w:t xml:space="preserve"> Existencia de sobrecargas que requieran proceder al deslastre de carga con objeto de evitar su pérdida de</w:t>
      </w:r>
      <w:r w:rsidRPr="00595F98">
        <w:rPr>
          <w:rFonts w:ascii="Arial" w:hAnsi="Arial" w:cs="Arial"/>
          <w:noProof/>
          <w:color w:val="000000"/>
          <w:spacing w:val="-4"/>
        </w:rPr>
        <w:t xml:space="preserve"> </w:t>
      </w:r>
      <w:r w:rsidRPr="00595F98">
        <w:rPr>
          <w:rFonts w:ascii="Arial" w:hAnsi="Arial" w:cs="Arial"/>
          <w:noProof/>
          <w:color w:val="000000"/>
        </w:rPr>
        <w:t>forma</w:t>
      </w:r>
      <w:r w:rsidRPr="00595F98">
        <w:rPr>
          <w:rFonts w:ascii="Arial" w:hAnsi="Arial" w:cs="Arial"/>
          <w:noProof/>
          <w:color w:val="000000"/>
          <w:spacing w:val="-4"/>
        </w:rPr>
        <w:t xml:space="preserve"> </w:t>
      </w:r>
      <w:r w:rsidRPr="00595F98">
        <w:rPr>
          <w:rFonts w:ascii="Arial" w:hAnsi="Arial" w:cs="Arial"/>
          <w:noProof/>
          <w:color w:val="000000"/>
        </w:rPr>
        <w:t>inminente</w:t>
      </w:r>
      <w:r w:rsidRPr="00595F98">
        <w:rPr>
          <w:rFonts w:ascii="Arial" w:hAnsi="Arial" w:cs="Arial"/>
          <w:noProof/>
          <w:color w:val="000000"/>
          <w:spacing w:val="-4"/>
        </w:rPr>
        <w:t xml:space="preserve"> </w:t>
      </w:r>
      <w:r w:rsidRPr="00595F98">
        <w:rPr>
          <w:rFonts w:ascii="Arial" w:hAnsi="Arial" w:cs="Arial"/>
          <w:noProof/>
          <w:color w:val="000000"/>
        </w:rPr>
        <w:t>y/o</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ocurrencia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una</w:t>
      </w:r>
      <w:r w:rsidRPr="00595F98">
        <w:rPr>
          <w:rFonts w:ascii="Arial" w:hAnsi="Arial" w:cs="Arial"/>
          <w:noProof/>
          <w:color w:val="000000"/>
          <w:spacing w:val="-4"/>
        </w:rPr>
        <w:t xml:space="preserve"> </w:t>
      </w:r>
      <w:r w:rsidRPr="00595F98">
        <w:rPr>
          <w:rFonts w:ascii="Arial" w:hAnsi="Arial" w:cs="Arial"/>
          <w:noProof/>
          <w:color w:val="000000"/>
        </w:rPr>
        <w:t>perturbación.</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magnitud</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sobrecargas admisibles dependerá del equipo y del ajuste de las protecciones.</w:t>
      </w:r>
      <w:r w:rsidRPr="00595F98">
        <w:rPr>
          <w:rFonts w:ascii="Arial" w:hAnsi="Arial" w:cs="Arial"/>
          <w:noProof/>
        </w:rPr>
        <w:t xml:space="preserve"> </w:t>
      </w:r>
    </w:p>
    <w:p w14:paraId="77108AEE" w14:textId="77777777" w:rsidR="00340018" w:rsidRPr="00595F98" w:rsidRDefault="00425D08" w:rsidP="00595F98">
      <w:pPr>
        <w:spacing w:line="240" w:lineRule="exact"/>
        <w:ind w:right="67" w:firstLine="340"/>
        <w:jc w:val="both"/>
        <w:rPr>
          <w:rFonts w:ascii="Arial" w:hAnsi="Arial" w:cs="Arial"/>
          <w:noProof/>
        </w:rPr>
      </w:pPr>
      <w:hyperlink r:id="rId22" w:history="1">
        <w:r w:rsidR="00D3248B" w:rsidRPr="00595F98">
          <w:rPr>
            <w:rFonts w:ascii="Arial" w:hAnsi="Arial" w:cs="Arial"/>
            <w:noProof/>
            <w:color w:val="000000"/>
          </w:rPr>
          <w:t>9.2.2.2</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Cargas afectadas por el deslastre. El Operador del Sistema determinará:</w:t>
      </w:r>
      <w:r w:rsidR="00D3248B" w:rsidRPr="00595F98">
        <w:rPr>
          <w:rFonts w:ascii="Arial" w:hAnsi="Arial" w:cs="Arial"/>
          <w:noProof/>
        </w:rPr>
        <w:t xml:space="preserve"> </w:t>
      </w:r>
    </w:p>
    <w:p w14:paraId="50AED461"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Los nudos de la red de transporte en los que deberá deslastrarse la carga.</w:t>
      </w:r>
      <w:r w:rsidRPr="00595F98">
        <w:rPr>
          <w:rFonts w:ascii="Arial" w:hAnsi="Arial" w:cs="Arial"/>
          <w:noProof/>
        </w:rPr>
        <w:t xml:space="preserve"> </w:t>
      </w:r>
    </w:p>
    <w:p w14:paraId="5E167A42"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magnitud de la potencia a deslastrar y la empresa de distribución suministradora de dicha potencia.</w:t>
      </w:r>
      <w:r w:rsidRPr="00595F98">
        <w:rPr>
          <w:rFonts w:ascii="Arial" w:hAnsi="Arial" w:cs="Arial"/>
          <w:noProof/>
        </w:rPr>
        <w:t xml:space="preserve"> </w:t>
      </w:r>
    </w:p>
    <w:p w14:paraId="1F5D1AD5"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asignación de la potencia que deberá deslastrar cada empresa de distribución será función directa de su cuota de mercado correspondiente al último año en la zona afectada.</w:t>
      </w:r>
      <w:r w:rsidRPr="00595F98">
        <w:rPr>
          <w:rFonts w:ascii="Arial" w:hAnsi="Arial" w:cs="Arial"/>
          <w:noProof/>
        </w:rPr>
        <w:t xml:space="preserve"> </w:t>
      </w:r>
    </w:p>
    <w:p w14:paraId="51DB2396"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8"/>
        </w:rPr>
        <w:t xml:space="preserve"> </w:t>
      </w:r>
      <w:r w:rsidRPr="00595F98">
        <w:rPr>
          <w:rFonts w:ascii="Arial" w:hAnsi="Arial" w:cs="Arial"/>
          <w:noProof/>
          <w:color w:val="000000"/>
        </w:rPr>
        <w:t>Hora</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inicio</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deslastre</w:t>
      </w:r>
      <w:r w:rsidRPr="00595F98">
        <w:rPr>
          <w:rFonts w:ascii="Arial" w:hAnsi="Arial" w:cs="Arial"/>
          <w:noProof/>
          <w:color w:val="000000"/>
          <w:spacing w:val="35"/>
        </w:rPr>
        <w:t xml:space="preserve"> </w:t>
      </w:r>
      <w:r w:rsidRPr="00595F98">
        <w:rPr>
          <w:rFonts w:ascii="Arial" w:hAnsi="Arial" w:cs="Arial"/>
          <w:noProof/>
          <w:color w:val="000000"/>
        </w:rPr>
        <w:t>y</w:t>
      </w:r>
      <w:r w:rsidRPr="00595F98">
        <w:rPr>
          <w:rFonts w:ascii="Arial" w:hAnsi="Arial" w:cs="Arial"/>
          <w:noProof/>
          <w:color w:val="000000"/>
          <w:spacing w:val="35"/>
        </w:rPr>
        <w:t xml:space="preserve"> </w:t>
      </w:r>
      <w:r w:rsidRPr="00595F98">
        <w:rPr>
          <w:rFonts w:ascii="Arial" w:hAnsi="Arial" w:cs="Arial"/>
          <w:noProof/>
          <w:color w:val="000000"/>
        </w:rPr>
        <w:t>estimación</w:t>
      </w:r>
      <w:r w:rsidRPr="00595F98">
        <w:rPr>
          <w:rFonts w:ascii="Arial" w:hAnsi="Arial" w:cs="Arial"/>
          <w:noProof/>
          <w:color w:val="000000"/>
          <w:spacing w:val="35"/>
        </w:rPr>
        <w:t xml:space="preserve"> </w:t>
      </w:r>
      <w:r w:rsidRPr="00595F98">
        <w:rPr>
          <w:rFonts w:ascii="Arial" w:hAnsi="Arial" w:cs="Arial"/>
          <w:noProof/>
          <w:color w:val="000000"/>
        </w:rPr>
        <w:t>del</w:t>
      </w:r>
      <w:r w:rsidRPr="00595F98">
        <w:rPr>
          <w:rFonts w:ascii="Arial" w:hAnsi="Arial" w:cs="Arial"/>
          <w:noProof/>
          <w:color w:val="000000"/>
          <w:spacing w:val="35"/>
        </w:rPr>
        <w:t xml:space="preserve"> </w:t>
      </w:r>
      <w:r w:rsidRPr="00595F98">
        <w:rPr>
          <w:rFonts w:ascii="Arial" w:hAnsi="Arial" w:cs="Arial"/>
          <w:noProof/>
          <w:color w:val="000000"/>
        </w:rPr>
        <w:t>periodo</w:t>
      </w:r>
      <w:r w:rsidRPr="00595F98">
        <w:rPr>
          <w:rFonts w:ascii="Arial" w:hAnsi="Arial" w:cs="Arial"/>
          <w:noProof/>
          <w:color w:val="000000"/>
          <w:spacing w:val="35"/>
        </w:rPr>
        <w:t xml:space="preserve"> </w:t>
      </w:r>
      <w:r w:rsidRPr="00595F98">
        <w:rPr>
          <w:rFonts w:ascii="Arial" w:hAnsi="Arial" w:cs="Arial"/>
          <w:noProof/>
          <w:color w:val="000000"/>
        </w:rPr>
        <w:t>durante</w:t>
      </w:r>
      <w:r w:rsidRPr="00595F98">
        <w:rPr>
          <w:rFonts w:ascii="Arial" w:hAnsi="Arial" w:cs="Arial"/>
          <w:noProof/>
          <w:color w:val="000000"/>
          <w:spacing w:val="35"/>
        </w:rPr>
        <w:t xml:space="preserve"> </w:t>
      </w:r>
      <w:r w:rsidRPr="00595F98">
        <w:rPr>
          <w:rFonts w:ascii="Arial" w:hAnsi="Arial" w:cs="Arial"/>
          <w:noProof/>
          <w:color w:val="000000"/>
        </w:rPr>
        <w:t>el</w:t>
      </w:r>
      <w:r w:rsidRPr="00595F98">
        <w:rPr>
          <w:rFonts w:ascii="Arial" w:hAnsi="Arial" w:cs="Arial"/>
          <w:noProof/>
          <w:color w:val="000000"/>
          <w:spacing w:val="35"/>
        </w:rPr>
        <w:t xml:space="preserve"> </w:t>
      </w:r>
      <w:r w:rsidRPr="00595F98">
        <w:rPr>
          <w:rFonts w:ascii="Arial" w:hAnsi="Arial" w:cs="Arial"/>
          <w:noProof/>
          <w:color w:val="000000"/>
        </w:rPr>
        <w:t>que</w:t>
      </w:r>
      <w:r w:rsidRPr="00595F98">
        <w:rPr>
          <w:rFonts w:ascii="Arial" w:hAnsi="Arial" w:cs="Arial"/>
          <w:noProof/>
          <w:color w:val="000000"/>
          <w:spacing w:val="35"/>
        </w:rPr>
        <w:t xml:space="preserve"> </w:t>
      </w:r>
      <w:r w:rsidRPr="00595F98">
        <w:rPr>
          <w:rFonts w:ascii="Arial" w:hAnsi="Arial" w:cs="Arial"/>
          <w:noProof/>
          <w:color w:val="000000"/>
        </w:rPr>
        <w:t>éste</w:t>
      </w:r>
      <w:r w:rsidRPr="00595F98">
        <w:rPr>
          <w:rFonts w:ascii="Arial" w:hAnsi="Arial" w:cs="Arial"/>
          <w:noProof/>
          <w:color w:val="000000"/>
          <w:spacing w:val="35"/>
        </w:rPr>
        <w:t xml:space="preserve"> </w:t>
      </w:r>
      <w:r w:rsidRPr="00595F98">
        <w:rPr>
          <w:rFonts w:ascii="Arial" w:hAnsi="Arial" w:cs="Arial"/>
          <w:noProof/>
          <w:color w:val="000000"/>
        </w:rPr>
        <w:t>se mantendrá.</w:t>
      </w:r>
      <w:r w:rsidRPr="00595F98">
        <w:rPr>
          <w:rFonts w:ascii="Arial" w:hAnsi="Arial" w:cs="Arial"/>
          <w:noProof/>
        </w:rPr>
        <w:t xml:space="preserve"> </w:t>
      </w:r>
      <w:r w:rsidRPr="00595F98">
        <w:rPr>
          <w:rFonts w:ascii="Arial" w:hAnsi="Arial" w:cs="Arial"/>
          <w:noProof/>
          <w:color w:val="000000"/>
          <w:spacing w:val="-6"/>
        </w:rPr>
        <w:t>A</w:t>
      </w:r>
      <w:r w:rsidRPr="00595F98">
        <w:rPr>
          <w:rFonts w:ascii="Arial" w:hAnsi="Arial" w:cs="Arial"/>
          <w:noProof/>
          <w:color w:val="000000"/>
          <w:spacing w:val="35"/>
        </w:rPr>
        <w:t xml:space="preserve"> </w:t>
      </w:r>
      <w:r w:rsidRPr="00595F98">
        <w:rPr>
          <w:rFonts w:ascii="Arial" w:hAnsi="Arial" w:cs="Arial"/>
          <w:noProof/>
          <w:color w:val="000000"/>
        </w:rPr>
        <w:t>los</w:t>
      </w:r>
      <w:r w:rsidRPr="00595F98">
        <w:rPr>
          <w:rFonts w:ascii="Arial" w:hAnsi="Arial" w:cs="Arial"/>
          <w:noProof/>
          <w:color w:val="000000"/>
          <w:spacing w:val="35"/>
        </w:rPr>
        <w:t xml:space="preserve"> </w:t>
      </w:r>
      <w:r w:rsidRPr="00595F98">
        <w:rPr>
          <w:rFonts w:ascii="Arial" w:hAnsi="Arial" w:cs="Arial"/>
          <w:noProof/>
          <w:color w:val="000000"/>
        </w:rPr>
        <w:t>efectos</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este</w:t>
      </w:r>
      <w:r w:rsidRPr="00595F98">
        <w:rPr>
          <w:rFonts w:ascii="Arial" w:hAnsi="Arial" w:cs="Arial"/>
          <w:noProof/>
          <w:color w:val="000000"/>
          <w:spacing w:val="35"/>
        </w:rPr>
        <w:t xml:space="preserve"> </w:t>
      </w:r>
      <w:r w:rsidRPr="00595F98">
        <w:rPr>
          <w:rFonts w:ascii="Arial" w:hAnsi="Arial" w:cs="Arial"/>
          <w:noProof/>
          <w:color w:val="000000"/>
        </w:rPr>
        <w:t>procedimiento,</w:t>
      </w:r>
      <w:r w:rsidRPr="00595F98">
        <w:rPr>
          <w:rFonts w:ascii="Arial" w:hAnsi="Arial" w:cs="Arial"/>
          <w:noProof/>
          <w:color w:val="000000"/>
          <w:spacing w:val="35"/>
        </w:rPr>
        <w:t xml:space="preserve"> </w:t>
      </w:r>
      <w:r w:rsidRPr="00595F98">
        <w:rPr>
          <w:rFonts w:ascii="Arial" w:hAnsi="Arial" w:cs="Arial"/>
          <w:noProof/>
          <w:color w:val="000000"/>
        </w:rPr>
        <w:t>una</w:t>
      </w:r>
      <w:r w:rsidRPr="00595F98">
        <w:rPr>
          <w:rFonts w:ascii="Arial" w:hAnsi="Arial" w:cs="Arial"/>
          <w:noProof/>
          <w:color w:val="000000"/>
          <w:spacing w:val="35"/>
        </w:rPr>
        <w:t xml:space="preserve"> </w:t>
      </w:r>
      <w:r w:rsidRPr="00595F98">
        <w:rPr>
          <w:rFonts w:ascii="Arial" w:hAnsi="Arial" w:cs="Arial"/>
          <w:noProof/>
          <w:color w:val="000000"/>
        </w:rPr>
        <w:t>empresa</w:t>
      </w:r>
      <w:r w:rsidRPr="00595F98">
        <w:rPr>
          <w:rFonts w:ascii="Arial" w:hAnsi="Arial" w:cs="Arial"/>
          <w:noProof/>
          <w:color w:val="000000"/>
          <w:spacing w:val="35"/>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distribución</w:t>
      </w:r>
      <w:r w:rsidRPr="00595F98">
        <w:rPr>
          <w:rFonts w:ascii="Arial" w:hAnsi="Arial" w:cs="Arial"/>
          <w:noProof/>
          <w:color w:val="000000"/>
          <w:spacing w:val="35"/>
        </w:rPr>
        <w:t xml:space="preserve"> </w:t>
      </w:r>
      <w:r w:rsidRPr="00595F98">
        <w:rPr>
          <w:rFonts w:ascii="Arial" w:hAnsi="Arial" w:cs="Arial"/>
          <w:noProof/>
          <w:color w:val="000000"/>
        </w:rPr>
        <w:t>cuya</w:t>
      </w:r>
      <w:r w:rsidRPr="00595F98">
        <w:rPr>
          <w:rFonts w:ascii="Arial" w:hAnsi="Arial" w:cs="Arial"/>
          <w:noProof/>
          <w:color w:val="000000"/>
          <w:spacing w:val="35"/>
        </w:rPr>
        <w:t xml:space="preserve"> </w:t>
      </w:r>
      <w:r w:rsidRPr="00595F98">
        <w:rPr>
          <w:rFonts w:ascii="Arial" w:hAnsi="Arial" w:cs="Arial"/>
          <w:noProof/>
          <w:color w:val="000000"/>
        </w:rPr>
        <w:t>red</w:t>
      </w:r>
      <w:r w:rsidRPr="00595F98">
        <w:rPr>
          <w:rFonts w:ascii="Arial" w:hAnsi="Arial" w:cs="Arial"/>
          <w:noProof/>
          <w:color w:val="000000"/>
          <w:spacing w:val="35"/>
        </w:rPr>
        <w:t xml:space="preserve"> </w:t>
      </w:r>
      <w:r w:rsidRPr="00595F98">
        <w:rPr>
          <w:rFonts w:ascii="Arial" w:hAnsi="Arial" w:cs="Arial"/>
          <w:noProof/>
          <w:color w:val="000000"/>
        </w:rPr>
        <w:t>se encuentre acoplada a la red de otra empresa de distribución mayo</w:t>
      </w:r>
      <w:r w:rsidRPr="00595F98">
        <w:rPr>
          <w:rFonts w:ascii="Arial" w:hAnsi="Arial" w:cs="Arial"/>
          <w:noProof/>
          <w:color w:val="000000"/>
          <w:spacing w:val="-10"/>
        </w:rPr>
        <w:t>r</w:t>
      </w:r>
      <w:r w:rsidRPr="00595F98">
        <w:rPr>
          <w:rFonts w:ascii="Arial" w:hAnsi="Arial" w:cs="Arial"/>
          <w:noProof/>
          <w:color w:val="000000"/>
        </w:rPr>
        <w:t>, se considerará como una carga de esta última empresa.</w:t>
      </w:r>
      <w:r w:rsidRPr="00595F98">
        <w:rPr>
          <w:rFonts w:ascii="Arial" w:hAnsi="Arial" w:cs="Arial"/>
          <w:noProof/>
        </w:rPr>
        <w:t xml:space="preserve"> </w:t>
      </w:r>
    </w:p>
    <w:p w14:paraId="5EF112E6"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Las empresas de distribución realizarán la elección de los consumidores que deberán ser afectados tratando de minimizar el impacto sobre los usuarios del servicio, evitando, en la medida de lo posible, la afectación de servicios esenciales y la reiteración de los deslastres</w:t>
      </w:r>
      <w:r w:rsidRPr="00595F98">
        <w:rPr>
          <w:rFonts w:ascii="Arial" w:hAnsi="Arial" w:cs="Arial"/>
          <w:noProof/>
          <w:color w:val="000000"/>
          <w:spacing w:val="-4"/>
        </w:rPr>
        <w:t xml:space="preserve"> </w:t>
      </w:r>
      <w:r w:rsidRPr="00595F98">
        <w:rPr>
          <w:rFonts w:ascii="Arial" w:hAnsi="Arial" w:cs="Arial"/>
          <w:noProof/>
          <w:color w:val="000000"/>
        </w:rPr>
        <w:t>sobre</w:t>
      </w:r>
      <w:r w:rsidRPr="00595F98">
        <w:rPr>
          <w:rFonts w:ascii="Arial" w:hAnsi="Arial" w:cs="Arial"/>
          <w:noProof/>
          <w:color w:val="000000"/>
          <w:spacing w:val="-4"/>
        </w:rPr>
        <w:t xml:space="preserve"> </w:t>
      </w:r>
      <w:r w:rsidRPr="00595F98">
        <w:rPr>
          <w:rFonts w:ascii="Arial" w:hAnsi="Arial" w:cs="Arial"/>
          <w:noProof/>
          <w:color w:val="000000"/>
        </w:rPr>
        <w:t>un</w:t>
      </w:r>
      <w:r w:rsidRPr="00595F98">
        <w:rPr>
          <w:rFonts w:ascii="Arial" w:hAnsi="Arial" w:cs="Arial"/>
          <w:noProof/>
          <w:color w:val="000000"/>
          <w:spacing w:val="-4"/>
        </w:rPr>
        <w:t xml:space="preserve"> </w:t>
      </w:r>
      <w:r w:rsidRPr="00595F98">
        <w:rPr>
          <w:rFonts w:ascii="Arial" w:hAnsi="Arial" w:cs="Arial"/>
          <w:noProof/>
          <w:color w:val="000000"/>
        </w:rPr>
        <w:t>mismo</w:t>
      </w:r>
      <w:r w:rsidRPr="00595F98">
        <w:rPr>
          <w:rFonts w:ascii="Arial" w:hAnsi="Arial" w:cs="Arial"/>
          <w:noProof/>
          <w:color w:val="000000"/>
          <w:spacing w:val="-4"/>
        </w:rPr>
        <w:t xml:space="preserve"> </w:t>
      </w:r>
      <w:r w:rsidRPr="00595F98">
        <w:rPr>
          <w:rFonts w:ascii="Arial" w:hAnsi="Arial" w:cs="Arial"/>
          <w:noProof/>
          <w:color w:val="000000"/>
        </w:rPr>
        <w:t>cliente</w:t>
      </w:r>
      <w:r w:rsidRPr="00595F98">
        <w:rPr>
          <w:rFonts w:ascii="Arial" w:hAnsi="Arial" w:cs="Arial"/>
          <w:noProof/>
          <w:color w:val="000000"/>
          <w:spacing w:val="-4"/>
        </w:rPr>
        <w:t xml:space="preserve"> </w:t>
      </w:r>
      <w:r w:rsidRPr="00595F98">
        <w:rPr>
          <w:rFonts w:ascii="Arial" w:hAnsi="Arial" w:cs="Arial"/>
          <w:noProof/>
          <w:color w:val="000000"/>
        </w:rPr>
        <w:t>o</w:t>
      </w:r>
      <w:r w:rsidRPr="00595F98">
        <w:rPr>
          <w:rFonts w:ascii="Arial" w:hAnsi="Arial" w:cs="Arial"/>
          <w:noProof/>
          <w:color w:val="000000"/>
          <w:spacing w:val="-4"/>
        </w:rPr>
        <w:t xml:space="preserve"> </w:t>
      </w:r>
      <w:r w:rsidRPr="00595F98">
        <w:rPr>
          <w:rFonts w:ascii="Arial" w:hAnsi="Arial" w:cs="Arial"/>
          <w:noProof/>
          <w:color w:val="000000"/>
        </w:rPr>
        <w:t>conjunto</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consumidores.</w:t>
      </w:r>
      <w:r w:rsidRPr="00595F98">
        <w:rPr>
          <w:rFonts w:ascii="Arial" w:hAnsi="Arial" w:cs="Arial"/>
          <w:noProof/>
          <w:color w:val="000000"/>
          <w:spacing w:val="-4"/>
        </w:rPr>
        <w:t xml:space="preserve"> </w:t>
      </w:r>
      <w:r w:rsidRPr="00595F98">
        <w:rPr>
          <w:rFonts w:ascii="Arial" w:hAnsi="Arial" w:cs="Arial"/>
          <w:noProof/>
          <w:color w:val="000000"/>
        </w:rPr>
        <w:t>Con</w:t>
      </w:r>
      <w:r w:rsidRPr="00595F98">
        <w:rPr>
          <w:rFonts w:ascii="Arial" w:hAnsi="Arial" w:cs="Arial"/>
          <w:noProof/>
          <w:color w:val="000000"/>
          <w:spacing w:val="-4"/>
        </w:rPr>
        <w:t xml:space="preserve"> </w:t>
      </w:r>
      <w:r w:rsidRPr="00595F98">
        <w:rPr>
          <w:rFonts w:ascii="Arial" w:hAnsi="Arial" w:cs="Arial"/>
          <w:noProof/>
          <w:color w:val="000000"/>
        </w:rPr>
        <w:t>ese</w:t>
      </w:r>
      <w:r w:rsidRPr="00595F98">
        <w:rPr>
          <w:rFonts w:ascii="Arial" w:hAnsi="Arial" w:cs="Arial"/>
          <w:noProof/>
          <w:color w:val="000000"/>
          <w:spacing w:val="-4"/>
        </w:rPr>
        <w:t xml:space="preserve"> </w:t>
      </w:r>
      <w:r w:rsidRPr="00595F98">
        <w:rPr>
          <w:rFonts w:ascii="Arial" w:hAnsi="Arial" w:cs="Arial"/>
          <w:noProof/>
          <w:color w:val="000000"/>
        </w:rPr>
        <w:t>objetivo,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caso de ser preciso, se aplicará un criterio de afectación rotativa de los consumidores.</w:t>
      </w:r>
      <w:r w:rsidRPr="00595F98">
        <w:rPr>
          <w:rFonts w:ascii="Arial" w:hAnsi="Arial" w:cs="Arial"/>
          <w:noProof/>
        </w:rPr>
        <w:t xml:space="preserve"> </w:t>
      </w:r>
    </w:p>
    <w:p w14:paraId="616EE07D"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Si</w:t>
      </w:r>
      <w:r w:rsidRPr="00595F98">
        <w:rPr>
          <w:rFonts w:ascii="Arial" w:hAnsi="Arial" w:cs="Arial"/>
          <w:noProof/>
          <w:color w:val="000000"/>
          <w:spacing w:val="-2"/>
        </w:rPr>
        <w:t xml:space="preserve"> </w:t>
      </w:r>
      <w:r w:rsidRPr="00595F98">
        <w:rPr>
          <w:rFonts w:ascii="Arial" w:hAnsi="Arial" w:cs="Arial"/>
          <w:noProof/>
          <w:color w:val="000000"/>
        </w:rPr>
        <w:t>la carga a deslastrar fuera superior a</w:t>
      </w:r>
      <w:r w:rsidRPr="00595F98">
        <w:rPr>
          <w:rFonts w:ascii="Arial" w:hAnsi="Arial" w:cs="Arial"/>
          <w:noProof/>
          <w:color w:val="000000"/>
          <w:spacing w:val="-2"/>
        </w:rPr>
        <w:t xml:space="preserve"> </w:t>
      </w:r>
      <w:r w:rsidRPr="00595F98">
        <w:rPr>
          <w:rFonts w:ascii="Arial" w:hAnsi="Arial" w:cs="Arial"/>
          <w:noProof/>
          <w:color w:val="000000"/>
        </w:rPr>
        <w:t>la</w:t>
      </w:r>
      <w:r w:rsidRPr="00595F98">
        <w:rPr>
          <w:rFonts w:ascii="Arial" w:hAnsi="Arial" w:cs="Arial"/>
          <w:noProof/>
          <w:color w:val="000000"/>
          <w:spacing w:val="-2"/>
        </w:rPr>
        <w:t xml:space="preserve"> </w:t>
      </w:r>
      <w:r w:rsidRPr="00595F98">
        <w:rPr>
          <w:rFonts w:ascii="Arial" w:hAnsi="Arial" w:cs="Arial"/>
          <w:noProof/>
          <w:color w:val="000000"/>
        </w:rPr>
        <w:t>contemplada en</w:t>
      </w:r>
      <w:r w:rsidRPr="00595F98">
        <w:rPr>
          <w:rFonts w:ascii="Arial" w:hAnsi="Arial" w:cs="Arial"/>
          <w:noProof/>
          <w:color w:val="000000"/>
          <w:spacing w:val="-2"/>
        </w:rPr>
        <w:t xml:space="preserve"> </w:t>
      </w:r>
      <w:r w:rsidRPr="00595F98">
        <w:rPr>
          <w:rFonts w:ascii="Arial" w:hAnsi="Arial" w:cs="Arial"/>
          <w:noProof/>
          <w:color w:val="000000"/>
        </w:rPr>
        <w:t>los</w:t>
      </w:r>
      <w:r w:rsidRPr="00595F98">
        <w:rPr>
          <w:rFonts w:ascii="Arial" w:hAnsi="Arial" w:cs="Arial"/>
          <w:noProof/>
          <w:color w:val="000000"/>
          <w:spacing w:val="-2"/>
        </w:rPr>
        <w:t xml:space="preserve"> </w:t>
      </w:r>
      <w:r w:rsidRPr="00595F98">
        <w:rPr>
          <w:rFonts w:ascii="Arial" w:hAnsi="Arial" w:cs="Arial"/>
          <w:noProof/>
          <w:color w:val="000000"/>
        </w:rPr>
        <w:t>Planes de</w:t>
      </w:r>
      <w:r w:rsidRPr="00595F98">
        <w:rPr>
          <w:rFonts w:ascii="Arial" w:hAnsi="Arial" w:cs="Arial"/>
          <w:noProof/>
          <w:color w:val="000000"/>
          <w:spacing w:val="-2"/>
        </w:rPr>
        <w:t xml:space="preserve"> </w:t>
      </w:r>
      <w:r w:rsidRPr="00595F98">
        <w:rPr>
          <w:rFonts w:ascii="Arial" w:hAnsi="Arial" w:cs="Arial"/>
          <w:noProof/>
          <w:color w:val="000000"/>
        </w:rPr>
        <w:t>Deslastre de Carga,</w:t>
      </w:r>
      <w:r w:rsidRPr="00595F98">
        <w:rPr>
          <w:rFonts w:ascii="Arial" w:hAnsi="Arial" w:cs="Arial"/>
          <w:noProof/>
          <w:color w:val="000000"/>
          <w:spacing w:val="-5"/>
        </w:rPr>
        <w:t xml:space="preserve"> </w:t>
      </w:r>
      <w:r w:rsidRPr="00595F98">
        <w:rPr>
          <w:rFonts w:ascii="Arial" w:hAnsi="Arial" w:cs="Arial"/>
          <w:noProof/>
          <w:color w:val="000000"/>
        </w:rPr>
        <w:t>o</w:t>
      </w:r>
      <w:r w:rsidRPr="00595F98">
        <w:rPr>
          <w:rFonts w:ascii="Arial" w:hAnsi="Arial" w:cs="Arial"/>
          <w:noProof/>
          <w:color w:val="000000"/>
          <w:spacing w:val="-5"/>
        </w:rPr>
        <w:t xml:space="preserve"> </w:t>
      </w:r>
      <w:r w:rsidRPr="00595F98">
        <w:rPr>
          <w:rFonts w:ascii="Arial" w:hAnsi="Arial" w:cs="Arial"/>
          <w:noProof/>
          <w:color w:val="000000"/>
        </w:rPr>
        <w:t>el</w:t>
      </w:r>
      <w:r w:rsidRPr="00595F98">
        <w:rPr>
          <w:rFonts w:ascii="Arial" w:hAnsi="Arial" w:cs="Arial"/>
          <w:noProof/>
          <w:color w:val="000000"/>
          <w:spacing w:val="-5"/>
        </w:rPr>
        <w:t xml:space="preserve"> </w:t>
      </w:r>
      <w:r w:rsidRPr="00595F98">
        <w:rPr>
          <w:rFonts w:ascii="Arial" w:hAnsi="Arial" w:cs="Arial"/>
          <w:noProof/>
          <w:color w:val="000000"/>
        </w:rPr>
        <w:t>tiempo</w:t>
      </w:r>
      <w:r w:rsidRPr="00595F98">
        <w:rPr>
          <w:rFonts w:ascii="Arial" w:hAnsi="Arial" w:cs="Arial"/>
          <w:noProof/>
          <w:color w:val="000000"/>
          <w:spacing w:val="-5"/>
        </w:rPr>
        <w:t xml:space="preserve"> </w:t>
      </w:r>
      <w:r w:rsidRPr="00595F98">
        <w:rPr>
          <w:rFonts w:ascii="Arial" w:hAnsi="Arial" w:cs="Arial"/>
          <w:noProof/>
          <w:color w:val="000000"/>
        </w:rPr>
        <w:t>disponible</w:t>
      </w:r>
      <w:r w:rsidRPr="00595F98">
        <w:rPr>
          <w:rFonts w:ascii="Arial" w:hAnsi="Arial" w:cs="Arial"/>
          <w:noProof/>
          <w:color w:val="000000"/>
          <w:spacing w:val="-5"/>
        </w:rPr>
        <w:t xml:space="preserve"> </w:t>
      </w:r>
      <w:r w:rsidRPr="00595F98">
        <w:rPr>
          <w:rFonts w:ascii="Arial" w:hAnsi="Arial" w:cs="Arial"/>
          <w:noProof/>
          <w:color w:val="000000"/>
        </w:rPr>
        <w:t>para</w:t>
      </w:r>
      <w:r w:rsidRPr="00595F98">
        <w:rPr>
          <w:rFonts w:ascii="Arial" w:hAnsi="Arial" w:cs="Arial"/>
          <w:noProof/>
          <w:color w:val="000000"/>
          <w:spacing w:val="-5"/>
        </w:rPr>
        <w:t xml:space="preserve"> </w:t>
      </w:r>
      <w:r w:rsidRPr="00595F98">
        <w:rPr>
          <w:rFonts w:ascii="Arial" w:hAnsi="Arial" w:cs="Arial"/>
          <w:noProof/>
          <w:color w:val="000000"/>
        </w:rPr>
        <w:t>ejecutar</w:t>
      </w:r>
      <w:r w:rsidRPr="00595F98">
        <w:rPr>
          <w:rFonts w:ascii="Arial" w:hAnsi="Arial" w:cs="Arial"/>
          <w:noProof/>
          <w:color w:val="000000"/>
          <w:spacing w:val="-5"/>
        </w:rPr>
        <w:t xml:space="preserve"> </w:t>
      </w:r>
      <w:r w:rsidRPr="00595F98">
        <w:rPr>
          <w:rFonts w:ascii="Arial" w:hAnsi="Arial" w:cs="Arial"/>
          <w:noProof/>
          <w:color w:val="000000"/>
        </w:rPr>
        <w:t>los</w:t>
      </w:r>
      <w:r w:rsidRPr="00595F98">
        <w:rPr>
          <w:rFonts w:ascii="Arial" w:hAnsi="Arial" w:cs="Arial"/>
          <w:noProof/>
          <w:color w:val="000000"/>
          <w:spacing w:val="-5"/>
        </w:rPr>
        <w:t xml:space="preserve"> </w:t>
      </w:r>
      <w:r w:rsidRPr="00595F98">
        <w:rPr>
          <w:rFonts w:ascii="Arial" w:hAnsi="Arial" w:cs="Arial"/>
          <w:noProof/>
          <w:color w:val="000000"/>
        </w:rPr>
        <w:t>deslastres</w:t>
      </w:r>
      <w:r w:rsidRPr="00595F98">
        <w:rPr>
          <w:rFonts w:ascii="Arial" w:hAnsi="Arial" w:cs="Arial"/>
          <w:noProof/>
          <w:color w:val="000000"/>
          <w:spacing w:val="-5"/>
        </w:rPr>
        <w:t xml:space="preserve"> </w:t>
      </w:r>
      <w:r w:rsidRPr="00595F98">
        <w:rPr>
          <w:rFonts w:ascii="Arial" w:hAnsi="Arial" w:cs="Arial"/>
          <w:noProof/>
          <w:color w:val="000000"/>
        </w:rPr>
        <w:t>no</w:t>
      </w:r>
      <w:r w:rsidRPr="00595F98">
        <w:rPr>
          <w:rFonts w:ascii="Arial" w:hAnsi="Arial" w:cs="Arial"/>
          <w:noProof/>
          <w:color w:val="000000"/>
          <w:spacing w:val="-5"/>
        </w:rPr>
        <w:t xml:space="preserve"> </w:t>
      </w:r>
      <w:r w:rsidRPr="00595F98">
        <w:rPr>
          <w:rFonts w:ascii="Arial" w:hAnsi="Arial" w:cs="Arial"/>
          <w:noProof/>
          <w:color w:val="000000"/>
        </w:rPr>
        <w:t>fuera</w:t>
      </w:r>
      <w:r w:rsidRPr="00595F98">
        <w:rPr>
          <w:rFonts w:ascii="Arial" w:hAnsi="Arial" w:cs="Arial"/>
          <w:noProof/>
          <w:color w:val="000000"/>
          <w:spacing w:val="-5"/>
        </w:rPr>
        <w:t xml:space="preserve"> </w:t>
      </w:r>
      <w:r w:rsidRPr="00595F98">
        <w:rPr>
          <w:rFonts w:ascii="Arial" w:hAnsi="Arial" w:cs="Arial"/>
          <w:noProof/>
          <w:color w:val="000000"/>
        </w:rPr>
        <w:t>suficiente</w:t>
      </w:r>
      <w:r w:rsidRPr="00595F98">
        <w:rPr>
          <w:rFonts w:ascii="Arial" w:hAnsi="Arial" w:cs="Arial"/>
          <w:noProof/>
          <w:color w:val="000000"/>
          <w:spacing w:val="-5"/>
        </w:rPr>
        <w:t xml:space="preserve"> </w:t>
      </w:r>
      <w:r w:rsidRPr="00595F98">
        <w:rPr>
          <w:rFonts w:ascii="Arial" w:hAnsi="Arial" w:cs="Arial"/>
          <w:noProof/>
          <w:color w:val="000000"/>
        </w:rPr>
        <w:t>para</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puesta en</w:t>
      </w:r>
      <w:r w:rsidRPr="00595F98">
        <w:rPr>
          <w:rFonts w:ascii="Arial" w:hAnsi="Arial" w:cs="Arial"/>
          <w:noProof/>
          <w:color w:val="000000"/>
          <w:spacing w:val="-4"/>
        </w:rPr>
        <w:t xml:space="preserve"> </w:t>
      </w:r>
      <w:r w:rsidRPr="00595F98">
        <w:rPr>
          <w:rFonts w:ascii="Arial" w:hAnsi="Arial" w:cs="Arial"/>
          <w:noProof/>
          <w:color w:val="000000"/>
        </w:rPr>
        <w:t>práctica</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dichos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las</w:t>
      </w:r>
      <w:r w:rsidRPr="00595F98">
        <w:rPr>
          <w:rFonts w:ascii="Arial" w:hAnsi="Arial" w:cs="Arial"/>
          <w:noProof/>
          <w:color w:val="000000"/>
          <w:spacing w:val="-4"/>
        </w:rPr>
        <w:t xml:space="preserve"> </w:t>
      </w:r>
      <w:r w:rsidRPr="00595F98">
        <w:rPr>
          <w:rFonts w:ascii="Arial" w:hAnsi="Arial" w:cs="Arial"/>
          <w:noProof/>
          <w:color w:val="000000"/>
        </w:rPr>
        <w:t>empresas</w:t>
      </w:r>
      <w:r w:rsidRPr="00595F98">
        <w:rPr>
          <w:rFonts w:ascii="Arial" w:hAnsi="Arial" w:cs="Arial"/>
          <w:noProof/>
          <w:color w:val="000000"/>
          <w:spacing w:val="-4"/>
        </w:rPr>
        <w:t xml:space="preserve"> </w:t>
      </w:r>
      <w:r w:rsidRPr="00595F98">
        <w:rPr>
          <w:rFonts w:ascii="Arial" w:hAnsi="Arial" w:cs="Arial"/>
          <w:noProof/>
          <w:color w:val="000000"/>
        </w:rPr>
        <w:t>de</w:t>
      </w:r>
      <w:r w:rsidRPr="00595F98">
        <w:rPr>
          <w:rFonts w:ascii="Arial" w:hAnsi="Arial" w:cs="Arial"/>
          <w:noProof/>
          <w:color w:val="000000"/>
          <w:spacing w:val="-4"/>
        </w:rPr>
        <w:t xml:space="preserve"> </w:t>
      </w:r>
      <w:r w:rsidRPr="00595F98">
        <w:rPr>
          <w:rFonts w:ascii="Arial" w:hAnsi="Arial" w:cs="Arial"/>
          <w:noProof/>
          <w:color w:val="000000"/>
        </w:rPr>
        <w:t>distribución</w:t>
      </w:r>
      <w:r w:rsidRPr="00595F98">
        <w:rPr>
          <w:rFonts w:ascii="Arial" w:hAnsi="Arial" w:cs="Arial"/>
          <w:noProof/>
          <w:color w:val="000000"/>
          <w:spacing w:val="-4"/>
        </w:rPr>
        <w:t xml:space="preserve"> </w:t>
      </w:r>
      <w:r w:rsidRPr="00595F98">
        <w:rPr>
          <w:rFonts w:ascii="Arial" w:hAnsi="Arial" w:cs="Arial"/>
          <w:noProof/>
          <w:color w:val="000000"/>
        </w:rPr>
        <w:t>procederán</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deslastrar</w:t>
      </w:r>
      <w:r w:rsidRPr="00595F98">
        <w:rPr>
          <w:rFonts w:ascii="Arial" w:hAnsi="Arial" w:cs="Arial"/>
          <w:noProof/>
          <w:color w:val="000000"/>
          <w:spacing w:val="-4"/>
        </w:rPr>
        <w:t xml:space="preserve"> </w:t>
      </w:r>
      <w:r w:rsidRPr="00595F98">
        <w:rPr>
          <w:rFonts w:ascii="Arial" w:hAnsi="Arial" w:cs="Arial"/>
          <w:noProof/>
          <w:color w:val="000000"/>
        </w:rPr>
        <w:t>cargas por</w:t>
      </w:r>
      <w:r w:rsidRPr="00595F98">
        <w:rPr>
          <w:rFonts w:ascii="Arial" w:hAnsi="Arial" w:cs="Arial"/>
          <w:noProof/>
          <w:color w:val="000000"/>
          <w:spacing w:val="28"/>
        </w:rPr>
        <w:t xml:space="preserve"> </w:t>
      </w:r>
      <w:r w:rsidRPr="00595F98">
        <w:rPr>
          <w:rFonts w:ascii="Arial" w:hAnsi="Arial" w:cs="Arial"/>
          <w:noProof/>
          <w:color w:val="000000"/>
        </w:rPr>
        <w:t>nudos</w:t>
      </w:r>
      <w:r w:rsidRPr="00595F98">
        <w:rPr>
          <w:rFonts w:ascii="Arial" w:hAnsi="Arial" w:cs="Arial"/>
          <w:noProof/>
          <w:color w:val="000000"/>
          <w:spacing w:val="28"/>
        </w:rPr>
        <w:t xml:space="preserve"> </w:t>
      </w:r>
      <w:r w:rsidRPr="00595F98">
        <w:rPr>
          <w:rFonts w:ascii="Arial" w:hAnsi="Arial" w:cs="Arial"/>
          <w:noProof/>
          <w:color w:val="000000"/>
        </w:rPr>
        <w:t>completos</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la</w:t>
      </w:r>
      <w:r w:rsidRPr="00595F98">
        <w:rPr>
          <w:rFonts w:ascii="Arial" w:hAnsi="Arial" w:cs="Arial"/>
          <w:noProof/>
          <w:color w:val="000000"/>
          <w:spacing w:val="28"/>
        </w:rPr>
        <w:t xml:space="preserve"> </w:t>
      </w:r>
      <w:r w:rsidRPr="00595F98">
        <w:rPr>
          <w:rFonts w:ascii="Arial" w:hAnsi="Arial" w:cs="Arial"/>
          <w:noProof/>
          <w:color w:val="000000"/>
        </w:rPr>
        <w:t>red</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distribución,</w:t>
      </w:r>
      <w:r w:rsidRPr="00595F98">
        <w:rPr>
          <w:rFonts w:ascii="Arial" w:hAnsi="Arial" w:cs="Arial"/>
          <w:noProof/>
          <w:color w:val="000000"/>
          <w:spacing w:val="28"/>
        </w:rPr>
        <w:t xml:space="preserve"> </w:t>
      </w:r>
      <w:r w:rsidRPr="00595F98">
        <w:rPr>
          <w:rFonts w:ascii="Arial" w:hAnsi="Arial" w:cs="Arial"/>
          <w:noProof/>
          <w:color w:val="000000"/>
        </w:rPr>
        <w:t>asegurando</w:t>
      </w:r>
      <w:r w:rsidRPr="00595F98">
        <w:rPr>
          <w:rFonts w:ascii="Arial" w:hAnsi="Arial" w:cs="Arial"/>
          <w:noProof/>
          <w:color w:val="000000"/>
          <w:spacing w:val="28"/>
        </w:rPr>
        <w:t xml:space="preserve"> </w:t>
      </w:r>
      <w:r w:rsidRPr="00595F98">
        <w:rPr>
          <w:rFonts w:ascii="Arial" w:hAnsi="Arial" w:cs="Arial"/>
          <w:noProof/>
          <w:color w:val="000000"/>
        </w:rPr>
        <w:t>la</w:t>
      </w:r>
      <w:r w:rsidRPr="00595F98">
        <w:rPr>
          <w:rFonts w:ascii="Arial" w:hAnsi="Arial" w:cs="Arial"/>
          <w:noProof/>
          <w:color w:val="000000"/>
          <w:spacing w:val="28"/>
        </w:rPr>
        <w:t xml:space="preserve"> </w:t>
      </w:r>
      <w:r w:rsidRPr="00595F98">
        <w:rPr>
          <w:rFonts w:ascii="Arial" w:hAnsi="Arial" w:cs="Arial"/>
          <w:noProof/>
          <w:color w:val="000000"/>
        </w:rPr>
        <w:t>compatibilidad</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los deslastres con las instrucciones emitidas por el Operador del Sistema.</w:t>
      </w:r>
      <w:r w:rsidRPr="00595F98">
        <w:rPr>
          <w:rFonts w:ascii="Arial" w:hAnsi="Arial" w:cs="Arial"/>
          <w:noProof/>
        </w:rPr>
        <w:t xml:space="preserve"> </w:t>
      </w:r>
    </w:p>
    <w:p w14:paraId="75A6FA91" w14:textId="77777777" w:rsidR="00340018" w:rsidRPr="00595F98" w:rsidRDefault="00425D08" w:rsidP="00595F98">
      <w:pPr>
        <w:spacing w:line="240" w:lineRule="exact"/>
        <w:ind w:right="67" w:firstLine="340"/>
        <w:jc w:val="both"/>
        <w:rPr>
          <w:rFonts w:ascii="Arial" w:hAnsi="Arial" w:cs="Arial"/>
          <w:noProof/>
        </w:rPr>
      </w:pPr>
      <w:hyperlink r:id="rId23" w:history="1">
        <w:r w:rsidR="00D3248B" w:rsidRPr="00595F98">
          <w:rPr>
            <w:rFonts w:ascii="Arial" w:hAnsi="Arial" w:cs="Arial"/>
            <w:noProof/>
            <w:color w:val="000000"/>
          </w:rPr>
          <w:t>9.2.2.3</w:t>
        </w:r>
      </w:hyperlink>
      <w:r w:rsidR="00D3248B" w:rsidRPr="00595F98">
        <w:rPr>
          <w:rFonts w:ascii="Arial" w:hAnsi="Arial" w:cs="Arial"/>
          <w:noProof/>
          <w:color w:val="000000"/>
          <w:spacing w:val="148"/>
        </w:rPr>
        <w:t xml:space="preserve"> </w:t>
      </w:r>
      <w:r w:rsidR="00D3248B" w:rsidRPr="00595F98">
        <w:rPr>
          <w:rFonts w:ascii="Arial" w:hAnsi="Arial" w:cs="Arial"/>
          <w:noProof/>
          <w:color w:val="000000"/>
        </w:rPr>
        <w:t>Comunicación</w:t>
      </w:r>
      <w:r w:rsidR="00D3248B" w:rsidRPr="00595F98">
        <w:rPr>
          <w:rFonts w:ascii="Arial" w:hAnsi="Arial" w:cs="Arial"/>
          <w:noProof/>
          <w:color w:val="000000"/>
          <w:spacing w:val="32"/>
        </w:rPr>
        <w:t xml:space="preserve"> </w:t>
      </w:r>
      <w:r w:rsidR="00D3248B" w:rsidRPr="00595F98">
        <w:rPr>
          <w:rFonts w:ascii="Arial" w:hAnsi="Arial" w:cs="Arial"/>
          <w:noProof/>
          <w:color w:val="000000"/>
        </w:rPr>
        <w:t>de</w:t>
      </w:r>
      <w:r w:rsidR="00D3248B" w:rsidRPr="00595F98">
        <w:rPr>
          <w:rFonts w:ascii="Arial" w:hAnsi="Arial" w:cs="Arial"/>
          <w:noProof/>
          <w:color w:val="000000"/>
          <w:spacing w:val="32"/>
        </w:rPr>
        <w:t xml:space="preserve"> </w:t>
      </w:r>
      <w:r w:rsidR="00D3248B" w:rsidRPr="00595F98">
        <w:rPr>
          <w:rFonts w:ascii="Arial" w:hAnsi="Arial" w:cs="Arial"/>
          <w:noProof/>
          <w:color w:val="000000"/>
        </w:rPr>
        <w:t>la</w:t>
      </w:r>
      <w:r w:rsidR="00D3248B" w:rsidRPr="00595F98">
        <w:rPr>
          <w:rFonts w:ascii="Arial" w:hAnsi="Arial" w:cs="Arial"/>
          <w:noProof/>
          <w:color w:val="000000"/>
          <w:spacing w:val="32"/>
        </w:rPr>
        <w:t xml:space="preserve"> </w:t>
      </w:r>
      <w:r w:rsidR="00D3248B" w:rsidRPr="00595F98">
        <w:rPr>
          <w:rFonts w:ascii="Arial" w:hAnsi="Arial" w:cs="Arial"/>
          <w:noProof/>
          <w:color w:val="000000"/>
        </w:rPr>
        <w:t>instrucción</w:t>
      </w:r>
      <w:r w:rsidR="00D3248B" w:rsidRPr="00595F98">
        <w:rPr>
          <w:rFonts w:ascii="Arial" w:hAnsi="Arial" w:cs="Arial"/>
          <w:noProof/>
          <w:color w:val="000000"/>
          <w:spacing w:val="32"/>
        </w:rPr>
        <w:t xml:space="preserve"> </w:t>
      </w:r>
      <w:r w:rsidR="00D3248B" w:rsidRPr="00595F98">
        <w:rPr>
          <w:rFonts w:ascii="Arial" w:hAnsi="Arial" w:cs="Arial"/>
          <w:noProof/>
          <w:color w:val="000000"/>
        </w:rPr>
        <w:t>de</w:t>
      </w:r>
      <w:r w:rsidR="00D3248B" w:rsidRPr="00595F98">
        <w:rPr>
          <w:rFonts w:ascii="Arial" w:hAnsi="Arial" w:cs="Arial"/>
          <w:noProof/>
          <w:color w:val="000000"/>
          <w:spacing w:val="32"/>
        </w:rPr>
        <w:t xml:space="preserve"> </w:t>
      </w:r>
      <w:r w:rsidR="00D3248B" w:rsidRPr="00595F98">
        <w:rPr>
          <w:rFonts w:ascii="Arial" w:hAnsi="Arial" w:cs="Arial"/>
          <w:noProof/>
          <w:color w:val="000000"/>
        </w:rPr>
        <w:t>deslastre.</w:t>
      </w:r>
      <w:r w:rsidR="00D3248B" w:rsidRPr="00595F98">
        <w:rPr>
          <w:rFonts w:ascii="Arial" w:hAnsi="Arial" w:cs="Arial"/>
          <w:noProof/>
          <w:color w:val="000000"/>
          <w:spacing w:val="32"/>
        </w:rPr>
        <w:t xml:space="preserve"> </w:t>
      </w:r>
      <w:r w:rsidR="00D3248B" w:rsidRPr="00595F98">
        <w:rPr>
          <w:rFonts w:ascii="Arial" w:hAnsi="Arial" w:cs="Arial"/>
          <w:noProof/>
          <w:color w:val="000000"/>
        </w:rPr>
        <w:t>El</w:t>
      </w:r>
      <w:r w:rsidR="00D3248B" w:rsidRPr="00595F98">
        <w:rPr>
          <w:rFonts w:ascii="Arial" w:hAnsi="Arial" w:cs="Arial"/>
          <w:noProof/>
          <w:color w:val="000000"/>
          <w:spacing w:val="32"/>
        </w:rPr>
        <w:t xml:space="preserve"> </w:t>
      </w:r>
      <w:r w:rsidR="00D3248B" w:rsidRPr="00595F98">
        <w:rPr>
          <w:rFonts w:ascii="Arial" w:hAnsi="Arial" w:cs="Arial"/>
          <w:noProof/>
          <w:color w:val="000000"/>
        </w:rPr>
        <w:t>Operador</w:t>
      </w:r>
      <w:r w:rsidR="00D3248B" w:rsidRPr="00595F98">
        <w:rPr>
          <w:rFonts w:ascii="Arial" w:hAnsi="Arial" w:cs="Arial"/>
          <w:noProof/>
          <w:color w:val="000000"/>
          <w:spacing w:val="32"/>
        </w:rPr>
        <w:t xml:space="preserve"> </w:t>
      </w:r>
      <w:r w:rsidR="00D3248B" w:rsidRPr="00595F98">
        <w:rPr>
          <w:rFonts w:ascii="Arial" w:hAnsi="Arial" w:cs="Arial"/>
          <w:noProof/>
          <w:color w:val="000000"/>
        </w:rPr>
        <w:t>del</w:t>
      </w:r>
      <w:r w:rsidR="00D3248B" w:rsidRPr="00595F98">
        <w:rPr>
          <w:rFonts w:ascii="Arial" w:hAnsi="Arial" w:cs="Arial"/>
          <w:noProof/>
          <w:color w:val="000000"/>
          <w:spacing w:val="32"/>
        </w:rPr>
        <w:t xml:space="preserve"> </w:t>
      </w:r>
      <w:r w:rsidR="00D3248B" w:rsidRPr="00595F98">
        <w:rPr>
          <w:rFonts w:ascii="Arial" w:hAnsi="Arial" w:cs="Arial"/>
          <w:noProof/>
          <w:color w:val="000000"/>
        </w:rPr>
        <w:t>Sistema comunicará la instrucción de deslastre con la mayor antelación posible a los centros de control de las empresas de distribución.</w:t>
      </w:r>
      <w:r w:rsidR="00D3248B" w:rsidRPr="00595F98">
        <w:rPr>
          <w:rFonts w:ascii="Arial" w:hAnsi="Arial" w:cs="Arial"/>
          <w:noProof/>
        </w:rPr>
        <w:t xml:space="preserve"> </w:t>
      </w:r>
    </w:p>
    <w:p w14:paraId="21E780BE"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Dicha comunicación tendrá lugar por vía telefónica, con posterior confirmación por fax o</w:t>
      </w:r>
      <w:r w:rsidRPr="00595F98">
        <w:rPr>
          <w:rFonts w:ascii="Arial" w:hAnsi="Arial" w:cs="Arial"/>
          <w:noProof/>
          <w:color w:val="000000"/>
          <w:spacing w:val="-2"/>
        </w:rPr>
        <w:t xml:space="preserve"> </w:t>
      </w:r>
      <w:r w:rsidRPr="00595F98">
        <w:rPr>
          <w:rFonts w:ascii="Arial" w:hAnsi="Arial" w:cs="Arial"/>
          <w:noProof/>
          <w:color w:val="000000"/>
        </w:rPr>
        <w:t>correo</w:t>
      </w:r>
      <w:r w:rsidRPr="00595F98">
        <w:rPr>
          <w:rFonts w:ascii="Arial" w:hAnsi="Arial" w:cs="Arial"/>
          <w:noProof/>
          <w:color w:val="000000"/>
          <w:spacing w:val="-2"/>
        </w:rPr>
        <w:t xml:space="preserve"> </w:t>
      </w:r>
      <w:r w:rsidRPr="00595F98">
        <w:rPr>
          <w:rFonts w:ascii="Arial" w:hAnsi="Arial" w:cs="Arial"/>
          <w:noProof/>
          <w:color w:val="000000"/>
        </w:rPr>
        <w:t>electrónico,</w:t>
      </w:r>
      <w:r w:rsidRPr="00595F98">
        <w:rPr>
          <w:rFonts w:ascii="Arial" w:hAnsi="Arial" w:cs="Arial"/>
          <w:noProof/>
          <w:color w:val="000000"/>
          <w:spacing w:val="-2"/>
        </w:rPr>
        <w:t xml:space="preserve"> </w:t>
      </w:r>
      <w:r w:rsidRPr="00595F98">
        <w:rPr>
          <w:rFonts w:ascii="Arial" w:hAnsi="Arial" w:cs="Arial"/>
          <w:noProof/>
          <w:color w:val="000000"/>
        </w:rPr>
        <w:t>y</w:t>
      </w:r>
      <w:r w:rsidRPr="00595F98">
        <w:rPr>
          <w:rFonts w:ascii="Arial" w:hAnsi="Arial" w:cs="Arial"/>
          <w:noProof/>
          <w:color w:val="000000"/>
          <w:spacing w:val="-2"/>
        </w:rPr>
        <w:t xml:space="preserve"> </w:t>
      </w:r>
      <w:r w:rsidRPr="00595F98">
        <w:rPr>
          <w:rFonts w:ascii="Arial" w:hAnsi="Arial" w:cs="Arial"/>
          <w:noProof/>
          <w:color w:val="000000"/>
        </w:rPr>
        <w:t>deberá</w:t>
      </w:r>
      <w:r w:rsidRPr="00595F98">
        <w:rPr>
          <w:rFonts w:ascii="Arial" w:hAnsi="Arial" w:cs="Arial"/>
          <w:noProof/>
          <w:color w:val="000000"/>
          <w:spacing w:val="-2"/>
        </w:rPr>
        <w:t xml:space="preserve"> </w:t>
      </w:r>
      <w:r w:rsidRPr="00595F98">
        <w:rPr>
          <w:rFonts w:ascii="Arial" w:hAnsi="Arial" w:cs="Arial"/>
          <w:noProof/>
          <w:color w:val="000000"/>
        </w:rPr>
        <w:t>quedar</w:t>
      </w:r>
      <w:r w:rsidRPr="00595F98">
        <w:rPr>
          <w:rFonts w:ascii="Arial" w:hAnsi="Arial" w:cs="Arial"/>
          <w:noProof/>
          <w:color w:val="000000"/>
          <w:spacing w:val="-2"/>
        </w:rPr>
        <w:t xml:space="preserve"> </w:t>
      </w:r>
      <w:r w:rsidRPr="00595F98">
        <w:rPr>
          <w:rFonts w:ascii="Arial" w:hAnsi="Arial" w:cs="Arial"/>
          <w:noProof/>
          <w:color w:val="000000"/>
        </w:rPr>
        <w:t>oportunamente</w:t>
      </w:r>
      <w:r w:rsidRPr="00595F98">
        <w:rPr>
          <w:rFonts w:ascii="Arial" w:hAnsi="Arial" w:cs="Arial"/>
          <w:noProof/>
          <w:color w:val="000000"/>
          <w:spacing w:val="-2"/>
        </w:rPr>
        <w:t xml:space="preserve"> </w:t>
      </w:r>
      <w:r w:rsidRPr="00595F98">
        <w:rPr>
          <w:rFonts w:ascii="Arial" w:hAnsi="Arial" w:cs="Arial"/>
          <w:noProof/>
          <w:color w:val="000000"/>
        </w:rPr>
        <w:t>registrada</w:t>
      </w:r>
      <w:r w:rsidRPr="00595F98">
        <w:rPr>
          <w:rFonts w:ascii="Arial" w:hAnsi="Arial" w:cs="Arial"/>
          <w:noProof/>
          <w:color w:val="000000"/>
          <w:spacing w:val="-2"/>
        </w:rPr>
        <w:t xml:space="preserve"> </w:t>
      </w:r>
      <w:r w:rsidRPr="00595F98">
        <w:rPr>
          <w:rFonts w:ascii="Arial" w:hAnsi="Arial" w:cs="Arial"/>
          <w:noProof/>
          <w:color w:val="000000"/>
        </w:rPr>
        <w:t>de</w:t>
      </w:r>
      <w:r w:rsidRPr="00595F98">
        <w:rPr>
          <w:rFonts w:ascii="Arial" w:hAnsi="Arial" w:cs="Arial"/>
          <w:noProof/>
          <w:color w:val="000000"/>
          <w:spacing w:val="-2"/>
        </w:rPr>
        <w:t xml:space="preserve"> </w:t>
      </w:r>
      <w:r w:rsidRPr="00595F98">
        <w:rPr>
          <w:rFonts w:ascii="Arial" w:hAnsi="Arial" w:cs="Arial"/>
          <w:noProof/>
          <w:color w:val="000000"/>
        </w:rPr>
        <w:t>forma</w:t>
      </w:r>
      <w:r w:rsidRPr="00595F98">
        <w:rPr>
          <w:rFonts w:ascii="Arial" w:hAnsi="Arial" w:cs="Arial"/>
          <w:noProof/>
          <w:color w:val="000000"/>
          <w:spacing w:val="-2"/>
        </w:rPr>
        <w:t xml:space="preserve"> </w:t>
      </w:r>
      <w:r w:rsidRPr="00595F98">
        <w:rPr>
          <w:rFonts w:ascii="Arial" w:hAnsi="Arial" w:cs="Arial"/>
          <w:noProof/>
          <w:color w:val="000000"/>
        </w:rPr>
        <w:t>que</w:t>
      </w:r>
      <w:r w:rsidRPr="00595F98">
        <w:rPr>
          <w:rFonts w:ascii="Arial" w:hAnsi="Arial" w:cs="Arial"/>
          <w:noProof/>
          <w:color w:val="000000"/>
          <w:spacing w:val="-2"/>
        </w:rPr>
        <w:t xml:space="preserve"> </w:t>
      </w:r>
      <w:r w:rsidRPr="00595F98">
        <w:rPr>
          <w:rFonts w:ascii="Arial" w:hAnsi="Arial" w:cs="Arial"/>
          <w:noProof/>
          <w:color w:val="000000"/>
        </w:rPr>
        <w:t>sea</w:t>
      </w:r>
      <w:r w:rsidRPr="00595F98">
        <w:rPr>
          <w:rFonts w:ascii="Arial" w:hAnsi="Arial" w:cs="Arial"/>
          <w:noProof/>
          <w:color w:val="000000"/>
          <w:spacing w:val="-2"/>
        </w:rPr>
        <w:t xml:space="preserve"> </w:t>
      </w:r>
      <w:r w:rsidRPr="00595F98">
        <w:rPr>
          <w:rFonts w:ascii="Arial" w:hAnsi="Arial" w:cs="Arial"/>
          <w:noProof/>
          <w:color w:val="000000"/>
        </w:rPr>
        <w:t>posible su verificación posterio</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4942BA70"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Sin</w:t>
      </w:r>
      <w:r w:rsidRPr="00595F98">
        <w:rPr>
          <w:rFonts w:ascii="Arial" w:hAnsi="Arial" w:cs="Arial"/>
          <w:noProof/>
          <w:color w:val="000000"/>
          <w:spacing w:val="-3"/>
        </w:rPr>
        <w:t xml:space="preserve"> </w:t>
      </w:r>
      <w:r w:rsidRPr="00595F98">
        <w:rPr>
          <w:rFonts w:ascii="Arial" w:hAnsi="Arial" w:cs="Arial"/>
          <w:noProof/>
          <w:color w:val="000000"/>
        </w:rPr>
        <w:t>perjuicio</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las</w:t>
      </w:r>
      <w:r w:rsidRPr="00595F98">
        <w:rPr>
          <w:rFonts w:ascii="Arial" w:hAnsi="Arial" w:cs="Arial"/>
          <w:noProof/>
          <w:color w:val="000000"/>
          <w:spacing w:val="-3"/>
        </w:rPr>
        <w:t xml:space="preserve"> </w:t>
      </w:r>
      <w:r w:rsidRPr="00595F98">
        <w:rPr>
          <w:rFonts w:ascii="Arial" w:hAnsi="Arial" w:cs="Arial"/>
          <w:noProof/>
          <w:color w:val="000000"/>
        </w:rPr>
        <w:t>acciones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comunicación</w:t>
      </w:r>
      <w:r w:rsidRPr="00595F98">
        <w:rPr>
          <w:rFonts w:ascii="Arial" w:hAnsi="Arial" w:cs="Arial"/>
          <w:noProof/>
          <w:color w:val="000000"/>
          <w:spacing w:val="-3"/>
        </w:rPr>
        <w:t xml:space="preserve"> </w:t>
      </w:r>
      <w:r w:rsidRPr="00595F98">
        <w:rPr>
          <w:rFonts w:ascii="Arial" w:hAnsi="Arial" w:cs="Arial"/>
          <w:noProof/>
          <w:color w:val="000000"/>
        </w:rPr>
        <w:t>que</w:t>
      </w:r>
      <w:r w:rsidRPr="00595F98">
        <w:rPr>
          <w:rFonts w:ascii="Arial" w:hAnsi="Arial" w:cs="Arial"/>
          <w:noProof/>
          <w:color w:val="000000"/>
          <w:spacing w:val="-3"/>
        </w:rPr>
        <w:t xml:space="preserve"> </w:t>
      </w:r>
      <w:r w:rsidRPr="00595F98">
        <w:rPr>
          <w:rFonts w:ascii="Arial" w:hAnsi="Arial" w:cs="Arial"/>
          <w:noProof/>
          <w:color w:val="000000"/>
        </w:rPr>
        <w:t>las</w:t>
      </w:r>
      <w:r w:rsidRPr="00595F98">
        <w:rPr>
          <w:rFonts w:ascii="Arial" w:hAnsi="Arial" w:cs="Arial"/>
          <w:noProof/>
          <w:color w:val="000000"/>
          <w:spacing w:val="-3"/>
        </w:rPr>
        <w:t xml:space="preserve"> </w:t>
      </w:r>
      <w:r w:rsidRPr="00595F98">
        <w:rPr>
          <w:rFonts w:ascii="Arial" w:hAnsi="Arial" w:cs="Arial"/>
          <w:noProof/>
          <w:color w:val="000000"/>
        </w:rPr>
        <w:t>empresas</w:t>
      </w:r>
      <w:r w:rsidRPr="00595F98">
        <w:rPr>
          <w:rFonts w:ascii="Arial" w:hAnsi="Arial" w:cs="Arial"/>
          <w:noProof/>
          <w:color w:val="000000"/>
          <w:spacing w:val="-3"/>
        </w:rPr>
        <w:t xml:space="preserve"> </w:t>
      </w:r>
      <w:r w:rsidRPr="00595F98">
        <w:rPr>
          <w:rFonts w:ascii="Arial" w:hAnsi="Arial" w:cs="Arial"/>
          <w:noProof/>
          <w:color w:val="000000"/>
        </w:rPr>
        <w:t>de</w:t>
      </w:r>
      <w:r w:rsidRPr="00595F98">
        <w:rPr>
          <w:rFonts w:ascii="Arial" w:hAnsi="Arial" w:cs="Arial"/>
          <w:noProof/>
          <w:color w:val="000000"/>
          <w:spacing w:val="-3"/>
        </w:rPr>
        <w:t xml:space="preserve"> </w:t>
      </w:r>
      <w:r w:rsidRPr="00595F98">
        <w:rPr>
          <w:rFonts w:ascii="Arial" w:hAnsi="Arial" w:cs="Arial"/>
          <w:noProof/>
          <w:color w:val="000000"/>
        </w:rPr>
        <w:t>distribución</w:t>
      </w:r>
      <w:r w:rsidRPr="00595F98">
        <w:rPr>
          <w:rFonts w:ascii="Arial" w:hAnsi="Arial" w:cs="Arial"/>
          <w:noProof/>
          <w:color w:val="000000"/>
          <w:spacing w:val="-3"/>
        </w:rPr>
        <w:t xml:space="preserve"> </w:t>
      </w:r>
      <w:r w:rsidRPr="00595F98">
        <w:rPr>
          <w:rFonts w:ascii="Arial" w:hAnsi="Arial" w:cs="Arial"/>
          <w:noProof/>
          <w:color w:val="000000"/>
        </w:rPr>
        <w:t>lleven a cabo para informar con la mayor antelación posible a sus consumidores, al Gobierno Autonómico</w:t>
      </w:r>
      <w:r w:rsidRPr="00595F98">
        <w:rPr>
          <w:rFonts w:ascii="Arial" w:hAnsi="Arial" w:cs="Arial"/>
          <w:noProof/>
          <w:color w:val="000000"/>
          <w:spacing w:val="24"/>
        </w:rPr>
        <w:t xml:space="preserve"> </w:t>
      </w:r>
      <w:r w:rsidRPr="00595F98">
        <w:rPr>
          <w:rFonts w:ascii="Arial" w:hAnsi="Arial" w:cs="Arial"/>
          <w:noProof/>
          <w:color w:val="000000"/>
        </w:rPr>
        <w:t>y</w:t>
      </w:r>
      <w:r w:rsidRPr="00595F98">
        <w:rPr>
          <w:rFonts w:ascii="Arial" w:hAnsi="Arial" w:cs="Arial"/>
          <w:noProof/>
          <w:color w:val="000000"/>
          <w:spacing w:val="24"/>
        </w:rPr>
        <w:t xml:space="preserve"> </w:t>
      </w:r>
      <w:r w:rsidRPr="00595F98">
        <w:rPr>
          <w:rFonts w:ascii="Arial" w:hAnsi="Arial" w:cs="Arial"/>
          <w:noProof/>
          <w:color w:val="000000"/>
        </w:rPr>
        <w:t>a</w:t>
      </w:r>
      <w:r w:rsidRPr="00595F98">
        <w:rPr>
          <w:rFonts w:ascii="Arial" w:hAnsi="Arial" w:cs="Arial"/>
          <w:noProof/>
          <w:color w:val="000000"/>
          <w:spacing w:val="24"/>
        </w:rPr>
        <w:t xml:space="preserve"> </w:t>
      </w:r>
      <w:r w:rsidRPr="00595F98">
        <w:rPr>
          <w:rFonts w:ascii="Arial" w:hAnsi="Arial" w:cs="Arial"/>
          <w:noProof/>
          <w:color w:val="000000"/>
        </w:rPr>
        <w:t>las Administraciones</w:t>
      </w:r>
      <w:r w:rsidRPr="00595F98">
        <w:rPr>
          <w:rFonts w:ascii="Arial" w:hAnsi="Arial" w:cs="Arial"/>
          <w:noProof/>
          <w:color w:val="000000"/>
          <w:spacing w:val="24"/>
        </w:rPr>
        <w:t xml:space="preserve"> </w:t>
      </w:r>
      <w:r w:rsidRPr="00595F98">
        <w:rPr>
          <w:rFonts w:ascii="Arial" w:hAnsi="Arial" w:cs="Arial"/>
          <w:noProof/>
          <w:color w:val="000000"/>
        </w:rPr>
        <w:t>Locales</w:t>
      </w:r>
      <w:r w:rsidRPr="00595F98">
        <w:rPr>
          <w:rFonts w:ascii="Arial" w:hAnsi="Arial" w:cs="Arial"/>
          <w:noProof/>
          <w:color w:val="000000"/>
          <w:spacing w:val="24"/>
        </w:rPr>
        <w:t xml:space="preserve"> </w:t>
      </w:r>
      <w:r w:rsidRPr="00595F98">
        <w:rPr>
          <w:rFonts w:ascii="Arial" w:hAnsi="Arial" w:cs="Arial"/>
          <w:noProof/>
          <w:color w:val="000000"/>
        </w:rPr>
        <w:t>competentes,</w:t>
      </w:r>
      <w:r w:rsidRPr="00595F98">
        <w:rPr>
          <w:rFonts w:ascii="Arial" w:hAnsi="Arial" w:cs="Arial"/>
          <w:noProof/>
          <w:color w:val="000000"/>
          <w:spacing w:val="24"/>
        </w:rPr>
        <w:t xml:space="preserve"> </w:t>
      </w:r>
      <w:r w:rsidRPr="00595F98">
        <w:rPr>
          <w:rFonts w:ascii="Arial" w:hAnsi="Arial" w:cs="Arial"/>
          <w:noProof/>
          <w:color w:val="000000"/>
        </w:rPr>
        <w:t>el</w:t>
      </w:r>
      <w:r w:rsidRPr="00595F98">
        <w:rPr>
          <w:rFonts w:ascii="Arial" w:hAnsi="Arial" w:cs="Arial"/>
          <w:noProof/>
          <w:color w:val="000000"/>
          <w:spacing w:val="24"/>
        </w:rPr>
        <w:t xml:space="preserve"> </w:t>
      </w:r>
      <w:r w:rsidRPr="00595F98">
        <w:rPr>
          <w:rFonts w:ascii="Arial" w:hAnsi="Arial" w:cs="Arial"/>
          <w:noProof/>
          <w:color w:val="000000"/>
        </w:rPr>
        <w:t>Operador</w:t>
      </w:r>
      <w:r w:rsidRPr="00595F98">
        <w:rPr>
          <w:rFonts w:ascii="Arial" w:hAnsi="Arial" w:cs="Arial"/>
          <w:noProof/>
          <w:color w:val="000000"/>
          <w:spacing w:val="24"/>
        </w:rPr>
        <w:t xml:space="preserve"> </w:t>
      </w:r>
      <w:r w:rsidRPr="00595F98">
        <w:rPr>
          <w:rFonts w:ascii="Arial" w:hAnsi="Arial" w:cs="Arial"/>
          <w:noProof/>
          <w:color w:val="000000"/>
        </w:rPr>
        <w:t>del</w:t>
      </w:r>
      <w:r w:rsidRPr="00595F98">
        <w:rPr>
          <w:rFonts w:ascii="Arial" w:hAnsi="Arial" w:cs="Arial"/>
          <w:noProof/>
          <w:color w:val="000000"/>
          <w:spacing w:val="24"/>
        </w:rPr>
        <w:t xml:space="preserve"> </w:t>
      </w:r>
      <w:r w:rsidRPr="00595F98">
        <w:rPr>
          <w:rFonts w:ascii="Arial" w:hAnsi="Arial" w:cs="Arial"/>
          <w:noProof/>
          <w:color w:val="000000"/>
        </w:rPr>
        <w:t xml:space="preserve">Sistema </w:t>
      </w:r>
      <w:r w:rsidR="00340018" w:rsidRPr="00595F98">
        <w:rPr>
          <w:rFonts w:ascii="Arial" w:hAnsi="Arial" w:cs="Arial"/>
          <w:noProof/>
          <w:color w:val="000000"/>
        </w:rPr>
        <w:t>i</w:t>
      </w:r>
      <w:r w:rsidRPr="00595F98">
        <w:rPr>
          <w:rFonts w:ascii="Arial" w:hAnsi="Arial" w:cs="Arial"/>
          <w:noProof/>
          <w:color w:val="000000"/>
        </w:rPr>
        <w:t>nformará a los Organismos Ministeriales competentes, a la Presidencia del Gobierno y al Gobierno</w:t>
      </w:r>
      <w:r w:rsidRPr="00595F98">
        <w:rPr>
          <w:rFonts w:ascii="Arial" w:hAnsi="Arial" w:cs="Arial"/>
          <w:noProof/>
          <w:color w:val="000000"/>
          <w:spacing w:val="-6"/>
        </w:rPr>
        <w:t xml:space="preserve"> </w:t>
      </w:r>
      <w:r w:rsidRPr="00595F98">
        <w:rPr>
          <w:rFonts w:ascii="Arial" w:hAnsi="Arial" w:cs="Arial"/>
          <w:noProof/>
          <w:color w:val="000000"/>
        </w:rPr>
        <w:t>Autonómico, quienes determinarán las acciones posteriores de comunicación a la sociedad y a los medios que sean pertinentes.</w:t>
      </w:r>
      <w:r w:rsidRPr="00595F98">
        <w:rPr>
          <w:rFonts w:ascii="Arial" w:hAnsi="Arial" w:cs="Arial"/>
          <w:noProof/>
        </w:rPr>
        <w:t xml:space="preserve"> </w:t>
      </w:r>
    </w:p>
    <w:p w14:paraId="1FF7241F" w14:textId="77777777" w:rsidR="00F756A1" w:rsidRPr="00595F98" w:rsidRDefault="00425D08" w:rsidP="00595F98">
      <w:pPr>
        <w:spacing w:line="240" w:lineRule="exact"/>
        <w:ind w:right="67" w:firstLine="340"/>
        <w:jc w:val="both"/>
        <w:rPr>
          <w:rFonts w:ascii="Arial" w:hAnsi="Arial" w:cs="Arial"/>
          <w:noProof/>
        </w:rPr>
      </w:pPr>
      <w:hyperlink r:id="rId24" w:history="1">
        <w:r w:rsidR="00D3248B" w:rsidRPr="00595F98">
          <w:rPr>
            <w:rFonts w:ascii="Arial" w:hAnsi="Arial" w:cs="Arial"/>
            <w:noProof/>
            <w:color w:val="000000"/>
          </w:rPr>
          <w:t>9.2.2.4</w:t>
        </w:r>
      </w:hyperlink>
      <w:r w:rsidR="00D3248B" w:rsidRPr="00595F98">
        <w:rPr>
          <w:rFonts w:ascii="Arial" w:hAnsi="Arial" w:cs="Arial"/>
          <w:noProof/>
          <w:color w:val="000000"/>
          <w:spacing w:val="145"/>
        </w:rPr>
        <w:t xml:space="preserve"> </w:t>
      </w:r>
      <w:r w:rsidR="00D3248B" w:rsidRPr="00595F98">
        <w:rPr>
          <w:rFonts w:ascii="Arial" w:hAnsi="Arial" w:cs="Arial"/>
          <w:noProof/>
          <w:color w:val="000000"/>
        </w:rPr>
        <w:t>Confirmación del deslastre. Las empresas de distribución confirmarán a el Operador del Sistema la ejecución de los deslastres de cargas.</w:t>
      </w:r>
      <w:r w:rsidR="00D3248B" w:rsidRPr="00595F98">
        <w:rPr>
          <w:rFonts w:ascii="Arial" w:hAnsi="Arial" w:cs="Arial"/>
          <w:noProof/>
        </w:rPr>
        <w:t xml:space="preserve"> </w:t>
      </w:r>
    </w:p>
    <w:p w14:paraId="67316D09" w14:textId="77777777" w:rsidR="00340018" w:rsidRPr="00595F98" w:rsidRDefault="00425D08" w:rsidP="00595F98">
      <w:pPr>
        <w:spacing w:line="240" w:lineRule="exact"/>
        <w:ind w:right="67" w:firstLine="340"/>
        <w:jc w:val="both"/>
        <w:rPr>
          <w:rFonts w:ascii="Arial" w:hAnsi="Arial" w:cs="Arial"/>
          <w:noProof/>
        </w:rPr>
      </w:pPr>
      <w:hyperlink r:id="rId25" w:history="1">
        <w:r w:rsidR="00D3248B" w:rsidRPr="00595F98">
          <w:rPr>
            <w:rFonts w:ascii="Arial" w:hAnsi="Arial" w:cs="Arial"/>
            <w:noProof/>
            <w:color w:val="000000"/>
          </w:rPr>
          <w:t>9.2.2.5</w:t>
        </w:r>
      </w:hyperlink>
      <w:r w:rsidR="00D3248B" w:rsidRPr="00595F98">
        <w:rPr>
          <w:rFonts w:ascii="Arial" w:hAnsi="Arial" w:cs="Arial"/>
          <w:noProof/>
          <w:color w:val="000000"/>
          <w:spacing w:val="149"/>
        </w:rPr>
        <w:t xml:space="preserve"> </w:t>
      </w:r>
      <w:r w:rsidR="00D3248B" w:rsidRPr="00595F98">
        <w:rPr>
          <w:rFonts w:ascii="Arial" w:hAnsi="Arial" w:cs="Arial"/>
          <w:noProof/>
          <w:color w:val="000000"/>
        </w:rPr>
        <w:t>Normalización</w:t>
      </w:r>
      <w:r w:rsidR="00D3248B" w:rsidRPr="00595F98">
        <w:rPr>
          <w:rFonts w:ascii="Arial" w:hAnsi="Arial" w:cs="Arial"/>
          <w:noProof/>
          <w:color w:val="000000"/>
          <w:spacing w:val="37"/>
        </w:rPr>
        <w:t xml:space="preserve"> </w:t>
      </w:r>
      <w:r w:rsidR="00D3248B" w:rsidRPr="00595F98">
        <w:rPr>
          <w:rFonts w:ascii="Arial" w:hAnsi="Arial" w:cs="Arial"/>
          <w:noProof/>
          <w:color w:val="000000"/>
        </w:rPr>
        <w:t>del</w:t>
      </w:r>
      <w:r w:rsidR="00D3248B" w:rsidRPr="00595F98">
        <w:rPr>
          <w:rFonts w:ascii="Arial" w:hAnsi="Arial" w:cs="Arial"/>
          <w:noProof/>
          <w:color w:val="000000"/>
          <w:spacing w:val="37"/>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37"/>
        </w:rPr>
        <w:t xml:space="preserve"> </w:t>
      </w:r>
      <w:r w:rsidR="00D3248B" w:rsidRPr="00595F98">
        <w:rPr>
          <w:rFonts w:ascii="Arial" w:hAnsi="Arial" w:cs="Arial"/>
          <w:noProof/>
          <w:color w:val="000000"/>
        </w:rPr>
        <w:t>Cuando</w:t>
      </w:r>
      <w:r w:rsidR="00D3248B" w:rsidRPr="00595F98">
        <w:rPr>
          <w:rFonts w:ascii="Arial" w:hAnsi="Arial" w:cs="Arial"/>
          <w:noProof/>
          <w:color w:val="000000"/>
          <w:spacing w:val="37"/>
        </w:rPr>
        <w:t xml:space="preserve"> </w:t>
      </w:r>
      <w:r w:rsidR="00D3248B" w:rsidRPr="00595F98">
        <w:rPr>
          <w:rFonts w:ascii="Arial" w:hAnsi="Arial" w:cs="Arial"/>
          <w:noProof/>
          <w:color w:val="000000"/>
        </w:rPr>
        <w:t>las</w:t>
      </w:r>
      <w:r w:rsidR="00D3248B" w:rsidRPr="00595F98">
        <w:rPr>
          <w:rFonts w:ascii="Arial" w:hAnsi="Arial" w:cs="Arial"/>
          <w:noProof/>
          <w:color w:val="000000"/>
          <w:spacing w:val="37"/>
        </w:rPr>
        <w:t xml:space="preserve"> </w:t>
      </w:r>
      <w:r w:rsidR="00D3248B" w:rsidRPr="00595F98">
        <w:rPr>
          <w:rFonts w:ascii="Arial" w:hAnsi="Arial" w:cs="Arial"/>
          <w:noProof/>
          <w:color w:val="000000"/>
        </w:rPr>
        <w:t>variables</w:t>
      </w:r>
      <w:r w:rsidR="00D3248B" w:rsidRPr="00595F98">
        <w:rPr>
          <w:rFonts w:ascii="Arial" w:hAnsi="Arial" w:cs="Arial"/>
          <w:noProof/>
          <w:color w:val="000000"/>
          <w:spacing w:val="37"/>
        </w:rPr>
        <w:t xml:space="preserve"> </w:t>
      </w:r>
      <w:r w:rsidR="00D3248B" w:rsidRPr="00595F98">
        <w:rPr>
          <w:rFonts w:ascii="Arial" w:hAnsi="Arial" w:cs="Arial"/>
          <w:noProof/>
          <w:color w:val="000000"/>
        </w:rPr>
        <w:t>de</w:t>
      </w:r>
      <w:r w:rsidR="00D3248B" w:rsidRPr="00595F98">
        <w:rPr>
          <w:rFonts w:ascii="Arial" w:hAnsi="Arial" w:cs="Arial"/>
          <w:noProof/>
          <w:color w:val="000000"/>
          <w:spacing w:val="37"/>
        </w:rPr>
        <w:t xml:space="preserve"> </w:t>
      </w:r>
      <w:r w:rsidR="00D3248B" w:rsidRPr="00595F98">
        <w:rPr>
          <w:rFonts w:ascii="Arial" w:hAnsi="Arial" w:cs="Arial"/>
          <w:noProof/>
          <w:color w:val="000000"/>
        </w:rPr>
        <w:t>control</w:t>
      </w:r>
      <w:r w:rsidR="00D3248B" w:rsidRPr="00595F98">
        <w:rPr>
          <w:rFonts w:ascii="Arial" w:hAnsi="Arial" w:cs="Arial"/>
          <w:noProof/>
          <w:color w:val="000000"/>
          <w:spacing w:val="37"/>
        </w:rPr>
        <w:t xml:space="preserve"> </w:t>
      </w:r>
      <w:r w:rsidR="00D3248B" w:rsidRPr="00595F98">
        <w:rPr>
          <w:rFonts w:ascii="Arial" w:hAnsi="Arial" w:cs="Arial"/>
          <w:noProof/>
          <w:color w:val="000000"/>
        </w:rPr>
        <w:t>que</w:t>
      </w:r>
      <w:r w:rsidR="00D3248B" w:rsidRPr="00595F98">
        <w:rPr>
          <w:rFonts w:ascii="Arial" w:hAnsi="Arial" w:cs="Arial"/>
          <w:noProof/>
          <w:color w:val="000000"/>
          <w:spacing w:val="37"/>
        </w:rPr>
        <w:t xml:space="preserve"> </w:t>
      </w:r>
      <w:r w:rsidR="00D3248B" w:rsidRPr="00595F98">
        <w:rPr>
          <w:rFonts w:ascii="Arial" w:hAnsi="Arial" w:cs="Arial"/>
          <w:noProof/>
          <w:color w:val="000000"/>
        </w:rPr>
        <w:t>se utilizaron para emitir las instrucciones de deslastre sean tales que con el acoplamiento de cargas no sea previsible la existencia de nuevas violaciones de los umbrales de deslastre que</w:t>
      </w:r>
      <w:r w:rsidR="00D3248B" w:rsidRPr="00595F98">
        <w:rPr>
          <w:rFonts w:ascii="Arial" w:hAnsi="Arial" w:cs="Arial"/>
          <w:noProof/>
          <w:color w:val="000000"/>
          <w:spacing w:val="-9"/>
        </w:rPr>
        <w:t xml:space="preserve"> </w:t>
      </w:r>
      <w:r w:rsidR="00D3248B" w:rsidRPr="00595F98">
        <w:rPr>
          <w:rFonts w:ascii="Arial" w:hAnsi="Arial" w:cs="Arial"/>
          <w:noProof/>
          <w:color w:val="000000"/>
        </w:rPr>
        <w:t>pongan</w:t>
      </w:r>
      <w:r w:rsidR="00D3248B" w:rsidRPr="00595F98">
        <w:rPr>
          <w:rFonts w:ascii="Arial" w:hAnsi="Arial" w:cs="Arial"/>
          <w:noProof/>
          <w:color w:val="000000"/>
          <w:spacing w:val="-9"/>
        </w:rPr>
        <w:t xml:space="preserve"> </w:t>
      </w:r>
      <w:r w:rsidR="00D3248B" w:rsidRPr="00595F98">
        <w:rPr>
          <w:rFonts w:ascii="Arial" w:hAnsi="Arial" w:cs="Arial"/>
          <w:noProof/>
          <w:color w:val="000000"/>
        </w:rPr>
        <w:t>en</w:t>
      </w:r>
      <w:r w:rsidR="00D3248B" w:rsidRPr="00595F98">
        <w:rPr>
          <w:rFonts w:ascii="Arial" w:hAnsi="Arial" w:cs="Arial"/>
          <w:noProof/>
          <w:color w:val="000000"/>
          <w:spacing w:val="-9"/>
        </w:rPr>
        <w:t xml:space="preserve"> </w:t>
      </w:r>
      <w:r w:rsidR="00D3248B" w:rsidRPr="00595F98">
        <w:rPr>
          <w:rFonts w:ascii="Arial" w:hAnsi="Arial" w:cs="Arial"/>
          <w:noProof/>
          <w:color w:val="000000"/>
        </w:rPr>
        <w:t>riesgo</w:t>
      </w:r>
      <w:r w:rsidR="00D3248B" w:rsidRPr="00595F98">
        <w:rPr>
          <w:rFonts w:ascii="Arial" w:hAnsi="Arial" w:cs="Arial"/>
          <w:noProof/>
          <w:color w:val="000000"/>
          <w:spacing w:val="-9"/>
        </w:rPr>
        <w:t xml:space="preserve"> </w:t>
      </w:r>
      <w:r w:rsidR="00D3248B" w:rsidRPr="00595F98">
        <w:rPr>
          <w:rFonts w:ascii="Arial" w:hAnsi="Arial" w:cs="Arial"/>
          <w:noProof/>
          <w:color w:val="000000"/>
        </w:rPr>
        <w:t>el</w:t>
      </w:r>
      <w:r w:rsidR="00D3248B" w:rsidRPr="00595F98">
        <w:rPr>
          <w:rFonts w:ascii="Arial" w:hAnsi="Arial" w:cs="Arial"/>
          <w:noProof/>
          <w:color w:val="000000"/>
          <w:spacing w:val="-9"/>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9"/>
        </w:rPr>
        <w:t xml:space="preserve"> </w:t>
      </w:r>
      <w:r w:rsidR="00D3248B" w:rsidRPr="00595F98">
        <w:rPr>
          <w:rFonts w:ascii="Arial" w:hAnsi="Arial" w:cs="Arial"/>
          <w:noProof/>
          <w:color w:val="000000"/>
        </w:rPr>
        <w:t>el</w:t>
      </w:r>
      <w:r w:rsidR="00D3248B" w:rsidRPr="00595F98">
        <w:rPr>
          <w:rFonts w:ascii="Arial" w:hAnsi="Arial" w:cs="Arial"/>
          <w:noProof/>
          <w:color w:val="000000"/>
          <w:spacing w:val="-9"/>
        </w:rPr>
        <w:t xml:space="preserve"> </w:t>
      </w:r>
      <w:r w:rsidR="00D3248B" w:rsidRPr="00595F98">
        <w:rPr>
          <w:rFonts w:ascii="Arial" w:hAnsi="Arial" w:cs="Arial"/>
          <w:noProof/>
          <w:color w:val="000000"/>
        </w:rPr>
        <w:t>Operador</w:t>
      </w:r>
      <w:r w:rsidR="00D3248B" w:rsidRPr="00595F98">
        <w:rPr>
          <w:rFonts w:ascii="Arial" w:hAnsi="Arial" w:cs="Arial"/>
          <w:noProof/>
          <w:color w:val="000000"/>
          <w:spacing w:val="-9"/>
        </w:rPr>
        <w:t xml:space="preserve"> </w:t>
      </w:r>
      <w:r w:rsidR="00D3248B" w:rsidRPr="00595F98">
        <w:rPr>
          <w:rFonts w:ascii="Arial" w:hAnsi="Arial" w:cs="Arial"/>
          <w:noProof/>
          <w:color w:val="000000"/>
        </w:rPr>
        <w:t>del</w:t>
      </w:r>
      <w:r w:rsidR="00D3248B" w:rsidRPr="00595F98">
        <w:rPr>
          <w:rFonts w:ascii="Arial" w:hAnsi="Arial" w:cs="Arial"/>
          <w:noProof/>
          <w:color w:val="000000"/>
          <w:spacing w:val="-9"/>
        </w:rPr>
        <w:t xml:space="preserve"> </w:t>
      </w:r>
      <w:r w:rsidR="00D3248B" w:rsidRPr="00595F98">
        <w:rPr>
          <w:rFonts w:ascii="Arial" w:hAnsi="Arial" w:cs="Arial"/>
          <w:noProof/>
          <w:color w:val="000000"/>
        </w:rPr>
        <w:t>Sistema</w:t>
      </w:r>
      <w:r w:rsidR="00D3248B" w:rsidRPr="00595F98">
        <w:rPr>
          <w:rFonts w:ascii="Arial" w:hAnsi="Arial" w:cs="Arial"/>
          <w:noProof/>
          <w:color w:val="000000"/>
          <w:spacing w:val="-9"/>
        </w:rPr>
        <w:t xml:space="preserve"> </w:t>
      </w:r>
      <w:r w:rsidR="00D3248B" w:rsidRPr="00595F98">
        <w:rPr>
          <w:rFonts w:ascii="Arial" w:hAnsi="Arial" w:cs="Arial"/>
          <w:noProof/>
          <w:color w:val="000000"/>
        </w:rPr>
        <w:t>establecerá</w:t>
      </w:r>
      <w:r w:rsidR="00D3248B" w:rsidRPr="00595F98">
        <w:rPr>
          <w:rFonts w:ascii="Arial" w:hAnsi="Arial" w:cs="Arial"/>
          <w:noProof/>
          <w:color w:val="000000"/>
          <w:spacing w:val="-9"/>
        </w:rPr>
        <w:t xml:space="preserve"> </w:t>
      </w:r>
      <w:r w:rsidR="00D3248B" w:rsidRPr="00595F98">
        <w:rPr>
          <w:rFonts w:ascii="Arial" w:hAnsi="Arial" w:cs="Arial"/>
          <w:noProof/>
          <w:color w:val="000000"/>
        </w:rPr>
        <w:t>los</w:t>
      </w:r>
      <w:r w:rsidR="00D3248B" w:rsidRPr="00595F98">
        <w:rPr>
          <w:rFonts w:ascii="Arial" w:hAnsi="Arial" w:cs="Arial"/>
          <w:noProof/>
          <w:color w:val="000000"/>
          <w:spacing w:val="-9"/>
        </w:rPr>
        <w:t xml:space="preserve"> </w:t>
      </w:r>
      <w:r w:rsidR="00D3248B" w:rsidRPr="00595F98">
        <w:rPr>
          <w:rFonts w:ascii="Arial" w:hAnsi="Arial" w:cs="Arial"/>
          <w:noProof/>
          <w:color w:val="000000"/>
        </w:rPr>
        <w:t>procedimientos de</w:t>
      </w:r>
      <w:r w:rsidR="00D3248B" w:rsidRPr="00595F98">
        <w:rPr>
          <w:rFonts w:ascii="Arial" w:hAnsi="Arial" w:cs="Arial"/>
          <w:noProof/>
          <w:color w:val="000000"/>
          <w:spacing w:val="-4"/>
        </w:rPr>
        <w:t xml:space="preserve"> </w:t>
      </w:r>
      <w:r w:rsidR="00D3248B" w:rsidRPr="00595F98">
        <w:rPr>
          <w:rFonts w:ascii="Arial" w:hAnsi="Arial" w:cs="Arial"/>
          <w:noProof/>
          <w:color w:val="000000"/>
        </w:rPr>
        <w:t>reposición</w:t>
      </w:r>
      <w:r w:rsidR="00D3248B" w:rsidRPr="00595F98">
        <w:rPr>
          <w:rFonts w:ascii="Arial" w:hAnsi="Arial" w:cs="Arial"/>
          <w:noProof/>
          <w:color w:val="000000"/>
          <w:spacing w:val="-4"/>
        </w:rPr>
        <w:t xml:space="preserve"> </w:t>
      </w:r>
      <w:r w:rsidR="00D3248B" w:rsidRPr="00595F98">
        <w:rPr>
          <w:rFonts w:ascii="Arial" w:hAnsi="Arial" w:cs="Arial"/>
          <w:noProof/>
          <w:color w:val="000000"/>
        </w:rPr>
        <w:t>o</w:t>
      </w:r>
      <w:r w:rsidR="00D3248B" w:rsidRPr="00595F98">
        <w:rPr>
          <w:rFonts w:ascii="Arial" w:hAnsi="Arial" w:cs="Arial"/>
          <w:noProof/>
          <w:color w:val="000000"/>
          <w:spacing w:val="-4"/>
        </w:rPr>
        <w:t xml:space="preserve"> </w:t>
      </w:r>
      <w:r w:rsidR="00D3248B" w:rsidRPr="00595F98">
        <w:rPr>
          <w:rFonts w:ascii="Arial" w:hAnsi="Arial" w:cs="Arial"/>
          <w:noProof/>
          <w:color w:val="000000"/>
        </w:rPr>
        <w:t>dará</w:t>
      </w:r>
      <w:r w:rsidR="00D3248B" w:rsidRPr="00595F98">
        <w:rPr>
          <w:rFonts w:ascii="Arial" w:hAnsi="Arial" w:cs="Arial"/>
          <w:noProof/>
          <w:color w:val="000000"/>
          <w:spacing w:val="-4"/>
        </w:rPr>
        <w:t xml:space="preserve"> </w:t>
      </w:r>
      <w:r w:rsidR="00D3248B" w:rsidRPr="00595F98">
        <w:rPr>
          <w:rFonts w:ascii="Arial" w:hAnsi="Arial" w:cs="Arial"/>
          <w:noProof/>
          <w:color w:val="000000"/>
        </w:rPr>
        <w:t>instrucciones</w:t>
      </w:r>
      <w:r w:rsidR="00D3248B" w:rsidRPr="00595F98">
        <w:rPr>
          <w:rFonts w:ascii="Arial" w:hAnsi="Arial" w:cs="Arial"/>
          <w:noProof/>
          <w:color w:val="000000"/>
          <w:spacing w:val="-4"/>
        </w:rPr>
        <w:t xml:space="preserve"> </w:t>
      </w:r>
      <w:r w:rsidR="00D3248B" w:rsidRPr="00595F98">
        <w:rPr>
          <w:rFonts w:ascii="Arial" w:hAnsi="Arial" w:cs="Arial"/>
          <w:noProof/>
          <w:color w:val="000000"/>
        </w:rPr>
        <w:t>a</w:t>
      </w:r>
      <w:r w:rsidR="00D3248B" w:rsidRPr="00595F98">
        <w:rPr>
          <w:rFonts w:ascii="Arial" w:hAnsi="Arial" w:cs="Arial"/>
          <w:noProof/>
          <w:color w:val="000000"/>
          <w:spacing w:val="-4"/>
        </w:rPr>
        <w:t xml:space="preserve"> </w:t>
      </w:r>
      <w:r w:rsidR="00D3248B" w:rsidRPr="00595F98">
        <w:rPr>
          <w:rFonts w:ascii="Arial" w:hAnsi="Arial" w:cs="Arial"/>
          <w:noProof/>
          <w:color w:val="000000"/>
        </w:rPr>
        <w:t>las</w:t>
      </w:r>
      <w:r w:rsidR="00D3248B" w:rsidRPr="00595F98">
        <w:rPr>
          <w:rFonts w:ascii="Arial" w:hAnsi="Arial" w:cs="Arial"/>
          <w:noProof/>
          <w:color w:val="000000"/>
          <w:spacing w:val="-4"/>
        </w:rPr>
        <w:t xml:space="preserve"> </w:t>
      </w:r>
      <w:r w:rsidR="00D3248B" w:rsidRPr="00595F98">
        <w:rPr>
          <w:rFonts w:ascii="Arial" w:hAnsi="Arial" w:cs="Arial"/>
          <w:noProof/>
          <w:color w:val="000000"/>
        </w:rPr>
        <w:t>empresas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distribución</w:t>
      </w:r>
      <w:r w:rsidR="00D3248B" w:rsidRPr="00595F98">
        <w:rPr>
          <w:rFonts w:ascii="Arial" w:hAnsi="Arial" w:cs="Arial"/>
          <w:noProof/>
          <w:color w:val="000000"/>
          <w:spacing w:val="-4"/>
        </w:rPr>
        <w:t xml:space="preserve"> </w:t>
      </w:r>
      <w:r w:rsidR="00D3248B" w:rsidRPr="00595F98">
        <w:rPr>
          <w:rFonts w:ascii="Arial" w:hAnsi="Arial" w:cs="Arial"/>
          <w:noProof/>
          <w:color w:val="000000"/>
        </w:rPr>
        <w:t>para</w:t>
      </w:r>
      <w:r w:rsidR="00D3248B" w:rsidRPr="00595F98">
        <w:rPr>
          <w:rFonts w:ascii="Arial" w:hAnsi="Arial" w:cs="Arial"/>
          <w:noProof/>
          <w:color w:val="000000"/>
          <w:spacing w:val="-4"/>
        </w:rPr>
        <w:t xml:space="preserve"> </w:t>
      </w:r>
      <w:r w:rsidR="00D3248B" w:rsidRPr="00595F98">
        <w:rPr>
          <w:rFonts w:ascii="Arial" w:hAnsi="Arial" w:cs="Arial"/>
          <w:noProof/>
          <w:color w:val="000000"/>
        </w:rPr>
        <w:t>iniciar</w:t>
      </w:r>
      <w:r w:rsidR="00D3248B" w:rsidRPr="00595F98">
        <w:rPr>
          <w:rFonts w:ascii="Arial" w:hAnsi="Arial" w:cs="Arial"/>
          <w:noProof/>
          <w:color w:val="000000"/>
          <w:spacing w:val="-4"/>
        </w:rPr>
        <w:t xml:space="preserve"> </w:t>
      </w:r>
      <w:r w:rsidR="00D3248B" w:rsidRPr="00595F98">
        <w:rPr>
          <w:rFonts w:ascii="Arial" w:hAnsi="Arial" w:cs="Arial"/>
          <w:noProof/>
          <w:color w:val="000000"/>
        </w:rPr>
        <w:t>la</w:t>
      </w:r>
      <w:r w:rsidR="00D3248B" w:rsidRPr="00595F98">
        <w:rPr>
          <w:rFonts w:ascii="Arial" w:hAnsi="Arial" w:cs="Arial"/>
          <w:noProof/>
          <w:color w:val="000000"/>
          <w:spacing w:val="-4"/>
        </w:rPr>
        <w:t xml:space="preserve"> </w:t>
      </w:r>
      <w:r w:rsidR="00D3248B" w:rsidRPr="00595F98">
        <w:rPr>
          <w:rFonts w:ascii="Arial" w:hAnsi="Arial" w:cs="Arial"/>
          <w:noProof/>
          <w:color w:val="000000"/>
        </w:rPr>
        <w:t>reposición progresiva de las cargas deslastradas indicando:</w:t>
      </w:r>
      <w:r w:rsidR="00D3248B" w:rsidRPr="00595F98">
        <w:rPr>
          <w:rFonts w:ascii="Arial" w:hAnsi="Arial" w:cs="Arial"/>
          <w:noProof/>
        </w:rPr>
        <w:t xml:space="preserve"> </w:t>
      </w:r>
    </w:p>
    <w:p w14:paraId="6E30DFD0"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Los nudos de la red de transporte en los que deberá reponer la carga.</w:t>
      </w:r>
      <w:r w:rsidRPr="00595F98">
        <w:rPr>
          <w:rFonts w:ascii="Arial" w:hAnsi="Arial" w:cs="Arial"/>
          <w:noProof/>
        </w:rPr>
        <w:t xml:space="preserve"> </w:t>
      </w:r>
    </w:p>
    <w:p w14:paraId="64071DD4"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w:t>
      </w:r>
      <w:r w:rsidRPr="00595F98">
        <w:rPr>
          <w:rFonts w:ascii="Arial" w:hAnsi="Arial" w:cs="Arial"/>
          <w:noProof/>
          <w:color w:val="000000"/>
          <w:spacing w:val="44"/>
        </w:rPr>
        <w:t xml:space="preserve"> </w:t>
      </w:r>
      <w:r w:rsidRPr="00595F98">
        <w:rPr>
          <w:rFonts w:ascii="Arial" w:hAnsi="Arial" w:cs="Arial"/>
          <w:noProof/>
          <w:color w:val="000000"/>
        </w:rPr>
        <w:t>La potencia total de las cargas a acopla</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r w:rsidRPr="00595F98">
        <w:rPr>
          <w:rFonts w:ascii="Arial" w:hAnsi="Arial" w:cs="Arial"/>
          <w:noProof/>
          <w:color w:val="000000"/>
        </w:rPr>
        <w:t>El proceso de reposición se realizará de forma progresiva hasta la total normalización del suministro eléctrico.</w:t>
      </w:r>
      <w:r w:rsidRPr="00595F98">
        <w:rPr>
          <w:rFonts w:ascii="Arial" w:hAnsi="Arial" w:cs="Arial"/>
          <w:noProof/>
        </w:rPr>
        <w:t xml:space="preserve"> </w:t>
      </w:r>
    </w:p>
    <w:p w14:paraId="0010442F" w14:textId="77777777" w:rsidR="00F756A1" w:rsidRPr="00595F98" w:rsidRDefault="00425D08" w:rsidP="00595F98">
      <w:pPr>
        <w:spacing w:line="240" w:lineRule="exact"/>
        <w:ind w:right="67" w:firstLine="340"/>
        <w:jc w:val="both"/>
        <w:rPr>
          <w:rFonts w:ascii="Arial" w:hAnsi="Arial" w:cs="Arial"/>
          <w:noProof/>
        </w:rPr>
      </w:pPr>
      <w:hyperlink r:id="rId26" w:history="1">
        <w:r w:rsidR="00D3248B" w:rsidRPr="00595F98">
          <w:rPr>
            <w:rFonts w:ascii="Arial" w:hAnsi="Arial" w:cs="Arial"/>
            <w:noProof/>
            <w:color w:val="000000"/>
          </w:rPr>
          <w:t>9.2.2.6</w:t>
        </w:r>
      </w:hyperlink>
      <w:r w:rsidR="00D3248B" w:rsidRPr="00595F98">
        <w:rPr>
          <w:rFonts w:ascii="Arial" w:hAnsi="Arial" w:cs="Arial"/>
          <w:noProof/>
          <w:color w:val="000000"/>
          <w:spacing w:val="143"/>
        </w:rPr>
        <w:t xml:space="preserve"> </w:t>
      </w:r>
      <w:r w:rsidR="00D3248B" w:rsidRPr="00595F98">
        <w:rPr>
          <w:rFonts w:ascii="Arial" w:hAnsi="Arial" w:cs="Arial"/>
          <w:noProof/>
          <w:color w:val="000000"/>
        </w:rPr>
        <w:t>Confirmación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de</w:t>
      </w:r>
      <w:r w:rsidR="00D3248B" w:rsidRPr="00595F98">
        <w:rPr>
          <w:rFonts w:ascii="Arial" w:hAnsi="Arial" w:cs="Arial"/>
          <w:noProof/>
          <w:color w:val="000000"/>
          <w:spacing w:val="-5"/>
        </w:rPr>
        <w:t xml:space="preserve"> </w:t>
      </w:r>
      <w:r w:rsidR="00D3248B" w:rsidRPr="00595F98">
        <w:rPr>
          <w:rFonts w:ascii="Arial" w:hAnsi="Arial" w:cs="Arial"/>
          <w:noProof/>
          <w:color w:val="000000"/>
        </w:rPr>
        <w:t>la</w:t>
      </w:r>
      <w:r w:rsidR="00D3248B" w:rsidRPr="00595F98">
        <w:rPr>
          <w:rFonts w:ascii="Arial" w:hAnsi="Arial" w:cs="Arial"/>
          <w:noProof/>
          <w:color w:val="000000"/>
          <w:spacing w:val="-5"/>
        </w:rPr>
        <w:t xml:space="preserve"> </w:t>
      </w:r>
      <w:r w:rsidR="00D3248B" w:rsidRPr="00595F98">
        <w:rPr>
          <w:rFonts w:ascii="Arial" w:hAnsi="Arial" w:cs="Arial"/>
          <w:noProof/>
          <w:color w:val="000000"/>
        </w:rPr>
        <w:t>normalización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del</w:t>
      </w:r>
      <w:r w:rsidR="00D3248B" w:rsidRPr="00595F98">
        <w:rPr>
          <w:rFonts w:ascii="Arial" w:hAnsi="Arial" w:cs="Arial"/>
          <w:noProof/>
          <w:color w:val="000000"/>
          <w:spacing w:val="-5"/>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5"/>
        </w:rPr>
        <w:t xml:space="preserve"> </w:t>
      </w:r>
      <w:r w:rsidR="00D3248B" w:rsidRPr="00595F98">
        <w:rPr>
          <w:rFonts w:ascii="Arial" w:hAnsi="Arial" w:cs="Arial"/>
          <w:noProof/>
          <w:color w:val="000000"/>
        </w:rPr>
        <w:t>Las</w:t>
      </w:r>
      <w:r w:rsidR="00D3248B" w:rsidRPr="00595F98">
        <w:rPr>
          <w:rFonts w:ascii="Arial" w:hAnsi="Arial" w:cs="Arial"/>
          <w:noProof/>
          <w:color w:val="000000"/>
          <w:spacing w:val="-5"/>
        </w:rPr>
        <w:t xml:space="preserve"> </w:t>
      </w:r>
      <w:r w:rsidR="00D3248B" w:rsidRPr="00595F98">
        <w:rPr>
          <w:rFonts w:ascii="Arial" w:hAnsi="Arial" w:cs="Arial"/>
          <w:noProof/>
          <w:color w:val="000000"/>
        </w:rPr>
        <w:t>empresas</w:t>
      </w:r>
      <w:r w:rsidR="00D3248B" w:rsidRPr="00595F98">
        <w:rPr>
          <w:rFonts w:ascii="Arial" w:hAnsi="Arial" w:cs="Arial"/>
          <w:noProof/>
          <w:color w:val="000000"/>
          <w:spacing w:val="-5"/>
        </w:rPr>
        <w:t xml:space="preserve"> </w:t>
      </w:r>
      <w:r w:rsidR="00D3248B" w:rsidRPr="00595F98">
        <w:rPr>
          <w:rFonts w:ascii="Arial" w:hAnsi="Arial" w:cs="Arial"/>
          <w:noProof/>
          <w:color w:val="000000"/>
        </w:rPr>
        <w:t>de</w:t>
      </w:r>
      <w:r w:rsidR="00D3248B" w:rsidRPr="00595F98">
        <w:rPr>
          <w:rFonts w:ascii="Arial" w:hAnsi="Arial" w:cs="Arial"/>
          <w:noProof/>
          <w:color w:val="000000"/>
          <w:spacing w:val="-5"/>
        </w:rPr>
        <w:t xml:space="preserve"> </w:t>
      </w:r>
      <w:r w:rsidR="00D3248B" w:rsidRPr="00595F98">
        <w:rPr>
          <w:rFonts w:ascii="Arial" w:hAnsi="Arial" w:cs="Arial"/>
          <w:noProof/>
          <w:color w:val="000000"/>
        </w:rPr>
        <w:t>distribución confirmarán</w:t>
      </w:r>
      <w:r w:rsidR="00D3248B" w:rsidRPr="00595F98">
        <w:rPr>
          <w:rFonts w:ascii="Arial" w:hAnsi="Arial" w:cs="Arial"/>
          <w:noProof/>
          <w:color w:val="000000"/>
          <w:spacing w:val="-6"/>
        </w:rPr>
        <w:t xml:space="preserve"> </w:t>
      </w:r>
      <w:r w:rsidR="00D3248B" w:rsidRPr="00595F98">
        <w:rPr>
          <w:rFonts w:ascii="Arial" w:hAnsi="Arial" w:cs="Arial"/>
          <w:noProof/>
          <w:color w:val="000000"/>
        </w:rPr>
        <w:t>al</w:t>
      </w:r>
      <w:r w:rsidR="00D3248B" w:rsidRPr="00595F98">
        <w:rPr>
          <w:rFonts w:ascii="Arial" w:hAnsi="Arial" w:cs="Arial"/>
          <w:noProof/>
          <w:color w:val="000000"/>
          <w:spacing w:val="-6"/>
        </w:rPr>
        <w:t xml:space="preserve"> </w:t>
      </w:r>
      <w:r w:rsidR="00D3248B" w:rsidRPr="00595F98">
        <w:rPr>
          <w:rFonts w:ascii="Arial" w:hAnsi="Arial" w:cs="Arial"/>
          <w:noProof/>
          <w:color w:val="000000"/>
        </w:rPr>
        <w:t>Operador</w:t>
      </w:r>
      <w:r w:rsidR="00D3248B" w:rsidRPr="00595F98">
        <w:rPr>
          <w:rFonts w:ascii="Arial" w:hAnsi="Arial" w:cs="Arial"/>
          <w:noProof/>
          <w:color w:val="000000"/>
          <w:spacing w:val="-6"/>
        </w:rPr>
        <w:t xml:space="preserve"> </w:t>
      </w:r>
      <w:r w:rsidR="00D3248B" w:rsidRPr="00595F98">
        <w:rPr>
          <w:rFonts w:ascii="Arial" w:hAnsi="Arial" w:cs="Arial"/>
          <w:noProof/>
          <w:color w:val="000000"/>
        </w:rPr>
        <w:t>del</w:t>
      </w:r>
      <w:r w:rsidR="00D3248B" w:rsidRPr="00595F98">
        <w:rPr>
          <w:rFonts w:ascii="Arial" w:hAnsi="Arial" w:cs="Arial"/>
          <w:noProof/>
          <w:color w:val="000000"/>
          <w:spacing w:val="-6"/>
        </w:rPr>
        <w:t xml:space="preserve"> </w:t>
      </w:r>
      <w:r w:rsidR="00D3248B" w:rsidRPr="00595F98">
        <w:rPr>
          <w:rFonts w:ascii="Arial" w:hAnsi="Arial" w:cs="Arial"/>
          <w:noProof/>
          <w:color w:val="000000"/>
        </w:rPr>
        <w:t>Sistema</w:t>
      </w:r>
      <w:r w:rsidR="00D3248B" w:rsidRPr="00595F98">
        <w:rPr>
          <w:rFonts w:ascii="Arial" w:hAnsi="Arial" w:cs="Arial"/>
          <w:noProof/>
          <w:color w:val="000000"/>
          <w:spacing w:val="-6"/>
        </w:rPr>
        <w:t xml:space="preserve"> </w:t>
      </w:r>
      <w:r w:rsidR="00D3248B" w:rsidRPr="00595F98">
        <w:rPr>
          <w:rFonts w:ascii="Arial" w:hAnsi="Arial" w:cs="Arial"/>
          <w:noProof/>
          <w:color w:val="000000"/>
        </w:rPr>
        <w:t>la</w:t>
      </w:r>
      <w:r w:rsidR="00D3248B" w:rsidRPr="00595F98">
        <w:rPr>
          <w:rFonts w:ascii="Arial" w:hAnsi="Arial" w:cs="Arial"/>
          <w:noProof/>
          <w:color w:val="000000"/>
          <w:spacing w:val="-6"/>
        </w:rPr>
        <w:t xml:space="preserve"> </w:t>
      </w:r>
      <w:r w:rsidR="00D3248B" w:rsidRPr="00595F98">
        <w:rPr>
          <w:rFonts w:ascii="Arial" w:hAnsi="Arial" w:cs="Arial"/>
          <w:noProof/>
          <w:color w:val="000000"/>
        </w:rPr>
        <w:t>normalización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del</w:t>
      </w:r>
      <w:r w:rsidR="00D3248B" w:rsidRPr="00595F98">
        <w:rPr>
          <w:rFonts w:ascii="Arial" w:hAnsi="Arial" w:cs="Arial"/>
          <w:noProof/>
          <w:color w:val="000000"/>
          <w:spacing w:val="-6"/>
        </w:rPr>
        <w:t xml:space="preserve"> </w:t>
      </w:r>
      <w:r w:rsidR="00D3248B" w:rsidRPr="00595F98">
        <w:rPr>
          <w:rFonts w:ascii="Arial" w:hAnsi="Arial" w:cs="Arial"/>
          <w:noProof/>
          <w:color w:val="000000"/>
        </w:rPr>
        <w:t>suministro</w:t>
      </w:r>
      <w:r w:rsidR="00D3248B" w:rsidRPr="00595F98">
        <w:rPr>
          <w:rFonts w:ascii="Arial" w:hAnsi="Arial" w:cs="Arial"/>
          <w:noProof/>
          <w:color w:val="000000"/>
          <w:spacing w:val="-6"/>
        </w:rPr>
        <w:t xml:space="preserve"> </w:t>
      </w:r>
      <w:r w:rsidR="00D3248B" w:rsidRPr="00595F98">
        <w:rPr>
          <w:rFonts w:ascii="Arial" w:hAnsi="Arial" w:cs="Arial"/>
          <w:noProof/>
          <w:color w:val="000000"/>
        </w:rPr>
        <w:lastRenderedPageBreak/>
        <w:t>eléctrico,</w:t>
      </w:r>
      <w:r w:rsidR="00D3248B" w:rsidRPr="00595F98">
        <w:rPr>
          <w:rFonts w:ascii="Arial" w:hAnsi="Arial" w:cs="Arial"/>
          <w:noProof/>
          <w:color w:val="000000"/>
          <w:spacing w:val="-6"/>
        </w:rPr>
        <w:t xml:space="preserve"> </w:t>
      </w:r>
      <w:r w:rsidR="00D3248B" w:rsidRPr="00595F98">
        <w:rPr>
          <w:rFonts w:ascii="Arial" w:hAnsi="Arial" w:cs="Arial"/>
          <w:noProof/>
          <w:color w:val="000000"/>
        </w:rPr>
        <w:t>indicando</w:t>
      </w:r>
      <w:r w:rsidR="00D3248B" w:rsidRPr="00595F98">
        <w:rPr>
          <w:rFonts w:ascii="Arial" w:hAnsi="Arial" w:cs="Arial"/>
          <w:noProof/>
          <w:color w:val="000000"/>
          <w:spacing w:val="-6"/>
        </w:rPr>
        <w:t xml:space="preserve"> </w:t>
      </w:r>
      <w:r w:rsidR="00D3248B" w:rsidRPr="00595F98">
        <w:rPr>
          <w:rFonts w:ascii="Arial" w:hAnsi="Arial" w:cs="Arial"/>
          <w:noProof/>
          <w:color w:val="000000"/>
        </w:rPr>
        <w:t>las potencias,</w:t>
      </w:r>
      <w:r w:rsidR="00D3248B" w:rsidRPr="00595F98">
        <w:rPr>
          <w:rFonts w:ascii="Arial" w:hAnsi="Arial" w:cs="Arial"/>
          <w:noProof/>
          <w:color w:val="000000"/>
          <w:spacing w:val="-6"/>
        </w:rPr>
        <w:t xml:space="preserve"> </w:t>
      </w:r>
      <w:r w:rsidR="00D3248B" w:rsidRPr="00595F98">
        <w:rPr>
          <w:rFonts w:ascii="Arial" w:hAnsi="Arial" w:cs="Arial"/>
          <w:noProof/>
          <w:color w:val="000000"/>
        </w:rPr>
        <w:t>tiempo</w:t>
      </w:r>
      <w:r w:rsidR="00D3248B" w:rsidRPr="00595F98">
        <w:rPr>
          <w:rFonts w:ascii="Arial" w:hAnsi="Arial" w:cs="Arial"/>
          <w:noProof/>
          <w:color w:val="000000"/>
          <w:spacing w:val="-6"/>
        </w:rPr>
        <w:t xml:space="preserve"> </w:t>
      </w:r>
      <w:r w:rsidR="00D3248B" w:rsidRPr="00595F98">
        <w:rPr>
          <w:rFonts w:ascii="Arial" w:hAnsi="Arial" w:cs="Arial"/>
          <w:noProof/>
          <w:color w:val="000000"/>
        </w:rPr>
        <w:t>y</w:t>
      </w:r>
      <w:r w:rsidR="00D3248B" w:rsidRPr="00595F98">
        <w:rPr>
          <w:rFonts w:ascii="Arial" w:hAnsi="Arial" w:cs="Arial"/>
          <w:noProof/>
          <w:color w:val="000000"/>
          <w:spacing w:val="-6"/>
        </w:rPr>
        <w:t xml:space="preserve"> </w:t>
      </w:r>
      <w:r w:rsidR="00D3248B" w:rsidRPr="00595F98">
        <w:rPr>
          <w:rFonts w:ascii="Arial" w:hAnsi="Arial" w:cs="Arial"/>
          <w:noProof/>
          <w:color w:val="000000"/>
        </w:rPr>
        <w:t>energías</w:t>
      </w:r>
      <w:r w:rsidR="00D3248B" w:rsidRPr="00595F98">
        <w:rPr>
          <w:rFonts w:ascii="Arial" w:hAnsi="Arial" w:cs="Arial"/>
          <w:noProof/>
          <w:color w:val="000000"/>
          <w:spacing w:val="-6"/>
        </w:rPr>
        <w:t xml:space="preserve"> </w:t>
      </w:r>
      <w:r w:rsidR="00D3248B" w:rsidRPr="00595F98">
        <w:rPr>
          <w:rFonts w:ascii="Arial" w:hAnsi="Arial" w:cs="Arial"/>
          <w:noProof/>
          <w:color w:val="000000"/>
        </w:rPr>
        <w:t>finalmente</w:t>
      </w:r>
      <w:r w:rsidR="00D3248B" w:rsidRPr="00595F98">
        <w:rPr>
          <w:rFonts w:ascii="Arial" w:hAnsi="Arial" w:cs="Arial"/>
          <w:noProof/>
          <w:color w:val="000000"/>
          <w:spacing w:val="-6"/>
        </w:rPr>
        <w:t xml:space="preserve"> </w:t>
      </w:r>
      <w:r w:rsidR="00D3248B" w:rsidRPr="00595F98">
        <w:rPr>
          <w:rFonts w:ascii="Arial" w:hAnsi="Arial" w:cs="Arial"/>
          <w:noProof/>
          <w:color w:val="000000"/>
        </w:rPr>
        <w:t>no</w:t>
      </w:r>
      <w:r w:rsidR="00D3248B" w:rsidRPr="00595F98">
        <w:rPr>
          <w:rFonts w:ascii="Arial" w:hAnsi="Arial" w:cs="Arial"/>
          <w:noProof/>
          <w:color w:val="000000"/>
          <w:spacing w:val="-6"/>
        </w:rPr>
        <w:t xml:space="preserve"> </w:t>
      </w:r>
      <w:r w:rsidR="00D3248B" w:rsidRPr="00595F98">
        <w:rPr>
          <w:rFonts w:ascii="Arial" w:hAnsi="Arial" w:cs="Arial"/>
          <w:noProof/>
          <w:color w:val="000000"/>
        </w:rPr>
        <w:t>suministradas,</w:t>
      </w:r>
      <w:r w:rsidR="00D3248B" w:rsidRPr="00595F98">
        <w:rPr>
          <w:rFonts w:ascii="Arial" w:hAnsi="Arial" w:cs="Arial"/>
          <w:noProof/>
          <w:color w:val="000000"/>
          <w:spacing w:val="-6"/>
        </w:rPr>
        <w:t xml:space="preserve"> </w:t>
      </w:r>
      <w:r w:rsidR="00D3248B" w:rsidRPr="00595F98">
        <w:rPr>
          <w:rFonts w:ascii="Arial" w:hAnsi="Arial" w:cs="Arial"/>
          <w:noProof/>
          <w:color w:val="000000"/>
        </w:rPr>
        <w:t>indexando</w:t>
      </w:r>
      <w:r w:rsidR="00D3248B" w:rsidRPr="00595F98">
        <w:rPr>
          <w:rFonts w:ascii="Arial" w:hAnsi="Arial" w:cs="Arial"/>
          <w:noProof/>
          <w:color w:val="000000"/>
          <w:spacing w:val="-6"/>
        </w:rPr>
        <w:t xml:space="preserve"> </w:t>
      </w:r>
      <w:r w:rsidR="00D3248B" w:rsidRPr="00595F98">
        <w:rPr>
          <w:rFonts w:ascii="Arial" w:hAnsi="Arial" w:cs="Arial"/>
          <w:noProof/>
          <w:color w:val="000000"/>
        </w:rPr>
        <w:t>dicha</w:t>
      </w:r>
      <w:r w:rsidR="00D3248B" w:rsidRPr="00595F98">
        <w:rPr>
          <w:rFonts w:ascii="Arial" w:hAnsi="Arial" w:cs="Arial"/>
          <w:noProof/>
          <w:color w:val="000000"/>
          <w:spacing w:val="-6"/>
        </w:rPr>
        <w:t xml:space="preserve"> </w:t>
      </w:r>
      <w:r w:rsidR="00D3248B" w:rsidRPr="00595F98">
        <w:rPr>
          <w:rFonts w:ascii="Arial" w:hAnsi="Arial" w:cs="Arial"/>
          <w:noProof/>
          <w:color w:val="000000"/>
        </w:rPr>
        <w:t>información</w:t>
      </w:r>
      <w:r w:rsidR="00D3248B" w:rsidRPr="00595F98">
        <w:rPr>
          <w:rFonts w:ascii="Arial" w:hAnsi="Arial" w:cs="Arial"/>
          <w:noProof/>
          <w:color w:val="000000"/>
          <w:spacing w:val="-6"/>
        </w:rPr>
        <w:t xml:space="preserve"> </w:t>
      </w:r>
      <w:r w:rsidR="00D3248B" w:rsidRPr="00595F98">
        <w:rPr>
          <w:rFonts w:ascii="Arial" w:hAnsi="Arial" w:cs="Arial"/>
          <w:noProof/>
          <w:color w:val="000000"/>
        </w:rPr>
        <w:t>con el listado de las líneas afectadas según el correspondiente Plan de Deslastre de Carga.</w:t>
      </w:r>
      <w:r w:rsidR="00D3248B" w:rsidRPr="00595F98">
        <w:rPr>
          <w:rFonts w:ascii="Arial" w:hAnsi="Arial" w:cs="Arial"/>
          <w:noProof/>
        </w:rPr>
        <w:t xml:space="preserve"> </w:t>
      </w:r>
    </w:p>
    <w:p w14:paraId="0B145D59" w14:textId="77777777" w:rsidR="00F756A1" w:rsidRPr="00595F98" w:rsidRDefault="00425D08" w:rsidP="00595F98">
      <w:pPr>
        <w:spacing w:line="240" w:lineRule="exact"/>
        <w:ind w:right="67" w:firstLine="340"/>
        <w:jc w:val="both"/>
        <w:rPr>
          <w:rFonts w:ascii="Arial" w:hAnsi="Arial" w:cs="Arial"/>
          <w:noProof/>
        </w:rPr>
      </w:pPr>
      <w:hyperlink r:id="rId27" w:history="1">
        <w:r w:rsidR="00D3248B" w:rsidRPr="00595F98">
          <w:rPr>
            <w:rFonts w:ascii="Arial" w:hAnsi="Arial" w:cs="Arial"/>
            <w:noProof/>
            <w:color w:val="000000"/>
          </w:rPr>
          <w:t>9.2.2.7</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Información emitida por el Operador del Sistema. En el plazo de un mes el Operador</w:t>
      </w:r>
      <w:r w:rsidR="00D3248B" w:rsidRPr="00595F98">
        <w:rPr>
          <w:rFonts w:ascii="Arial" w:hAnsi="Arial" w:cs="Arial"/>
          <w:noProof/>
          <w:color w:val="000000"/>
          <w:spacing w:val="20"/>
        </w:rPr>
        <w:t xml:space="preserve"> </w:t>
      </w:r>
      <w:r w:rsidR="00D3248B" w:rsidRPr="00595F98">
        <w:rPr>
          <w:rFonts w:ascii="Arial" w:hAnsi="Arial" w:cs="Arial"/>
          <w:noProof/>
          <w:color w:val="000000"/>
        </w:rPr>
        <w:t>del Sistema</w:t>
      </w:r>
      <w:r w:rsidR="00D3248B" w:rsidRPr="00595F98">
        <w:rPr>
          <w:rFonts w:ascii="Arial" w:hAnsi="Arial" w:cs="Arial"/>
          <w:noProof/>
          <w:color w:val="000000"/>
          <w:spacing w:val="20"/>
        </w:rPr>
        <w:t xml:space="preserve"> </w:t>
      </w:r>
      <w:r w:rsidR="00D3248B" w:rsidRPr="00595F98">
        <w:rPr>
          <w:rFonts w:ascii="Arial" w:hAnsi="Arial" w:cs="Arial"/>
          <w:noProof/>
          <w:color w:val="000000"/>
        </w:rPr>
        <w:t>remitirá un informe a los Organismos Ministeriales,</w:t>
      </w:r>
      <w:r w:rsidR="00D3248B" w:rsidRPr="00595F98">
        <w:rPr>
          <w:rFonts w:ascii="Arial" w:hAnsi="Arial" w:cs="Arial"/>
          <w:noProof/>
          <w:color w:val="000000"/>
          <w:spacing w:val="20"/>
        </w:rPr>
        <w:t xml:space="preserve"> </w:t>
      </w:r>
      <w:r w:rsidR="00D3248B" w:rsidRPr="00595F98">
        <w:rPr>
          <w:rFonts w:ascii="Arial" w:hAnsi="Arial" w:cs="Arial"/>
          <w:noProof/>
          <w:color w:val="000000"/>
        </w:rPr>
        <w:t>al</w:t>
      </w:r>
      <w:r w:rsidR="00D3248B" w:rsidRPr="00595F98">
        <w:rPr>
          <w:rFonts w:ascii="Arial" w:hAnsi="Arial" w:cs="Arial"/>
          <w:noProof/>
          <w:color w:val="000000"/>
          <w:spacing w:val="20"/>
        </w:rPr>
        <w:t xml:space="preserve"> </w:t>
      </w:r>
      <w:r w:rsidR="00D3248B" w:rsidRPr="00595F98">
        <w:rPr>
          <w:rFonts w:ascii="Arial" w:hAnsi="Arial" w:cs="Arial"/>
          <w:noProof/>
          <w:color w:val="000000"/>
        </w:rPr>
        <w:t>Gobierno Autonómico</w:t>
      </w:r>
      <w:r w:rsidR="00D3248B" w:rsidRPr="00595F98">
        <w:rPr>
          <w:rFonts w:ascii="Arial" w:hAnsi="Arial" w:cs="Arial"/>
          <w:noProof/>
          <w:color w:val="000000"/>
          <w:spacing w:val="23"/>
        </w:rPr>
        <w:t xml:space="preserve"> </w:t>
      </w:r>
      <w:r w:rsidR="00D3248B" w:rsidRPr="00595F98">
        <w:rPr>
          <w:rFonts w:ascii="Arial" w:hAnsi="Arial" w:cs="Arial"/>
          <w:noProof/>
          <w:color w:val="000000"/>
        </w:rPr>
        <w:t>y</w:t>
      </w:r>
      <w:r w:rsidR="00D3248B" w:rsidRPr="00595F98">
        <w:rPr>
          <w:rFonts w:ascii="Arial" w:hAnsi="Arial" w:cs="Arial"/>
          <w:noProof/>
          <w:color w:val="000000"/>
          <w:spacing w:val="23"/>
        </w:rPr>
        <w:t xml:space="preserve"> </w:t>
      </w:r>
      <w:r w:rsidR="00D3248B" w:rsidRPr="00595F98">
        <w:rPr>
          <w:rFonts w:ascii="Arial" w:hAnsi="Arial" w:cs="Arial"/>
          <w:noProof/>
          <w:color w:val="000000"/>
        </w:rPr>
        <w:t>a</w:t>
      </w:r>
      <w:r w:rsidR="00D3248B" w:rsidRPr="00595F98">
        <w:rPr>
          <w:rFonts w:ascii="Arial" w:hAnsi="Arial" w:cs="Arial"/>
          <w:noProof/>
          <w:color w:val="000000"/>
          <w:spacing w:val="24"/>
        </w:rPr>
        <w:t xml:space="preserve"> </w:t>
      </w:r>
      <w:r w:rsidR="00D3248B" w:rsidRPr="00595F98">
        <w:rPr>
          <w:rFonts w:ascii="Arial" w:hAnsi="Arial" w:cs="Arial"/>
          <w:noProof/>
          <w:color w:val="000000"/>
        </w:rPr>
        <w:t>la</w:t>
      </w:r>
      <w:r w:rsidR="00D3248B" w:rsidRPr="00595F98">
        <w:rPr>
          <w:rFonts w:ascii="Arial" w:hAnsi="Arial" w:cs="Arial"/>
          <w:noProof/>
          <w:color w:val="000000"/>
          <w:spacing w:val="24"/>
        </w:rPr>
        <w:t xml:space="preserve"> </w:t>
      </w:r>
      <w:r w:rsidR="00D3248B" w:rsidRPr="00595F98">
        <w:rPr>
          <w:rFonts w:ascii="Arial" w:hAnsi="Arial" w:cs="Arial"/>
          <w:noProof/>
          <w:color w:val="000000"/>
        </w:rPr>
        <w:t>CNMC,</w:t>
      </w:r>
      <w:r w:rsidR="00D3248B" w:rsidRPr="00595F98">
        <w:rPr>
          <w:rFonts w:ascii="Arial" w:hAnsi="Arial" w:cs="Arial"/>
          <w:noProof/>
          <w:color w:val="000000"/>
          <w:spacing w:val="24"/>
        </w:rPr>
        <w:t xml:space="preserve"> </w:t>
      </w:r>
      <w:r w:rsidR="00D3248B" w:rsidRPr="00595F98">
        <w:rPr>
          <w:rFonts w:ascii="Arial" w:hAnsi="Arial" w:cs="Arial"/>
          <w:noProof/>
          <w:color w:val="000000"/>
        </w:rPr>
        <w:t>en</w:t>
      </w:r>
      <w:r w:rsidR="00D3248B" w:rsidRPr="00595F98">
        <w:rPr>
          <w:rFonts w:ascii="Arial" w:hAnsi="Arial" w:cs="Arial"/>
          <w:noProof/>
          <w:color w:val="000000"/>
          <w:spacing w:val="23"/>
        </w:rPr>
        <w:t xml:space="preserve"> </w:t>
      </w:r>
      <w:r w:rsidR="00D3248B" w:rsidRPr="00595F98">
        <w:rPr>
          <w:rFonts w:ascii="Arial" w:hAnsi="Arial" w:cs="Arial"/>
          <w:noProof/>
          <w:color w:val="000000"/>
        </w:rPr>
        <w:t>el</w:t>
      </w:r>
      <w:r w:rsidR="00D3248B" w:rsidRPr="00595F98">
        <w:rPr>
          <w:rFonts w:ascii="Arial" w:hAnsi="Arial" w:cs="Arial"/>
          <w:noProof/>
          <w:color w:val="000000"/>
          <w:spacing w:val="24"/>
        </w:rPr>
        <w:t xml:space="preserve"> </w:t>
      </w:r>
      <w:r w:rsidR="00D3248B" w:rsidRPr="00595F98">
        <w:rPr>
          <w:rFonts w:ascii="Arial" w:hAnsi="Arial" w:cs="Arial"/>
          <w:noProof/>
          <w:color w:val="000000"/>
        </w:rPr>
        <w:t>que</w:t>
      </w:r>
      <w:r w:rsidR="00D3248B" w:rsidRPr="00595F98">
        <w:rPr>
          <w:rFonts w:ascii="Arial" w:hAnsi="Arial" w:cs="Arial"/>
          <w:noProof/>
          <w:color w:val="000000"/>
          <w:spacing w:val="23"/>
        </w:rPr>
        <w:t xml:space="preserve"> </w:t>
      </w:r>
      <w:r w:rsidR="00D3248B" w:rsidRPr="00595F98">
        <w:rPr>
          <w:rFonts w:ascii="Arial" w:hAnsi="Arial" w:cs="Arial"/>
          <w:noProof/>
          <w:color w:val="000000"/>
        </w:rPr>
        <w:t>se</w:t>
      </w:r>
      <w:r w:rsidR="00D3248B" w:rsidRPr="00595F98">
        <w:rPr>
          <w:rFonts w:ascii="Arial" w:hAnsi="Arial" w:cs="Arial"/>
          <w:noProof/>
          <w:color w:val="000000"/>
          <w:spacing w:val="24"/>
        </w:rPr>
        <w:t xml:space="preserve"> </w:t>
      </w:r>
      <w:r w:rsidR="00D3248B" w:rsidRPr="00595F98">
        <w:rPr>
          <w:rFonts w:ascii="Arial" w:hAnsi="Arial" w:cs="Arial"/>
          <w:noProof/>
          <w:color w:val="000000"/>
        </w:rPr>
        <w:t>detallarán</w:t>
      </w:r>
      <w:r w:rsidR="00D3248B" w:rsidRPr="00595F98">
        <w:rPr>
          <w:rFonts w:ascii="Arial" w:hAnsi="Arial" w:cs="Arial"/>
          <w:noProof/>
          <w:color w:val="000000"/>
          <w:spacing w:val="23"/>
        </w:rPr>
        <w:t xml:space="preserve"> </w:t>
      </w:r>
      <w:r w:rsidR="00D3248B" w:rsidRPr="00595F98">
        <w:rPr>
          <w:rFonts w:ascii="Arial" w:hAnsi="Arial" w:cs="Arial"/>
          <w:noProof/>
          <w:color w:val="000000"/>
        </w:rPr>
        <w:t>todos</w:t>
      </w:r>
      <w:r w:rsidR="00D3248B" w:rsidRPr="00595F98">
        <w:rPr>
          <w:rFonts w:ascii="Arial" w:hAnsi="Arial" w:cs="Arial"/>
          <w:noProof/>
          <w:color w:val="000000"/>
          <w:spacing w:val="24"/>
        </w:rPr>
        <w:t xml:space="preserve"> </w:t>
      </w:r>
      <w:r w:rsidR="00D3248B" w:rsidRPr="00595F98">
        <w:rPr>
          <w:rFonts w:ascii="Arial" w:hAnsi="Arial" w:cs="Arial"/>
          <w:noProof/>
          <w:color w:val="000000"/>
        </w:rPr>
        <w:t>los</w:t>
      </w:r>
      <w:r w:rsidR="00D3248B" w:rsidRPr="00595F98">
        <w:rPr>
          <w:rFonts w:ascii="Arial" w:hAnsi="Arial" w:cs="Arial"/>
          <w:noProof/>
          <w:color w:val="000000"/>
          <w:spacing w:val="24"/>
        </w:rPr>
        <w:t xml:space="preserve"> </w:t>
      </w:r>
      <w:r w:rsidR="00D3248B" w:rsidRPr="00595F98">
        <w:rPr>
          <w:rFonts w:ascii="Arial" w:hAnsi="Arial" w:cs="Arial"/>
          <w:noProof/>
          <w:color w:val="000000"/>
        </w:rPr>
        <w:t>aspectos</w:t>
      </w:r>
      <w:r w:rsidR="00D3248B" w:rsidRPr="00595F98">
        <w:rPr>
          <w:rFonts w:ascii="Arial" w:hAnsi="Arial" w:cs="Arial"/>
          <w:noProof/>
          <w:color w:val="000000"/>
          <w:spacing w:val="24"/>
        </w:rPr>
        <w:t xml:space="preserve"> </w:t>
      </w:r>
      <w:r w:rsidR="00D3248B" w:rsidRPr="00595F98">
        <w:rPr>
          <w:rFonts w:ascii="Arial" w:hAnsi="Arial" w:cs="Arial"/>
          <w:noProof/>
          <w:color w:val="000000"/>
        </w:rPr>
        <w:t>relevantes</w:t>
      </w:r>
      <w:r w:rsidR="00D3248B" w:rsidRPr="00595F98">
        <w:rPr>
          <w:rFonts w:ascii="Arial" w:hAnsi="Arial" w:cs="Arial"/>
          <w:noProof/>
          <w:color w:val="000000"/>
          <w:spacing w:val="24"/>
        </w:rPr>
        <w:t xml:space="preserve"> </w:t>
      </w:r>
      <w:r w:rsidR="00D3248B" w:rsidRPr="00595F98">
        <w:rPr>
          <w:rFonts w:ascii="Arial" w:hAnsi="Arial" w:cs="Arial"/>
          <w:noProof/>
          <w:color w:val="000000"/>
        </w:rPr>
        <w:t>del incidente que haya provocado el deslastre de carga.</w:t>
      </w:r>
      <w:r w:rsidR="00D3248B" w:rsidRPr="00595F98">
        <w:rPr>
          <w:rFonts w:ascii="Arial" w:hAnsi="Arial" w:cs="Arial"/>
          <w:noProof/>
        </w:rPr>
        <w:t xml:space="preserve"> </w:t>
      </w:r>
    </w:p>
    <w:p w14:paraId="274DE17F" w14:textId="77777777" w:rsidR="00340018" w:rsidRPr="00595F98" w:rsidRDefault="00425D08" w:rsidP="00595F98">
      <w:pPr>
        <w:spacing w:line="240" w:lineRule="exact"/>
        <w:ind w:right="67" w:firstLine="340"/>
        <w:jc w:val="both"/>
        <w:rPr>
          <w:rFonts w:ascii="Arial" w:hAnsi="Arial" w:cs="Arial"/>
          <w:noProof/>
        </w:rPr>
      </w:pPr>
      <w:hyperlink r:id="rId28" w:history="1">
        <w:r w:rsidR="00D3248B" w:rsidRPr="00595F98">
          <w:rPr>
            <w:rFonts w:ascii="Arial" w:hAnsi="Arial" w:cs="Arial"/>
            <w:noProof/>
            <w:color w:val="000000"/>
          </w:rPr>
          <w:t>9.2.2.8</w:t>
        </w:r>
      </w:hyperlink>
      <w:r w:rsidR="00D3248B" w:rsidRPr="00595F98">
        <w:rPr>
          <w:rFonts w:ascii="Arial" w:hAnsi="Arial" w:cs="Arial"/>
          <w:noProof/>
          <w:color w:val="000000"/>
          <w:spacing w:val="144"/>
        </w:rPr>
        <w:t xml:space="preserve"> </w:t>
      </w:r>
      <w:r w:rsidR="00D3248B" w:rsidRPr="00595F98">
        <w:rPr>
          <w:rFonts w:ascii="Arial" w:hAnsi="Arial" w:cs="Arial"/>
          <w:noProof/>
          <w:color w:val="000000"/>
        </w:rPr>
        <w:t>Mecanismo</w:t>
      </w:r>
      <w:r w:rsidR="00D3248B" w:rsidRPr="00595F98">
        <w:rPr>
          <w:rFonts w:ascii="Arial" w:hAnsi="Arial" w:cs="Arial"/>
          <w:noProof/>
          <w:color w:val="000000"/>
          <w:spacing w:val="-4"/>
        </w:rPr>
        <w:t xml:space="preserve"> </w:t>
      </w:r>
      <w:r w:rsidR="00D3248B" w:rsidRPr="00595F98">
        <w:rPr>
          <w:rFonts w:ascii="Arial" w:hAnsi="Arial" w:cs="Arial"/>
          <w:noProof/>
          <w:color w:val="000000"/>
        </w:rPr>
        <w:t>excepcional</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actuación.</w:t>
      </w:r>
      <w:r w:rsidR="00D3248B" w:rsidRPr="00595F98">
        <w:rPr>
          <w:rFonts w:ascii="Arial" w:hAnsi="Arial" w:cs="Arial"/>
          <w:noProof/>
          <w:color w:val="000000"/>
          <w:spacing w:val="-4"/>
        </w:rPr>
        <w:t xml:space="preserve"> </w:t>
      </w:r>
      <w:r w:rsidR="00D3248B" w:rsidRPr="00595F98">
        <w:rPr>
          <w:rFonts w:ascii="Arial" w:hAnsi="Arial" w:cs="Arial"/>
          <w:noProof/>
          <w:color w:val="000000"/>
        </w:rPr>
        <w:t>Dadas</w:t>
      </w:r>
      <w:r w:rsidR="00D3248B" w:rsidRPr="00595F98">
        <w:rPr>
          <w:rFonts w:ascii="Arial" w:hAnsi="Arial" w:cs="Arial"/>
          <w:noProof/>
          <w:color w:val="000000"/>
          <w:spacing w:val="-4"/>
        </w:rPr>
        <w:t xml:space="preserve"> </w:t>
      </w:r>
      <w:r w:rsidR="00D3248B" w:rsidRPr="00595F98">
        <w:rPr>
          <w:rFonts w:ascii="Arial" w:hAnsi="Arial" w:cs="Arial"/>
          <w:noProof/>
          <w:color w:val="000000"/>
        </w:rPr>
        <w:t>las</w:t>
      </w:r>
      <w:r w:rsidR="00D3248B" w:rsidRPr="00595F98">
        <w:rPr>
          <w:rFonts w:ascii="Arial" w:hAnsi="Arial" w:cs="Arial"/>
          <w:noProof/>
          <w:color w:val="000000"/>
          <w:spacing w:val="-4"/>
        </w:rPr>
        <w:t xml:space="preserve"> </w:t>
      </w:r>
      <w:r w:rsidR="00D3248B" w:rsidRPr="00595F98">
        <w:rPr>
          <w:rFonts w:ascii="Arial" w:hAnsi="Arial" w:cs="Arial"/>
          <w:noProof/>
          <w:color w:val="000000"/>
        </w:rPr>
        <w:t>características</w:t>
      </w:r>
      <w:r w:rsidR="00D3248B" w:rsidRPr="00595F98">
        <w:rPr>
          <w:rFonts w:ascii="Arial" w:hAnsi="Arial" w:cs="Arial"/>
          <w:noProof/>
          <w:color w:val="000000"/>
          <w:spacing w:val="-4"/>
        </w:rPr>
        <w:t xml:space="preserve"> </w:t>
      </w:r>
      <w:r w:rsidR="00D3248B" w:rsidRPr="00595F98">
        <w:rPr>
          <w:rFonts w:ascii="Arial" w:hAnsi="Arial" w:cs="Arial"/>
          <w:noProof/>
          <w:color w:val="000000"/>
        </w:rPr>
        <w:t>de</w:t>
      </w:r>
      <w:r w:rsidR="00D3248B" w:rsidRPr="00595F98">
        <w:rPr>
          <w:rFonts w:ascii="Arial" w:hAnsi="Arial" w:cs="Arial"/>
          <w:noProof/>
          <w:color w:val="000000"/>
          <w:spacing w:val="-4"/>
        </w:rPr>
        <w:t xml:space="preserve"> </w:t>
      </w:r>
      <w:r w:rsidR="00D3248B" w:rsidRPr="00595F98">
        <w:rPr>
          <w:rFonts w:ascii="Arial" w:hAnsi="Arial" w:cs="Arial"/>
          <w:noProof/>
          <w:color w:val="000000"/>
        </w:rPr>
        <w:t>los</w:t>
      </w:r>
      <w:r w:rsidR="00D3248B" w:rsidRPr="00595F98">
        <w:rPr>
          <w:rFonts w:ascii="Arial" w:hAnsi="Arial" w:cs="Arial"/>
          <w:noProof/>
          <w:color w:val="000000"/>
          <w:spacing w:val="-4"/>
        </w:rPr>
        <w:t xml:space="preserve"> </w:t>
      </w:r>
      <w:r w:rsidR="00D3248B" w:rsidRPr="00595F98">
        <w:rPr>
          <w:rFonts w:ascii="Arial" w:hAnsi="Arial" w:cs="Arial"/>
          <w:noProof/>
          <w:color w:val="000000"/>
        </w:rPr>
        <w:t>SEN</w:t>
      </w:r>
      <w:r w:rsidR="00D3248B" w:rsidRPr="00595F98">
        <w:rPr>
          <w:rFonts w:ascii="Arial" w:hAnsi="Arial" w:cs="Arial"/>
          <w:noProof/>
          <w:color w:val="000000"/>
          <w:spacing w:val="-3"/>
        </w:rPr>
        <w:t>P</w:t>
      </w:r>
      <w:r w:rsidR="00D3248B" w:rsidRPr="00595F98">
        <w:rPr>
          <w:rFonts w:ascii="Arial" w:hAnsi="Arial" w:cs="Arial"/>
          <w:noProof/>
          <w:color w:val="000000"/>
        </w:rPr>
        <w:t xml:space="preserve"> pueden</w:t>
      </w:r>
      <w:r w:rsidR="00D3248B" w:rsidRPr="00595F98">
        <w:rPr>
          <w:rFonts w:ascii="Arial" w:hAnsi="Arial" w:cs="Arial"/>
          <w:noProof/>
          <w:color w:val="000000"/>
          <w:spacing w:val="-6"/>
        </w:rPr>
        <w:t xml:space="preserve"> </w:t>
      </w:r>
      <w:r w:rsidR="00D3248B" w:rsidRPr="00595F98">
        <w:rPr>
          <w:rFonts w:ascii="Arial" w:hAnsi="Arial" w:cs="Arial"/>
          <w:noProof/>
          <w:color w:val="000000"/>
        </w:rPr>
        <w:t>existir</w:t>
      </w:r>
      <w:r w:rsidR="00D3248B" w:rsidRPr="00595F98">
        <w:rPr>
          <w:rFonts w:ascii="Arial" w:hAnsi="Arial" w:cs="Arial"/>
          <w:noProof/>
          <w:color w:val="000000"/>
          <w:spacing w:val="-6"/>
        </w:rPr>
        <w:t xml:space="preserve"> </w:t>
      </w:r>
      <w:r w:rsidR="00D3248B" w:rsidRPr="00595F98">
        <w:rPr>
          <w:rFonts w:ascii="Arial" w:hAnsi="Arial" w:cs="Arial"/>
          <w:noProof/>
          <w:color w:val="000000"/>
        </w:rPr>
        <w:t>situaciones</w:t>
      </w:r>
      <w:r w:rsidR="00D3248B" w:rsidRPr="00595F98">
        <w:rPr>
          <w:rFonts w:ascii="Arial" w:hAnsi="Arial" w:cs="Arial"/>
          <w:noProof/>
          <w:color w:val="000000"/>
          <w:spacing w:val="-6"/>
        </w:rPr>
        <w:t xml:space="preserve"> </w:t>
      </w:r>
      <w:r w:rsidR="00D3248B" w:rsidRPr="00595F98">
        <w:rPr>
          <w:rFonts w:ascii="Arial" w:hAnsi="Arial" w:cs="Arial"/>
          <w:noProof/>
          <w:color w:val="000000"/>
        </w:rPr>
        <w:t>en</w:t>
      </w:r>
      <w:r w:rsidR="00D3248B" w:rsidRPr="00595F98">
        <w:rPr>
          <w:rFonts w:ascii="Arial" w:hAnsi="Arial" w:cs="Arial"/>
          <w:noProof/>
          <w:color w:val="000000"/>
          <w:spacing w:val="-6"/>
        </w:rPr>
        <w:t xml:space="preserve"> </w:t>
      </w:r>
      <w:r w:rsidR="00D3248B" w:rsidRPr="00595F98">
        <w:rPr>
          <w:rFonts w:ascii="Arial" w:hAnsi="Arial" w:cs="Arial"/>
          <w:noProof/>
          <w:color w:val="000000"/>
        </w:rPr>
        <w:t>las</w:t>
      </w:r>
      <w:r w:rsidR="00D3248B" w:rsidRPr="00595F98">
        <w:rPr>
          <w:rFonts w:ascii="Arial" w:hAnsi="Arial" w:cs="Arial"/>
          <w:noProof/>
          <w:color w:val="000000"/>
          <w:spacing w:val="-6"/>
        </w:rPr>
        <w:t xml:space="preserve"> </w:t>
      </w:r>
      <w:r w:rsidR="00D3248B" w:rsidRPr="00595F98">
        <w:rPr>
          <w:rFonts w:ascii="Arial" w:hAnsi="Arial" w:cs="Arial"/>
          <w:noProof/>
          <w:color w:val="000000"/>
        </w:rPr>
        <w:t>que</w:t>
      </w:r>
      <w:r w:rsidR="00D3248B" w:rsidRPr="00595F98">
        <w:rPr>
          <w:rFonts w:ascii="Arial" w:hAnsi="Arial" w:cs="Arial"/>
          <w:noProof/>
          <w:color w:val="000000"/>
          <w:spacing w:val="-6"/>
        </w:rPr>
        <w:t xml:space="preserve"> </w:t>
      </w:r>
      <w:r w:rsidR="00D3248B" w:rsidRPr="00595F98">
        <w:rPr>
          <w:rFonts w:ascii="Arial" w:hAnsi="Arial" w:cs="Arial"/>
          <w:noProof/>
          <w:color w:val="000000"/>
        </w:rPr>
        <w:t>sea</w:t>
      </w:r>
      <w:r w:rsidR="00D3248B" w:rsidRPr="00595F98">
        <w:rPr>
          <w:rFonts w:ascii="Arial" w:hAnsi="Arial" w:cs="Arial"/>
          <w:noProof/>
          <w:color w:val="000000"/>
          <w:spacing w:val="-6"/>
        </w:rPr>
        <w:t xml:space="preserve"> </w:t>
      </w:r>
      <w:r w:rsidR="00D3248B" w:rsidRPr="00595F98">
        <w:rPr>
          <w:rFonts w:ascii="Arial" w:hAnsi="Arial" w:cs="Arial"/>
          <w:noProof/>
          <w:color w:val="000000"/>
        </w:rPr>
        <w:t>necesario</w:t>
      </w:r>
      <w:r w:rsidR="00D3248B" w:rsidRPr="00595F98">
        <w:rPr>
          <w:rFonts w:ascii="Arial" w:hAnsi="Arial" w:cs="Arial"/>
          <w:noProof/>
          <w:color w:val="000000"/>
          <w:spacing w:val="-6"/>
        </w:rPr>
        <w:t xml:space="preserve"> </w:t>
      </w:r>
      <w:r w:rsidR="00D3248B" w:rsidRPr="00595F98">
        <w:rPr>
          <w:rFonts w:ascii="Arial" w:hAnsi="Arial" w:cs="Arial"/>
          <w:noProof/>
          <w:color w:val="000000"/>
        </w:rPr>
        <w:t>realizar</w:t>
      </w:r>
      <w:r w:rsidR="00D3248B" w:rsidRPr="00595F98">
        <w:rPr>
          <w:rFonts w:ascii="Arial" w:hAnsi="Arial" w:cs="Arial"/>
          <w:noProof/>
          <w:color w:val="000000"/>
          <w:spacing w:val="-6"/>
        </w:rPr>
        <w:t xml:space="preserve"> </w:t>
      </w:r>
      <w:r w:rsidR="00D3248B" w:rsidRPr="00595F98">
        <w:rPr>
          <w:rFonts w:ascii="Arial" w:hAnsi="Arial" w:cs="Arial"/>
          <w:noProof/>
          <w:color w:val="000000"/>
        </w:rPr>
        <w:t>deslastres</w:t>
      </w:r>
      <w:r w:rsidR="00D3248B" w:rsidRPr="00595F98">
        <w:rPr>
          <w:rFonts w:ascii="Arial" w:hAnsi="Arial" w:cs="Arial"/>
          <w:noProof/>
          <w:color w:val="000000"/>
          <w:spacing w:val="-6"/>
        </w:rPr>
        <w:t xml:space="preserve"> </w:t>
      </w:r>
      <w:r w:rsidR="00D3248B" w:rsidRPr="00595F98">
        <w:rPr>
          <w:rFonts w:ascii="Arial" w:hAnsi="Arial" w:cs="Arial"/>
          <w:noProof/>
          <w:color w:val="000000"/>
        </w:rPr>
        <w:t>manuales</w:t>
      </w:r>
      <w:r w:rsidR="00D3248B" w:rsidRPr="00595F98">
        <w:rPr>
          <w:rFonts w:ascii="Arial" w:hAnsi="Arial" w:cs="Arial"/>
          <w:noProof/>
          <w:color w:val="000000"/>
          <w:spacing w:val="-6"/>
        </w:rPr>
        <w:t xml:space="preserve"> </w:t>
      </w:r>
      <w:r w:rsidR="00D3248B" w:rsidRPr="00595F98">
        <w:rPr>
          <w:rFonts w:ascii="Arial" w:hAnsi="Arial" w:cs="Arial"/>
          <w:noProof/>
          <w:color w:val="000000"/>
        </w:rPr>
        <w:t>selectivos complementarios</w:t>
      </w:r>
      <w:r w:rsidR="00D3248B" w:rsidRPr="00595F98">
        <w:rPr>
          <w:rFonts w:ascii="Arial" w:hAnsi="Arial" w:cs="Arial"/>
          <w:noProof/>
          <w:color w:val="000000"/>
          <w:spacing w:val="37"/>
        </w:rPr>
        <w:t xml:space="preserve"> </w:t>
      </w:r>
      <w:r w:rsidR="00D3248B" w:rsidRPr="00595F98">
        <w:rPr>
          <w:rFonts w:ascii="Arial" w:hAnsi="Arial" w:cs="Arial"/>
          <w:noProof/>
          <w:color w:val="000000"/>
        </w:rPr>
        <w:t>de</w:t>
      </w:r>
      <w:r w:rsidR="00D3248B" w:rsidRPr="00595F98">
        <w:rPr>
          <w:rFonts w:ascii="Arial" w:hAnsi="Arial" w:cs="Arial"/>
          <w:noProof/>
          <w:color w:val="000000"/>
          <w:spacing w:val="37"/>
        </w:rPr>
        <w:t xml:space="preserve"> </w:t>
      </w:r>
      <w:r w:rsidR="00D3248B" w:rsidRPr="00595F98">
        <w:rPr>
          <w:rFonts w:ascii="Arial" w:hAnsi="Arial" w:cs="Arial"/>
          <w:noProof/>
          <w:color w:val="000000"/>
        </w:rPr>
        <w:t>los</w:t>
      </w:r>
      <w:r w:rsidR="00D3248B" w:rsidRPr="00595F98">
        <w:rPr>
          <w:rFonts w:ascii="Arial" w:hAnsi="Arial" w:cs="Arial"/>
          <w:noProof/>
          <w:color w:val="000000"/>
          <w:spacing w:val="37"/>
        </w:rPr>
        <w:t xml:space="preserve"> </w:t>
      </w:r>
      <w:r w:rsidR="00D3248B" w:rsidRPr="00595F98">
        <w:rPr>
          <w:rFonts w:ascii="Arial" w:hAnsi="Arial" w:cs="Arial"/>
          <w:noProof/>
          <w:color w:val="000000"/>
        </w:rPr>
        <w:t>deslastres</w:t>
      </w:r>
      <w:r w:rsidR="00D3248B" w:rsidRPr="00595F98">
        <w:rPr>
          <w:rFonts w:ascii="Arial" w:hAnsi="Arial" w:cs="Arial"/>
          <w:noProof/>
          <w:color w:val="000000"/>
          <w:spacing w:val="37"/>
        </w:rPr>
        <w:t xml:space="preserve"> </w:t>
      </w:r>
      <w:r w:rsidR="00D3248B" w:rsidRPr="00595F98">
        <w:rPr>
          <w:rFonts w:ascii="Arial" w:hAnsi="Arial" w:cs="Arial"/>
          <w:noProof/>
          <w:color w:val="000000"/>
        </w:rPr>
        <w:t>automáticos</w:t>
      </w:r>
      <w:r w:rsidR="00D3248B" w:rsidRPr="00595F98">
        <w:rPr>
          <w:rFonts w:ascii="Arial" w:hAnsi="Arial" w:cs="Arial"/>
          <w:noProof/>
          <w:color w:val="000000"/>
          <w:spacing w:val="37"/>
        </w:rPr>
        <w:t xml:space="preserve"> </w:t>
      </w:r>
      <w:r w:rsidR="00D3248B" w:rsidRPr="00595F98">
        <w:rPr>
          <w:rFonts w:ascii="Arial" w:hAnsi="Arial" w:cs="Arial"/>
          <w:noProof/>
          <w:color w:val="000000"/>
        </w:rPr>
        <w:t>de</w:t>
      </w:r>
      <w:r w:rsidR="00D3248B" w:rsidRPr="00595F98">
        <w:rPr>
          <w:rFonts w:ascii="Arial" w:hAnsi="Arial" w:cs="Arial"/>
          <w:noProof/>
          <w:color w:val="000000"/>
          <w:spacing w:val="37"/>
        </w:rPr>
        <w:t xml:space="preserve"> </w:t>
      </w:r>
      <w:r w:rsidR="00D3248B" w:rsidRPr="00595F98">
        <w:rPr>
          <w:rFonts w:ascii="Arial" w:hAnsi="Arial" w:cs="Arial"/>
          <w:noProof/>
          <w:color w:val="000000"/>
        </w:rPr>
        <w:t>cargas</w:t>
      </w:r>
      <w:r w:rsidR="00D3248B" w:rsidRPr="00595F98">
        <w:rPr>
          <w:rFonts w:ascii="Arial" w:hAnsi="Arial" w:cs="Arial"/>
          <w:noProof/>
          <w:color w:val="000000"/>
          <w:spacing w:val="37"/>
        </w:rPr>
        <w:t xml:space="preserve"> </w:t>
      </w:r>
      <w:r w:rsidR="00D3248B" w:rsidRPr="00595F98">
        <w:rPr>
          <w:rFonts w:ascii="Arial" w:hAnsi="Arial" w:cs="Arial"/>
          <w:noProof/>
          <w:color w:val="000000"/>
        </w:rPr>
        <w:t>o</w:t>
      </w:r>
      <w:r w:rsidR="00D3248B" w:rsidRPr="00595F98">
        <w:rPr>
          <w:rFonts w:ascii="Arial" w:hAnsi="Arial" w:cs="Arial"/>
          <w:noProof/>
          <w:color w:val="000000"/>
          <w:spacing w:val="37"/>
        </w:rPr>
        <w:t xml:space="preserve"> </w:t>
      </w:r>
      <w:r w:rsidR="00D3248B" w:rsidRPr="00595F98">
        <w:rPr>
          <w:rFonts w:ascii="Arial" w:hAnsi="Arial" w:cs="Arial"/>
          <w:noProof/>
          <w:color w:val="000000"/>
        </w:rPr>
        <w:t>preventivos</w:t>
      </w:r>
      <w:r w:rsidR="00D3248B" w:rsidRPr="00595F98">
        <w:rPr>
          <w:rFonts w:ascii="Arial" w:hAnsi="Arial" w:cs="Arial"/>
          <w:noProof/>
          <w:color w:val="000000"/>
          <w:spacing w:val="37"/>
        </w:rPr>
        <w:t xml:space="preserve"> </w:t>
      </w:r>
      <w:r w:rsidR="00D3248B" w:rsidRPr="00595F98">
        <w:rPr>
          <w:rFonts w:ascii="Arial" w:hAnsi="Arial" w:cs="Arial"/>
          <w:noProof/>
          <w:color w:val="000000"/>
        </w:rPr>
        <w:t>ante</w:t>
      </w:r>
      <w:r w:rsidR="00D3248B" w:rsidRPr="00595F98">
        <w:rPr>
          <w:rFonts w:ascii="Arial" w:hAnsi="Arial" w:cs="Arial"/>
          <w:noProof/>
          <w:color w:val="000000"/>
          <w:spacing w:val="37"/>
        </w:rPr>
        <w:t xml:space="preserve"> </w:t>
      </w:r>
      <w:r w:rsidR="00D3248B" w:rsidRPr="00595F98">
        <w:rPr>
          <w:rFonts w:ascii="Arial" w:hAnsi="Arial" w:cs="Arial"/>
          <w:noProof/>
          <w:color w:val="000000"/>
        </w:rPr>
        <w:t>una indisponibilidad</w:t>
      </w:r>
      <w:r w:rsidR="00D3248B" w:rsidRPr="00595F98">
        <w:rPr>
          <w:rFonts w:ascii="Arial" w:hAnsi="Arial" w:cs="Arial"/>
          <w:noProof/>
          <w:color w:val="000000"/>
          <w:spacing w:val="-4"/>
        </w:rPr>
        <w:t xml:space="preserve"> </w:t>
      </w:r>
      <w:r w:rsidR="00D3248B" w:rsidRPr="00595F98">
        <w:rPr>
          <w:rFonts w:ascii="Arial" w:hAnsi="Arial" w:cs="Arial"/>
          <w:noProof/>
          <w:color w:val="000000"/>
        </w:rPr>
        <w:t>inminente</w:t>
      </w:r>
      <w:r w:rsidR="00D3248B" w:rsidRPr="00595F98">
        <w:rPr>
          <w:rFonts w:ascii="Arial" w:hAnsi="Arial" w:cs="Arial"/>
          <w:noProof/>
          <w:color w:val="000000"/>
          <w:spacing w:val="-4"/>
        </w:rPr>
        <w:t xml:space="preserve"> </w:t>
      </w:r>
      <w:r w:rsidR="00D3248B" w:rsidRPr="00595F98">
        <w:rPr>
          <w:rFonts w:ascii="Arial" w:hAnsi="Arial" w:cs="Arial"/>
          <w:noProof/>
          <w:color w:val="000000"/>
        </w:rPr>
        <w:t>en</w:t>
      </w:r>
      <w:r w:rsidR="00D3248B" w:rsidRPr="00595F98">
        <w:rPr>
          <w:rFonts w:ascii="Arial" w:hAnsi="Arial" w:cs="Arial"/>
          <w:noProof/>
          <w:color w:val="000000"/>
          <w:spacing w:val="-4"/>
        </w:rPr>
        <w:t xml:space="preserve"> </w:t>
      </w:r>
      <w:r w:rsidR="00D3248B" w:rsidRPr="00595F98">
        <w:rPr>
          <w:rFonts w:ascii="Arial" w:hAnsi="Arial" w:cs="Arial"/>
          <w:noProof/>
          <w:color w:val="000000"/>
        </w:rPr>
        <w:t>el</w:t>
      </w:r>
      <w:r w:rsidR="00D3248B" w:rsidRPr="00595F98">
        <w:rPr>
          <w:rFonts w:ascii="Arial" w:hAnsi="Arial" w:cs="Arial"/>
          <w:noProof/>
          <w:color w:val="000000"/>
          <w:spacing w:val="-4"/>
        </w:rPr>
        <w:t xml:space="preserve"> </w:t>
      </w:r>
      <w:r w:rsidR="00D3248B" w:rsidRPr="00595F98">
        <w:rPr>
          <w:rFonts w:ascii="Arial" w:hAnsi="Arial" w:cs="Arial"/>
          <w:noProof/>
          <w:color w:val="000000"/>
        </w:rPr>
        <w:t>sistema,</w:t>
      </w:r>
      <w:r w:rsidR="00D3248B" w:rsidRPr="00595F98">
        <w:rPr>
          <w:rFonts w:ascii="Arial" w:hAnsi="Arial" w:cs="Arial"/>
          <w:noProof/>
          <w:color w:val="000000"/>
          <w:spacing w:val="-4"/>
        </w:rPr>
        <w:t xml:space="preserve"> </w:t>
      </w:r>
      <w:r w:rsidR="00D3248B" w:rsidRPr="00595F98">
        <w:rPr>
          <w:rFonts w:ascii="Arial" w:hAnsi="Arial" w:cs="Arial"/>
          <w:noProof/>
          <w:color w:val="000000"/>
        </w:rPr>
        <w:t>que</w:t>
      </w:r>
      <w:r w:rsidR="00D3248B" w:rsidRPr="00595F98">
        <w:rPr>
          <w:rFonts w:ascii="Arial" w:hAnsi="Arial" w:cs="Arial"/>
          <w:noProof/>
          <w:color w:val="000000"/>
          <w:spacing w:val="-4"/>
        </w:rPr>
        <w:t xml:space="preserve"> </w:t>
      </w:r>
      <w:r w:rsidR="00D3248B" w:rsidRPr="00595F98">
        <w:rPr>
          <w:rFonts w:ascii="Arial" w:hAnsi="Arial" w:cs="Arial"/>
          <w:noProof/>
          <w:color w:val="000000"/>
        </w:rPr>
        <w:t>por</w:t>
      </w:r>
      <w:r w:rsidR="00D3248B" w:rsidRPr="00595F98">
        <w:rPr>
          <w:rFonts w:ascii="Arial" w:hAnsi="Arial" w:cs="Arial"/>
          <w:noProof/>
          <w:color w:val="000000"/>
          <w:spacing w:val="-4"/>
        </w:rPr>
        <w:t xml:space="preserve"> </w:t>
      </w:r>
      <w:r w:rsidR="00D3248B" w:rsidRPr="00595F98">
        <w:rPr>
          <w:rFonts w:ascii="Arial" w:hAnsi="Arial" w:cs="Arial"/>
          <w:noProof/>
          <w:color w:val="000000"/>
        </w:rPr>
        <w:t>su</w:t>
      </w:r>
      <w:r w:rsidR="00D3248B" w:rsidRPr="00595F98">
        <w:rPr>
          <w:rFonts w:ascii="Arial" w:hAnsi="Arial" w:cs="Arial"/>
          <w:noProof/>
          <w:color w:val="000000"/>
          <w:spacing w:val="-4"/>
        </w:rPr>
        <w:t xml:space="preserve"> </w:t>
      </w:r>
      <w:r w:rsidR="00D3248B" w:rsidRPr="00595F98">
        <w:rPr>
          <w:rFonts w:ascii="Arial" w:hAnsi="Arial" w:cs="Arial"/>
          <w:noProof/>
          <w:color w:val="000000"/>
        </w:rPr>
        <w:t>propia</w:t>
      </w:r>
      <w:r w:rsidR="00D3248B" w:rsidRPr="00595F98">
        <w:rPr>
          <w:rFonts w:ascii="Arial" w:hAnsi="Arial" w:cs="Arial"/>
          <w:noProof/>
          <w:color w:val="000000"/>
          <w:spacing w:val="-4"/>
        </w:rPr>
        <w:t xml:space="preserve"> </w:t>
      </w:r>
      <w:r w:rsidR="00D3248B" w:rsidRPr="00595F98">
        <w:rPr>
          <w:rFonts w:ascii="Arial" w:hAnsi="Arial" w:cs="Arial"/>
          <w:noProof/>
          <w:color w:val="000000"/>
        </w:rPr>
        <w:t>urgencia</w:t>
      </w:r>
      <w:r w:rsidR="00D3248B" w:rsidRPr="00595F98">
        <w:rPr>
          <w:rFonts w:ascii="Arial" w:hAnsi="Arial" w:cs="Arial"/>
          <w:noProof/>
          <w:color w:val="000000"/>
          <w:spacing w:val="-4"/>
        </w:rPr>
        <w:t xml:space="preserve"> </w:t>
      </w:r>
      <w:r w:rsidR="00D3248B" w:rsidRPr="00595F98">
        <w:rPr>
          <w:rFonts w:ascii="Arial" w:hAnsi="Arial" w:cs="Arial"/>
          <w:noProof/>
          <w:color w:val="000000"/>
        </w:rPr>
        <w:t>no</w:t>
      </w:r>
      <w:r w:rsidR="00D3248B" w:rsidRPr="00595F98">
        <w:rPr>
          <w:rFonts w:ascii="Arial" w:hAnsi="Arial" w:cs="Arial"/>
          <w:noProof/>
          <w:color w:val="000000"/>
          <w:spacing w:val="-4"/>
        </w:rPr>
        <w:t xml:space="preserve"> </w:t>
      </w:r>
      <w:r w:rsidR="00D3248B" w:rsidRPr="00595F98">
        <w:rPr>
          <w:rFonts w:ascii="Arial" w:hAnsi="Arial" w:cs="Arial"/>
          <w:noProof/>
          <w:color w:val="000000"/>
        </w:rPr>
        <w:t>pueden</w:t>
      </w:r>
      <w:r w:rsidR="00D3248B" w:rsidRPr="00595F98">
        <w:rPr>
          <w:rFonts w:ascii="Arial" w:hAnsi="Arial" w:cs="Arial"/>
          <w:noProof/>
          <w:color w:val="000000"/>
          <w:spacing w:val="-4"/>
        </w:rPr>
        <w:t xml:space="preserve"> </w:t>
      </w:r>
      <w:r w:rsidR="00D3248B" w:rsidRPr="00595F98">
        <w:rPr>
          <w:rFonts w:ascii="Arial" w:hAnsi="Arial" w:cs="Arial"/>
          <w:noProof/>
          <w:color w:val="000000"/>
        </w:rPr>
        <w:t>articularse tal como se contempla en los puntos anteriores, por deberse a causas sobrevenidas que requieran de una actuación inmediata y que, por consiguiente, tengan que ser ejecutados por las compañías distribuidoras sin orden previa por parte del Operador del Sistema.</w:t>
      </w:r>
      <w:r w:rsidR="00D3248B" w:rsidRPr="00595F98">
        <w:rPr>
          <w:rFonts w:ascii="Arial" w:hAnsi="Arial" w:cs="Arial"/>
          <w:noProof/>
        </w:rPr>
        <w:t xml:space="preserve"> </w:t>
      </w:r>
    </w:p>
    <w:p w14:paraId="71D0952D"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 aplicación de estos deslastres manuales quedará reducida, por tanto, únicamente a</w:t>
      </w:r>
      <w:r w:rsidRPr="00595F98">
        <w:rPr>
          <w:rFonts w:ascii="Arial" w:hAnsi="Arial" w:cs="Arial"/>
          <w:noProof/>
          <w:color w:val="000000"/>
          <w:spacing w:val="45"/>
        </w:rPr>
        <w:t xml:space="preserve"> </w:t>
      </w:r>
      <w:r w:rsidRPr="00595F98">
        <w:rPr>
          <w:rFonts w:ascii="Arial" w:hAnsi="Arial" w:cs="Arial"/>
          <w:noProof/>
          <w:color w:val="000000"/>
        </w:rPr>
        <w:t>dichas</w:t>
      </w:r>
      <w:r w:rsidRPr="00595F98">
        <w:rPr>
          <w:rFonts w:ascii="Arial" w:hAnsi="Arial" w:cs="Arial"/>
          <w:noProof/>
          <w:color w:val="000000"/>
          <w:spacing w:val="46"/>
        </w:rPr>
        <w:t xml:space="preserve"> </w:t>
      </w:r>
      <w:r w:rsidRPr="00595F98">
        <w:rPr>
          <w:rFonts w:ascii="Arial" w:hAnsi="Arial" w:cs="Arial"/>
          <w:noProof/>
          <w:color w:val="000000"/>
        </w:rPr>
        <w:t>situaciones</w:t>
      </w:r>
      <w:r w:rsidRPr="00595F98">
        <w:rPr>
          <w:rFonts w:ascii="Arial" w:hAnsi="Arial" w:cs="Arial"/>
          <w:noProof/>
          <w:color w:val="000000"/>
          <w:spacing w:val="46"/>
        </w:rPr>
        <w:t xml:space="preserve"> </w:t>
      </w:r>
      <w:r w:rsidRPr="00595F98">
        <w:rPr>
          <w:rFonts w:ascii="Arial" w:hAnsi="Arial" w:cs="Arial"/>
          <w:noProof/>
          <w:color w:val="000000"/>
        </w:rPr>
        <w:t>y</w:t>
      </w:r>
      <w:r w:rsidRPr="00595F98">
        <w:rPr>
          <w:rFonts w:ascii="Arial" w:hAnsi="Arial" w:cs="Arial"/>
          <w:noProof/>
          <w:color w:val="000000"/>
          <w:spacing w:val="46"/>
        </w:rPr>
        <w:t xml:space="preserve"> </w:t>
      </w:r>
      <w:r w:rsidRPr="00595F98">
        <w:rPr>
          <w:rFonts w:ascii="Arial" w:hAnsi="Arial" w:cs="Arial"/>
          <w:noProof/>
          <w:color w:val="000000"/>
        </w:rPr>
        <w:t>tendrán</w:t>
      </w:r>
      <w:r w:rsidRPr="00595F98">
        <w:rPr>
          <w:rFonts w:ascii="Arial" w:hAnsi="Arial" w:cs="Arial"/>
          <w:noProof/>
          <w:color w:val="000000"/>
          <w:spacing w:val="46"/>
        </w:rPr>
        <w:t xml:space="preserve"> </w:t>
      </w:r>
      <w:r w:rsidRPr="00595F98">
        <w:rPr>
          <w:rFonts w:ascii="Arial" w:hAnsi="Arial" w:cs="Arial"/>
          <w:noProof/>
          <w:color w:val="000000"/>
        </w:rPr>
        <w:t>como</w:t>
      </w:r>
      <w:r w:rsidRPr="00595F98">
        <w:rPr>
          <w:rFonts w:ascii="Arial" w:hAnsi="Arial" w:cs="Arial"/>
          <w:noProof/>
          <w:color w:val="000000"/>
          <w:spacing w:val="46"/>
        </w:rPr>
        <w:t xml:space="preserve"> </w:t>
      </w:r>
      <w:r w:rsidRPr="00595F98">
        <w:rPr>
          <w:rFonts w:ascii="Arial" w:hAnsi="Arial" w:cs="Arial"/>
          <w:noProof/>
          <w:color w:val="000000"/>
        </w:rPr>
        <w:t>objeto</w:t>
      </w:r>
      <w:r w:rsidRPr="00595F98">
        <w:rPr>
          <w:rFonts w:ascii="Arial" w:hAnsi="Arial" w:cs="Arial"/>
          <w:noProof/>
          <w:color w:val="000000"/>
          <w:spacing w:val="45"/>
        </w:rPr>
        <w:t xml:space="preserve"> </w:t>
      </w:r>
      <w:r w:rsidRPr="00595F98">
        <w:rPr>
          <w:rFonts w:ascii="Arial" w:hAnsi="Arial" w:cs="Arial"/>
          <w:noProof/>
          <w:color w:val="000000"/>
        </w:rPr>
        <w:t>evitar</w:t>
      </w:r>
      <w:r w:rsidRPr="00595F98">
        <w:rPr>
          <w:rFonts w:ascii="Arial" w:hAnsi="Arial" w:cs="Arial"/>
          <w:noProof/>
          <w:color w:val="000000"/>
          <w:spacing w:val="46"/>
        </w:rPr>
        <w:t xml:space="preserve"> </w:t>
      </w:r>
      <w:r w:rsidRPr="00595F98">
        <w:rPr>
          <w:rFonts w:ascii="Arial" w:hAnsi="Arial" w:cs="Arial"/>
          <w:noProof/>
          <w:color w:val="000000"/>
        </w:rPr>
        <w:t>una</w:t>
      </w:r>
      <w:r w:rsidRPr="00595F98">
        <w:rPr>
          <w:rFonts w:ascii="Arial" w:hAnsi="Arial" w:cs="Arial"/>
          <w:noProof/>
          <w:color w:val="000000"/>
          <w:spacing w:val="45"/>
        </w:rPr>
        <w:t xml:space="preserve"> </w:t>
      </w:r>
      <w:r w:rsidRPr="00595F98">
        <w:rPr>
          <w:rFonts w:ascii="Arial" w:hAnsi="Arial" w:cs="Arial"/>
          <w:noProof/>
          <w:color w:val="000000"/>
        </w:rPr>
        <w:t>perturbación</w:t>
      </w:r>
      <w:r w:rsidRPr="00595F98">
        <w:rPr>
          <w:rFonts w:ascii="Arial" w:hAnsi="Arial" w:cs="Arial"/>
          <w:noProof/>
          <w:color w:val="000000"/>
          <w:spacing w:val="46"/>
        </w:rPr>
        <w:t xml:space="preserve"> </w:t>
      </w:r>
      <w:r w:rsidRPr="00595F98">
        <w:rPr>
          <w:rFonts w:ascii="Arial" w:hAnsi="Arial" w:cs="Arial"/>
          <w:noProof/>
          <w:color w:val="000000"/>
        </w:rPr>
        <w:t>de</w:t>
      </w:r>
      <w:r w:rsidRPr="00595F98">
        <w:rPr>
          <w:rFonts w:ascii="Arial" w:hAnsi="Arial" w:cs="Arial"/>
          <w:noProof/>
          <w:color w:val="000000"/>
          <w:spacing w:val="46"/>
        </w:rPr>
        <w:t xml:space="preserve"> </w:t>
      </w:r>
      <w:r w:rsidRPr="00595F98">
        <w:rPr>
          <w:rFonts w:ascii="Arial" w:hAnsi="Arial" w:cs="Arial"/>
          <w:noProof/>
          <w:color w:val="000000"/>
        </w:rPr>
        <w:t>mayores dimensiones. El procedimiento de actuación será el definido para el deslastre manual de cargas</w:t>
      </w:r>
      <w:r w:rsidRPr="00595F98">
        <w:rPr>
          <w:rFonts w:ascii="Arial" w:hAnsi="Arial" w:cs="Arial"/>
          <w:noProof/>
          <w:color w:val="000000"/>
          <w:spacing w:val="-6"/>
        </w:rPr>
        <w:t xml:space="preserve"> </w:t>
      </w: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puntos</w:t>
      </w:r>
      <w:r w:rsidRPr="00595F98">
        <w:rPr>
          <w:rFonts w:ascii="Arial" w:hAnsi="Arial" w:cs="Arial"/>
          <w:noProof/>
          <w:color w:val="000000"/>
          <w:spacing w:val="-6"/>
        </w:rPr>
        <w:t xml:space="preserve"> </w:t>
      </w:r>
      <w:r w:rsidRPr="00595F98">
        <w:rPr>
          <w:rFonts w:ascii="Arial" w:hAnsi="Arial" w:cs="Arial"/>
          <w:noProof/>
          <w:color w:val="000000"/>
        </w:rPr>
        <w:t>anteriores,</w:t>
      </w:r>
      <w:r w:rsidRPr="00595F98">
        <w:rPr>
          <w:rFonts w:ascii="Arial" w:hAnsi="Arial" w:cs="Arial"/>
          <w:noProof/>
          <w:color w:val="000000"/>
          <w:spacing w:val="-6"/>
        </w:rPr>
        <w:t xml:space="preserve"> </w:t>
      </w:r>
      <w:r w:rsidRPr="00595F98">
        <w:rPr>
          <w:rFonts w:ascii="Arial" w:hAnsi="Arial" w:cs="Arial"/>
          <w:noProof/>
          <w:color w:val="000000"/>
        </w:rPr>
        <w:t>excepto</w:t>
      </w:r>
      <w:r w:rsidRPr="00595F98">
        <w:rPr>
          <w:rFonts w:ascii="Arial" w:hAnsi="Arial" w:cs="Arial"/>
          <w:noProof/>
          <w:color w:val="000000"/>
          <w:spacing w:val="-6"/>
        </w:rPr>
        <w:t xml:space="preserve"> </w:t>
      </w: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lo</w:t>
      </w:r>
      <w:r w:rsidRPr="00595F98">
        <w:rPr>
          <w:rFonts w:ascii="Arial" w:hAnsi="Arial" w:cs="Arial"/>
          <w:noProof/>
          <w:color w:val="000000"/>
          <w:spacing w:val="-6"/>
        </w:rPr>
        <w:t xml:space="preserve"> </w:t>
      </w:r>
      <w:r w:rsidRPr="00595F98">
        <w:rPr>
          <w:rFonts w:ascii="Arial" w:hAnsi="Arial" w:cs="Arial"/>
          <w:noProof/>
          <w:color w:val="000000"/>
        </w:rPr>
        <w:t>que</w:t>
      </w:r>
      <w:r w:rsidRPr="00595F98">
        <w:rPr>
          <w:rFonts w:ascii="Arial" w:hAnsi="Arial" w:cs="Arial"/>
          <w:noProof/>
          <w:color w:val="000000"/>
          <w:spacing w:val="-6"/>
        </w:rPr>
        <w:t xml:space="preserve"> </w:t>
      </w:r>
      <w:r w:rsidRPr="00595F98">
        <w:rPr>
          <w:rFonts w:ascii="Arial" w:hAnsi="Arial" w:cs="Arial"/>
          <w:noProof/>
          <w:color w:val="000000"/>
        </w:rPr>
        <w:t>se</w:t>
      </w:r>
      <w:r w:rsidRPr="00595F98">
        <w:rPr>
          <w:rFonts w:ascii="Arial" w:hAnsi="Arial" w:cs="Arial"/>
          <w:noProof/>
          <w:color w:val="000000"/>
          <w:spacing w:val="-6"/>
        </w:rPr>
        <w:t xml:space="preserve"> </w:t>
      </w:r>
      <w:r w:rsidRPr="00595F98">
        <w:rPr>
          <w:rFonts w:ascii="Arial" w:hAnsi="Arial" w:cs="Arial"/>
          <w:noProof/>
          <w:color w:val="000000"/>
        </w:rPr>
        <w:t>refiere</w:t>
      </w:r>
      <w:r w:rsidRPr="00595F98">
        <w:rPr>
          <w:rFonts w:ascii="Arial" w:hAnsi="Arial" w:cs="Arial"/>
          <w:noProof/>
          <w:color w:val="000000"/>
          <w:spacing w:val="-6"/>
        </w:rPr>
        <w:t xml:space="preserve"> </w:t>
      </w:r>
      <w:r w:rsidRPr="00595F98">
        <w:rPr>
          <w:rFonts w:ascii="Arial" w:hAnsi="Arial" w:cs="Arial"/>
          <w:noProof/>
          <w:color w:val="000000"/>
        </w:rPr>
        <w:t>a</w:t>
      </w:r>
      <w:r w:rsidRPr="00595F98">
        <w:rPr>
          <w:rFonts w:ascii="Arial" w:hAnsi="Arial" w:cs="Arial"/>
          <w:noProof/>
          <w:color w:val="000000"/>
          <w:spacing w:val="-6"/>
        </w:rPr>
        <w:t xml:space="preserve"> </w:t>
      </w:r>
      <w:r w:rsidRPr="00595F98">
        <w:rPr>
          <w:rFonts w:ascii="Arial" w:hAnsi="Arial" w:cs="Arial"/>
          <w:noProof/>
          <w:color w:val="000000"/>
        </w:rPr>
        <w:t>la</w:t>
      </w:r>
      <w:r w:rsidRPr="00595F98">
        <w:rPr>
          <w:rFonts w:ascii="Arial" w:hAnsi="Arial" w:cs="Arial"/>
          <w:noProof/>
          <w:color w:val="000000"/>
          <w:spacing w:val="-6"/>
        </w:rPr>
        <w:t xml:space="preserve"> </w:t>
      </w:r>
      <w:r w:rsidRPr="00595F98">
        <w:rPr>
          <w:rFonts w:ascii="Arial" w:hAnsi="Arial" w:cs="Arial"/>
          <w:noProof/>
          <w:color w:val="000000"/>
        </w:rPr>
        <w:t>orden</w:t>
      </w:r>
      <w:r w:rsidRPr="00595F98">
        <w:rPr>
          <w:rFonts w:ascii="Arial" w:hAnsi="Arial" w:cs="Arial"/>
          <w:noProof/>
          <w:color w:val="000000"/>
          <w:spacing w:val="-6"/>
        </w:rPr>
        <w:t xml:space="preserve"> </w:t>
      </w:r>
      <w:r w:rsidRPr="00595F98">
        <w:rPr>
          <w:rFonts w:ascii="Arial" w:hAnsi="Arial" w:cs="Arial"/>
          <w:noProof/>
          <w:color w:val="000000"/>
        </w:rPr>
        <w:t>previa</w:t>
      </w:r>
      <w:r w:rsidRPr="00595F98">
        <w:rPr>
          <w:rFonts w:ascii="Arial" w:hAnsi="Arial" w:cs="Arial"/>
          <w:noProof/>
          <w:color w:val="000000"/>
          <w:spacing w:val="-6"/>
        </w:rPr>
        <w:t xml:space="preserve"> </w:t>
      </w:r>
      <w:r w:rsidRPr="00595F98">
        <w:rPr>
          <w:rFonts w:ascii="Arial" w:hAnsi="Arial" w:cs="Arial"/>
          <w:noProof/>
          <w:color w:val="000000"/>
        </w:rPr>
        <w:t>del</w:t>
      </w:r>
      <w:r w:rsidRPr="00595F98">
        <w:rPr>
          <w:rFonts w:ascii="Arial" w:hAnsi="Arial" w:cs="Arial"/>
          <w:noProof/>
          <w:color w:val="000000"/>
          <w:spacing w:val="-6"/>
        </w:rPr>
        <w:t xml:space="preserve"> </w:t>
      </w:r>
      <w:r w:rsidRPr="00595F98">
        <w:rPr>
          <w:rFonts w:ascii="Arial" w:hAnsi="Arial" w:cs="Arial"/>
          <w:noProof/>
          <w:color w:val="000000"/>
        </w:rPr>
        <w:t>Operador del Sistema.</w:t>
      </w:r>
      <w:r w:rsidRPr="00595F98">
        <w:rPr>
          <w:rFonts w:ascii="Arial" w:hAnsi="Arial" w:cs="Arial"/>
          <w:noProof/>
        </w:rPr>
        <w:t xml:space="preserve"> </w:t>
      </w:r>
    </w:p>
    <w:p w14:paraId="69F7D761"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 estos supuestos, si la incidencia afecta a una única empresa de distribución, esta lo comunicará al Operador del Sistema y ejecutará el deslastre, o viceversa dependiendo de la premura en la ejecución del mismo. En el caso de que la incidencia afecte a varias empresas de distribución, la empresa gestora de red que haya detectado el problema, en función de la urgencia del deslastre, podrá comunicarlo al Operador del Sistema quien, a su vez, actuará según se ha determinado con anterioridad, o podrá ejecutarlo directa e íntegramente sobre la red de su propiedad comunicándolo a «posteriori» al Operador del Sistema.</w:t>
      </w:r>
      <w:r w:rsidRPr="00595F98">
        <w:rPr>
          <w:rFonts w:ascii="Arial" w:hAnsi="Arial" w:cs="Arial"/>
          <w:noProof/>
        </w:rPr>
        <w:t xml:space="preserve"> </w:t>
      </w:r>
    </w:p>
    <w:p w14:paraId="640EA424" w14:textId="77777777" w:rsidR="00F756A1"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 empresa que solicitó o ejecutó el deslastre deberá justificar con posterioridad la conveniencia y necesidad del mismo en el plazo y forma establecido por el Operador del Sistema.</w:t>
      </w:r>
      <w:r w:rsidRPr="00595F98">
        <w:rPr>
          <w:rFonts w:ascii="Arial" w:hAnsi="Arial" w:cs="Arial"/>
          <w:noProof/>
        </w:rPr>
        <w:t xml:space="preserve"> </w:t>
      </w:r>
    </w:p>
    <w:p w14:paraId="20BBD53E"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9.2.3</w:t>
      </w:r>
      <w:r w:rsidRPr="00595F98">
        <w:rPr>
          <w:rFonts w:ascii="Arial" w:hAnsi="Arial" w:cs="Arial"/>
          <w:noProof/>
          <w:color w:val="000000"/>
          <w:spacing w:val="151"/>
        </w:rPr>
        <w:t xml:space="preserve"> </w:t>
      </w:r>
      <w:r w:rsidRPr="00595F98">
        <w:rPr>
          <w:rFonts w:ascii="Arial" w:hAnsi="Arial" w:cs="Arial"/>
          <w:noProof/>
          <w:color w:val="000000"/>
        </w:rPr>
        <w:t>Planes</w:t>
      </w:r>
      <w:r w:rsidRPr="00595F98">
        <w:rPr>
          <w:rFonts w:ascii="Arial" w:hAnsi="Arial" w:cs="Arial"/>
          <w:noProof/>
          <w:color w:val="000000"/>
          <w:spacing w:val="50"/>
        </w:rPr>
        <w:t xml:space="preserve"> </w:t>
      </w:r>
      <w:r w:rsidRPr="00595F98">
        <w:rPr>
          <w:rFonts w:ascii="Arial" w:hAnsi="Arial" w:cs="Arial"/>
          <w:noProof/>
          <w:color w:val="000000"/>
        </w:rPr>
        <w:t>de</w:t>
      </w:r>
      <w:r w:rsidRPr="00595F98">
        <w:rPr>
          <w:rFonts w:ascii="Arial" w:hAnsi="Arial" w:cs="Arial"/>
          <w:noProof/>
          <w:color w:val="000000"/>
          <w:spacing w:val="50"/>
        </w:rPr>
        <w:t xml:space="preserve"> </w:t>
      </w:r>
      <w:r w:rsidRPr="00595F98">
        <w:rPr>
          <w:rFonts w:ascii="Arial" w:hAnsi="Arial" w:cs="Arial"/>
          <w:noProof/>
          <w:color w:val="000000"/>
        </w:rPr>
        <w:t>desconexión</w:t>
      </w:r>
      <w:r w:rsidRPr="00595F98">
        <w:rPr>
          <w:rFonts w:ascii="Arial" w:hAnsi="Arial" w:cs="Arial"/>
          <w:noProof/>
          <w:color w:val="000000"/>
          <w:spacing w:val="50"/>
        </w:rPr>
        <w:t xml:space="preserve"> </w:t>
      </w:r>
      <w:r w:rsidRPr="00595F98">
        <w:rPr>
          <w:rFonts w:ascii="Arial" w:hAnsi="Arial" w:cs="Arial"/>
          <w:noProof/>
          <w:color w:val="000000"/>
        </w:rPr>
        <w:t>de</w:t>
      </w:r>
      <w:r w:rsidRPr="00595F98">
        <w:rPr>
          <w:rFonts w:ascii="Arial" w:hAnsi="Arial" w:cs="Arial"/>
          <w:noProof/>
          <w:color w:val="000000"/>
          <w:spacing w:val="50"/>
        </w:rPr>
        <w:t xml:space="preserve"> </w:t>
      </w:r>
      <w:r w:rsidRPr="00595F98">
        <w:rPr>
          <w:rFonts w:ascii="Arial" w:hAnsi="Arial" w:cs="Arial"/>
          <w:noProof/>
          <w:color w:val="000000"/>
        </w:rPr>
        <w:t>generación</w:t>
      </w:r>
      <w:r w:rsidRPr="00595F98">
        <w:rPr>
          <w:rFonts w:ascii="Arial" w:hAnsi="Arial" w:cs="Arial"/>
          <w:noProof/>
          <w:color w:val="000000"/>
          <w:spacing w:val="50"/>
        </w:rPr>
        <w:t xml:space="preserve"> </w:t>
      </w:r>
      <w:r w:rsidRPr="00595F98">
        <w:rPr>
          <w:rFonts w:ascii="Arial" w:hAnsi="Arial" w:cs="Arial"/>
          <w:noProof/>
          <w:color w:val="000000"/>
        </w:rPr>
        <w:t>por</w:t>
      </w:r>
      <w:r w:rsidRPr="00595F98">
        <w:rPr>
          <w:rFonts w:ascii="Arial" w:hAnsi="Arial" w:cs="Arial"/>
          <w:noProof/>
          <w:color w:val="000000"/>
          <w:spacing w:val="50"/>
        </w:rPr>
        <w:t xml:space="preserve"> </w:t>
      </w:r>
      <w:r w:rsidRPr="00595F98">
        <w:rPr>
          <w:rFonts w:ascii="Arial" w:hAnsi="Arial" w:cs="Arial"/>
          <w:noProof/>
          <w:color w:val="000000"/>
        </w:rPr>
        <w:t>máxima</w:t>
      </w:r>
      <w:r w:rsidRPr="00595F98">
        <w:rPr>
          <w:rFonts w:ascii="Arial" w:hAnsi="Arial" w:cs="Arial"/>
          <w:noProof/>
          <w:color w:val="000000"/>
          <w:spacing w:val="50"/>
        </w:rPr>
        <w:t xml:space="preserve"> </w:t>
      </w:r>
      <w:r w:rsidRPr="00595F98">
        <w:rPr>
          <w:rFonts w:ascii="Arial" w:hAnsi="Arial" w:cs="Arial"/>
          <w:noProof/>
          <w:color w:val="000000"/>
        </w:rPr>
        <w:t>frecuencia.</w:t>
      </w:r>
      <w:r w:rsidRPr="00595F98">
        <w:rPr>
          <w:rFonts w:ascii="Arial" w:hAnsi="Arial" w:cs="Arial"/>
          <w:noProof/>
          <w:color w:val="000000"/>
          <w:spacing w:val="50"/>
        </w:rPr>
        <w:t xml:space="preserve"> </w:t>
      </w:r>
      <w:r w:rsidRPr="00595F98">
        <w:rPr>
          <w:rFonts w:ascii="Arial" w:hAnsi="Arial" w:cs="Arial"/>
          <w:noProof/>
          <w:color w:val="000000"/>
        </w:rPr>
        <w:t>El</w:t>
      </w:r>
      <w:r w:rsidRPr="00595F98">
        <w:rPr>
          <w:rFonts w:ascii="Arial" w:hAnsi="Arial" w:cs="Arial"/>
          <w:noProof/>
          <w:color w:val="000000"/>
          <w:spacing w:val="50"/>
        </w:rPr>
        <w:t xml:space="preserve"> </w:t>
      </w:r>
      <w:r w:rsidRPr="00595F98">
        <w:rPr>
          <w:rFonts w:ascii="Arial" w:hAnsi="Arial" w:cs="Arial"/>
          <w:noProof/>
          <w:color w:val="000000"/>
        </w:rPr>
        <w:t>OS establecerá los planes de desconexión de generación necesarios para los casos en los que, por una incidencia muy severa, el equilibrio entre la generación y la demanda del sistema no pueda ser restablecido mediante las acciones de control previstas.</w:t>
      </w:r>
      <w:r w:rsidRPr="00595F98">
        <w:rPr>
          <w:rFonts w:ascii="Arial" w:hAnsi="Arial" w:cs="Arial"/>
          <w:noProof/>
        </w:rPr>
        <w:t xml:space="preserve"> </w:t>
      </w:r>
    </w:p>
    <w:p w14:paraId="60F06F08"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Estos planes se basarán en la actuación de un sistema automático de desconexión escalonada</w:t>
      </w:r>
      <w:r w:rsidRPr="00595F98">
        <w:rPr>
          <w:rFonts w:ascii="Arial" w:hAnsi="Arial" w:cs="Arial"/>
          <w:noProof/>
          <w:color w:val="000000"/>
          <w:spacing w:val="28"/>
        </w:rPr>
        <w:t xml:space="preserve"> </w:t>
      </w:r>
      <w:r w:rsidRPr="00595F98">
        <w:rPr>
          <w:rFonts w:ascii="Arial" w:hAnsi="Arial" w:cs="Arial"/>
          <w:noProof/>
          <w:color w:val="000000"/>
        </w:rPr>
        <w:t>de</w:t>
      </w:r>
      <w:r w:rsidRPr="00595F98">
        <w:rPr>
          <w:rFonts w:ascii="Arial" w:hAnsi="Arial" w:cs="Arial"/>
          <w:noProof/>
          <w:color w:val="000000"/>
          <w:spacing w:val="28"/>
        </w:rPr>
        <w:t xml:space="preserve"> </w:t>
      </w:r>
      <w:r w:rsidRPr="00595F98">
        <w:rPr>
          <w:rFonts w:ascii="Arial" w:hAnsi="Arial" w:cs="Arial"/>
          <w:noProof/>
          <w:color w:val="000000"/>
        </w:rPr>
        <w:t>generación</w:t>
      </w:r>
      <w:r w:rsidRPr="00595F98">
        <w:rPr>
          <w:rFonts w:ascii="Arial" w:hAnsi="Arial" w:cs="Arial"/>
          <w:noProof/>
          <w:color w:val="000000"/>
          <w:spacing w:val="28"/>
        </w:rPr>
        <w:t xml:space="preserve"> </w:t>
      </w:r>
      <w:r w:rsidRPr="00595F98">
        <w:rPr>
          <w:rFonts w:ascii="Arial" w:hAnsi="Arial" w:cs="Arial"/>
          <w:noProof/>
          <w:color w:val="000000"/>
        </w:rPr>
        <w:t>por</w:t>
      </w:r>
      <w:r w:rsidRPr="00595F98">
        <w:rPr>
          <w:rFonts w:ascii="Arial" w:hAnsi="Arial" w:cs="Arial"/>
          <w:noProof/>
          <w:color w:val="000000"/>
          <w:spacing w:val="28"/>
        </w:rPr>
        <w:t xml:space="preserve"> </w:t>
      </w:r>
      <w:r w:rsidRPr="00595F98">
        <w:rPr>
          <w:rFonts w:ascii="Arial" w:hAnsi="Arial" w:cs="Arial"/>
          <w:noProof/>
          <w:color w:val="000000"/>
        </w:rPr>
        <w:t>máxima</w:t>
      </w:r>
      <w:r w:rsidRPr="00595F98">
        <w:rPr>
          <w:rFonts w:ascii="Arial" w:hAnsi="Arial" w:cs="Arial"/>
          <w:noProof/>
          <w:color w:val="000000"/>
          <w:spacing w:val="28"/>
        </w:rPr>
        <w:t xml:space="preserve"> </w:t>
      </w:r>
      <w:r w:rsidRPr="00595F98">
        <w:rPr>
          <w:rFonts w:ascii="Arial" w:hAnsi="Arial" w:cs="Arial"/>
          <w:noProof/>
          <w:color w:val="000000"/>
        </w:rPr>
        <w:t>frecuencia,</w:t>
      </w:r>
      <w:r w:rsidRPr="00595F98">
        <w:rPr>
          <w:rFonts w:ascii="Arial" w:hAnsi="Arial" w:cs="Arial"/>
          <w:noProof/>
          <w:color w:val="000000"/>
          <w:spacing w:val="28"/>
        </w:rPr>
        <w:t xml:space="preserve"> </w:t>
      </w:r>
      <w:r w:rsidRPr="00595F98">
        <w:rPr>
          <w:rFonts w:ascii="Arial" w:hAnsi="Arial" w:cs="Arial"/>
          <w:noProof/>
          <w:color w:val="000000"/>
        </w:rPr>
        <w:t>para</w:t>
      </w:r>
      <w:r w:rsidRPr="00595F98">
        <w:rPr>
          <w:rFonts w:ascii="Arial" w:hAnsi="Arial" w:cs="Arial"/>
          <w:noProof/>
          <w:color w:val="000000"/>
          <w:spacing w:val="28"/>
        </w:rPr>
        <w:t xml:space="preserve"> </w:t>
      </w:r>
      <w:r w:rsidRPr="00595F98">
        <w:rPr>
          <w:rFonts w:ascii="Arial" w:hAnsi="Arial" w:cs="Arial"/>
          <w:noProof/>
          <w:color w:val="000000"/>
        </w:rPr>
        <w:t>conseguir</w:t>
      </w:r>
      <w:r w:rsidRPr="00595F98">
        <w:rPr>
          <w:rFonts w:ascii="Arial" w:hAnsi="Arial" w:cs="Arial"/>
          <w:noProof/>
          <w:color w:val="000000"/>
          <w:spacing w:val="28"/>
        </w:rPr>
        <w:t xml:space="preserve"> </w:t>
      </w:r>
      <w:r w:rsidRPr="00595F98">
        <w:rPr>
          <w:rFonts w:ascii="Arial" w:hAnsi="Arial" w:cs="Arial"/>
          <w:noProof/>
          <w:color w:val="000000"/>
        </w:rPr>
        <w:t>una</w:t>
      </w:r>
      <w:r w:rsidRPr="00595F98">
        <w:rPr>
          <w:rFonts w:ascii="Arial" w:hAnsi="Arial" w:cs="Arial"/>
          <w:noProof/>
          <w:color w:val="000000"/>
          <w:spacing w:val="28"/>
        </w:rPr>
        <w:t xml:space="preserve"> </w:t>
      </w:r>
      <w:r w:rsidRPr="00595F98">
        <w:rPr>
          <w:rFonts w:ascii="Arial" w:hAnsi="Arial" w:cs="Arial"/>
          <w:noProof/>
          <w:color w:val="000000"/>
        </w:rPr>
        <w:t>desconexión</w:t>
      </w:r>
      <w:r w:rsidR="00AD5307" w:rsidRPr="00595F98">
        <w:rPr>
          <w:rFonts w:ascii="Arial" w:hAnsi="Arial" w:cs="Arial"/>
          <w:noProof/>
          <w:color w:val="000000"/>
        </w:rPr>
        <w:t xml:space="preserve"> c</w:t>
      </w:r>
      <w:r w:rsidRPr="00595F98">
        <w:rPr>
          <w:rFonts w:ascii="Arial" w:hAnsi="Arial" w:cs="Arial"/>
          <w:noProof/>
          <w:color w:val="000000"/>
        </w:rPr>
        <w:t>ontrolada</w:t>
      </w:r>
      <w:r w:rsidRPr="00595F98">
        <w:rPr>
          <w:rFonts w:ascii="Arial" w:hAnsi="Arial" w:cs="Arial"/>
          <w:noProof/>
          <w:color w:val="000000"/>
          <w:spacing w:val="33"/>
        </w:rPr>
        <w:t xml:space="preserve"> </w:t>
      </w:r>
      <w:r w:rsidRPr="00595F98">
        <w:rPr>
          <w:rFonts w:ascii="Arial" w:hAnsi="Arial" w:cs="Arial"/>
          <w:noProof/>
          <w:color w:val="000000"/>
        </w:rPr>
        <w:t>de</w:t>
      </w:r>
      <w:r w:rsidRPr="00595F98">
        <w:rPr>
          <w:rFonts w:ascii="Arial" w:hAnsi="Arial" w:cs="Arial"/>
          <w:noProof/>
          <w:color w:val="000000"/>
          <w:spacing w:val="33"/>
        </w:rPr>
        <w:t xml:space="preserve"> </w:t>
      </w:r>
      <w:r w:rsidRPr="00595F98">
        <w:rPr>
          <w:rFonts w:ascii="Arial" w:hAnsi="Arial" w:cs="Arial"/>
          <w:noProof/>
          <w:color w:val="000000"/>
        </w:rPr>
        <w:t>la</w:t>
      </w:r>
      <w:r w:rsidRPr="00595F98">
        <w:rPr>
          <w:rFonts w:ascii="Arial" w:hAnsi="Arial" w:cs="Arial"/>
          <w:noProof/>
          <w:color w:val="000000"/>
          <w:spacing w:val="33"/>
        </w:rPr>
        <w:t xml:space="preserve"> </w:t>
      </w:r>
      <w:r w:rsidRPr="00595F98">
        <w:rPr>
          <w:rFonts w:ascii="Arial" w:hAnsi="Arial" w:cs="Arial"/>
          <w:noProof/>
          <w:color w:val="000000"/>
        </w:rPr>
        <w:t>generación</w:t>
      </w:r>
      <w:r w:rsidRPr="00595F98">
        <w:rPr>
          <w:rFonts w:ascii="Arial" w:hAnsi="Arial" w:cs="Arial"/>
          <w:noProof/>
          <w:color w:val="000000"/>
          <w:spacing w:val="32"/>
        </w:rPr>
        <w:t xml:space="preserve"> </w:t>
      </w:r>
      <w:r w:rsidRPr="00595F98">
        <w:rPr>
          <w:rFonts w:ascii="Arial" w:hAnsi="Arial" w:cs="Arial"/>
          <w:noProof/>
          <w:color w:val="000000"/>
        </w:rPr>
        <w:t>que</w:t>
      </w:r>
      <w:r w:rsidRPr="00595F98">
        <w:rPr>
          <w:rFonts w:ascii="Arial" w:hAnsi="Arial" w:cs="Arial"/>
          <w:noProof/>
          <w:color w:val="000000"/>
          <w:spacing w:val="32"/>
        </w:rPr>
        <w:t xml:space="preserve"> </w:t>
      </w:r>
      <w:r w:rsidRPr="00595F98">
        <w:rPr>
          <w:rFonts w:ascii="Arial" w:hAnsi="Arial" w:cs="Arial"/>
          <w:noProof/>
          <w:color w:val="000000"/>
        </w:rPr>
        <w:t>permita</w:t>
      </w:r>
      <w:r w:rsidRPr="00595F98">
        <w:rPr>
          <w:rFonts w:ascii="Arial" w:hAnsi="Arial" w:cs="Arial"/>
          <w:noProof/>
          <w:color w:val="000000"/>
          <w:spacing w:val="33"/>
        </w:rPr>
        <w:t xml:space="preserve"> </w:t>
      </w:r>
      <w:r w:rsidRPr="00595F98">
        <w:rPr>
          <w:rFonts w:ascii="Arial" w:hAnsi="Arial" w:cs="Arial"/>
          <w:noProof/>
          <w:color w:val="000000"/>
        </w:rPr>
        <w:t>recuperar</w:t>
      </w:r>
      <w:r w:rsidRPr="00595F98">
        <w:rPr>
          <w:rFonts w:ascii="Arial" w:hAnsi="Arial" w:cs="Arial"/>
          <w:noProof/>
          <w:color w:val="000000"/>
          <w:spacing w:val="32"/>
        </w:rPr>
        <w:t xml:space="preserve"> </w:t>
      </w:r>
      <w:r w:rsidRPr="00595F98">
        <w:rPr>
          <w:rFonts w:ascii="Arial" w:hAnsi="Arial" w:cs="Arial"/>
          <w:noProof/>
          <w:color w:val="000000"/>
        </w:rPr>
        <w:t>el</w:t>
      </w:r>
      <w:r w:rsidRPr="00595F98">
        <w:rPr>
          <w:rFonts w:ascii="Arial" w:hAnsi="Arial" w:cs="Arial"/>
          <w:noProof/>
          <w:color w:val="000000"/>
          <w:spacing w:val="32"/>
        </w:rPr>
        <w:t xml:space="preserve"> </w:t>
      </w:r>
      <w:r w:rsidRPr="00595F98">
        <w:rPr>
          <w:rFonts w:ascii="Arial" w:hAnsi="Arial" w:cs="Arial"/>
          <w:noProof/>
          <w:color w:val="000000"/>
        </w:rPr>
        <w:t>equilibrio</w:t>
      </w:r>
      <w:r w:rsidRPr="00595F98">
        <w:rPr>
          <w:rFonts w:ascii="Arial" w:hAnsi="Arial" w:cs="Arial"/>
          <w:noProof/>
          <w:color w:val="000000"/>
          <w:spacing w:val="32"/>
        </w:rPr>
        <w:t xml:space="preserve"> </w:t>
      </w:r>
      <w:r w:rsidRPr="00595F98">
        <w:rPr>
          <w:rFonts w:ascii="Arial" w:hAnsi="Arial" w:cs="Arial"/>
          <w:noProof/>
          <w:color w:val="000000"/>
        </w:rPr>
        <w:t>entre</w:t>
      </w:r>
      <w:r w:rsidRPr="00595F98">
        <w:rPr>
          <w:rFonts w:ascii="Arial" w:hAnsi="Arial" w:cs="Arial"/>
          <w:noProof/>
          <w:color w:val="000000"/>
          <w:spacing w:val="32"/>
        </w:rPr>
        <w:t xml:space="preserve"> </w:t>
      </w:r>
      <w:r w:rsidRPr="00595F98">
        <w:rPr>
          <w:rFonts w:ascii="Arial" w:hAnsi="Arial" w:cs="Arial"/>
          <w:noProof/>
          <w:color w:val="000000"/>
        </w:rPr>
        <w:t>generación</w:t>
      </w:r>
      <w:r w:rsidRPr="00595F98">
        <w:rPr>
          <w:rFonts w:ascii="Arial" w:hAnsi="Arial" w:cs="Arial"/>
          <w:noProof/>
          <w:color w:val="000000"/>
          <w:spacing w:val="32"/>
        </w:rPr>
        <w:t xml:space="preserve"> </w:t>
      </w:r>
      <w:r w:rsidRPr="00595F98">
        <w:rPr>
          <w:rFonts w:ascii="Arial" w:hAnsi="Arial" w:cs="Arial"/>
          <w:noProof/>
          <w:color w:val="000000"/>
        </w:rPr>
        <w:t>y demanda.</w:t>
      </w:r>
      <w:r w:rsidRPr="00595F98">
        <w:rPr>
          <w:rFonts w:ascii="Arial" w:hAnsi="Arial" w:cs="Arial"/>
          <w:noProof/>
        </w:rPr>
        <w:t xml:space="preserve"> </w:t>
      </w:r>
    </w:p>
    <w:p w14:paraId="02E07900" w14:textId="5FFB4560"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Con</w:t>
      </w:r>
      <w:r w:rsidRPr="00595F98">
        <w:rPr>
          <w:rFonts w:ascii="Arial" w:hAnsi="Arial" w:cs="Arial"/>
          <w:noProof/>
          <w:color w:val="000000"/>
          <w:spacing w:val="34"/>
        </w:rPr>
        <w:t xml:space="preserve"> </w:t>
      </w:r>
      <w:r w:rsidRPr="00595F98">
        <w:rPr>
          <w:rFonts w:ascii="Arial" w:hAnsi="Arial" w:cs="Arial"/>
          <w:noProof/>
          <w:color w:val="000000"/>
        </w:rPr>
        <w:t>el</w:t>
      </w:r>
      <w:r w:rsidRPr="00595F98">
        <w:rPr>
          <w:rFonts w:ascii="Arial" w:hAnsi="Arial" w:cs="Arial"/>
          <w:noProof/>
          <w:color w:val="000000"/>
          <w:spacing w:val="34"/>
        </w:rPr>
        <w:t xml:space="preserve"> </w:t>
      </w:r>
      <w:r w:rsidRPr="00595F98">
        <w:rPr>
          <w:rFonts w:ascii="Arial" w:hAnsi="Arial" w:cs="Arial"/>
          <w:noProof/>
          <w:color w:val="000000"/>
        </w:rPr>
        <w:t>fin</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4"/>
        </w:rPr>
        <w:t xml:space="preserve"> </w:t>
      </w:r>
      <w:r w:rsidRPr="00595F98">
        <w:rPr>
          <w:rFonts w:ascii="Arial" w:hAnsi="Arial" w:cs="Arial"/>
          <w:noProof/>
          <w:color w:val="000000"/>
        </w:rPr>
        <w:t>recuperar</w:t>
      </w:r>
      <w:r w:rsidRPr="00595F98">
        <w:rPr>
          <w:rFonts w:ascii="Arial" w:hAnsi="Arial" w:cs="Arial"/>
          <w:noProof/>
          <w:color w:val="000000"/>
          <w:spacing w:val="34"/>
        </w:rPr>
        <w:t xml:space="preserve"> </w:t>
      </w:r>
      <w:r w:rsidRPr="00595F98">
        <w:rPr>
          <w:rFonts w:ascii="Arial" w:hAnsi="Arial" w:cs="Arial"/>
          <w:noProof/>
          <w:color w:val="000000"/>
        </w:rPr>
        <w:t>la</w:t>
      </w:r>
      <w:r w:rsidRPr="00595F98">
        <w:rPr>
          <w:rFonts w:ascii="Arial" w:hAnsi="Arial" w:cs="Arial"/>
          <w:noProof/>
          <w:color w:val="000000"/>
          <w:spacing w:val="34"/>
        </w:rPr>
        <w:t xml:space="preserve"> </w:t>
      </w:r>
      <w:r w:rsidRPr="00595F98">
        <w:rPr>
          <w:rFonts w:ascii="Arial" w:hAnsi="Arial" w:cs="Arial"/>
          <w:noProof/>
          <w:color w:val="000000"/>
        </w:rPr>
        <w:t>controlabilidad</w:t>
      </w:r>
      <w:r w:rsidRPr="00595F98">
        <w:rPr>
          <w:rFonts w:ascii="Arial" w:hAnsi="Arial" w:cs="Arial"/>
          <w:noProof/>
          <w:color w:val="000000"/>
          <w:spacing w:val="34"/>
        </w:rPr>
        <w:t xml:space="preserve"> </w:t>
      </w:r>
      <w:r w:rsidRPr="00595F98">
        <w:rPr>
          <w:rFonts w:ascii="Arial" w:hAnsi="Arial" w:cs="Arial"/>
          <w:noProof/>
          <w:color w:val="000000"/>
        </w:rPr>
        <w:t>del</w:t>
      </w:r>
      <w:r w:rsidRPr="00595F98">
        <w:rPr>
          <w:rFonts w:ascii="Arial" w:hAnsi="Arial" w:cs="Arial"/>
          <w:noProof/>
          <w:color w:val="000000"/>
          <w:spacing w:val="34"/>
        </w:rPr>
        <w:t xml:space="preserve"> </w:t>
      </w:r>
      <w:r w:rsidRPr="00595F98">
        <w:rPr>
          <w:rFonts w:ascii="Arial" w:hAnsi="Arial" w:cs="Arial"/>
          <w:noProof/>
          <w:color w:val="000000"/>
        </w:rPr>
        <w:t>sistema</w:t>
      </w:r>
      <w:r w:rsidRPr="00595F98">
        <w:rPr>
          <w:rFonts w:ascii="Arial" w:hAnsi="Arial" w:cs="Arial"/>
          <w:noProof/>
          <w:color w:val="000000"/>
          <w:spacing w:val="34"/>
        </w:rPr>
        <w:t xml:space="preserve"> </w:t>
      </w:r>
      <w:r w:rsidRPr="00595F98">
        <w:rPr>
          <w:rFonts w:ascii="Arial" w:hAnsi="Arial" w:cs="Arial"/>
          <w:noProof/>
          <w:color w:val="000000"/>
        </w:rPr>
        <w:t>y</w:t>
      </w:r>
      <w:r w:rsidRPr="00595F98">
        <w:rPr>
          <w:rFonts w:ascii="Arial" w:hAnsi="Arial" w:cs="Arial"/>
          <w:noProof/>
          <w:color w:val="000000"/>
          <w:spacing w:val="34"/>
        </w:rPr>
        <w:t xml:space="preserve"> </w:t>
      </w:r>
      <w:r w:rsidRPr="00595F98">
        <w:rPr>
          <w:rFonts w:ascii="Arial" w:hAnsi="Arial" w:cs="Arial"/>
          <w:noProof/>
          <w:color w:val="000000"/>
        </w:rPr>
        <w:t>la</w:t>
      </w:r>
      <w:r w:rsidRPr="00595F98">
        <w:rPr>
          <w:rFonts w:ascii="Arial" w:hAnsi="Arial" w:cs="Arial"/>
          <w:noProof/>
          <w:color w:val="000000"/>
          <w:spacing w:val="34"/>
        </w:rPr>
        <w:t xml:space="preserve"> </w:t>
      </w:r>
      <w:r w:rsidRPr="00595F98">
        <w:rPr>
          <w:rFonts w:ascii="Arial" w:hAnsi="Arial" w:cs="Arial"/>
          <w:noProof/>
          <w:color w:val="000000"/>
        </w:rPr>
        <w:t>predictibilidad</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4"/>
        </w:rPr>
        <w:t xml:space="preserve"> </w:t>
      </w:r>
      <w:r w:rsidRPr="00595F98">
        <w:rPr>
          <w:rFonts w:ascii="Arial" w:hAnsi="Arial" w:cs="Arial"/>
          <w:noProof/>
          <w:color w:val="000000"/>
        </w:rPr>
        <w:t>su comportamiento</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una</w:t>
      </w:r>
      <w:r w:rsidRPr="00595F98">
        <w:rPr>
          <w:rFonts w:ascii="Arial" w:hAnsi="Arial" w:cs="Arial"/>
          <w:noProof/>
          <w:color w:val="000000"/>
          <w:spacing w:val="-5"/>
        </w:rPr>
        <w:t xml:space="preserve"> </w:t>
      </w:r>
      <w:r w:rsidRPr="00595F98">
        <w:rPr>
          <w:rFonts w:ascii="Arial" w:hAnsi="Arial" w:cs="Arial"/>
          <w:noProof/>
          <w:color w:val="000000"/>
        </w:rPr>
        <w:t>situación</w:t>
      </w:r>
      <w:r w:rsidRPr="00595F98">
        <w:rPr>
          <w:rFonts w:ascii="Arial" w:hAnsi="Arial" w:cs="Arial"/>
          <w:noProof/>
          <w:color w:val="000000"/>
          <w:spacing w:val="-5"/>
        </w:rPr>
        <w:t xml:space="preserve"> </w:t>
      </w:r>
      <w:r w:rsidRPr="00595F98">
        <w:rPr>
          <w:rFonts w:ascii="Arial" w:hAnsi="Arial" w:cs="Arial"/>
          <w:noProof/>
          <w:color w:val="000000"/>
        </w:rPr>
        <w:t>en</w:t>
      </w:r>
      <w:r w:rsidRPr="00595F98">
        <w:rPr>
          <w:rFonts w:ascii="Arial" w:hAnsi="Arial" w:cs="Arial"/>
          <w:noProof/>
          <w:color w:val="000000"/>
          <w:spacing w:val="-5"/>
        </w:rPr>
        <w:t xml:space="preserve"> </w:t>
      </w:r>
      <w:r w:rsidRPr="00595F98">
        <w:rPr>
          <w:rFonts w:ascii="Arial" w:hAnsi="Arial" w:cs="Arial"/>
          <w:noProof/>
          <w:color w:val="000000"/>
        </w:rPr>
        <w:t>la</w:t>
      </w:r>
      <w:r w:rsidRPr="00595F98">
        <w:rPr>
          <w:rFonts w:ascii="Arial" w:hAnsi="Arial" w:cs="Arial"/>
          <w:noProof/>
          <w:color w:val="000000"/>
          <w:spacing w:val="-5"/>
        </w:rPr>
        <w:t xml:space="preserve"> </w:t>
      </w:r>
      <w:r w:rsidRPr="00595F98">
        <w:rPr>
          <w:rFonts w:ascii="Arial" w:hAnsi="Arial" w:cs="Arial"/>
          <w:noProof/>
          <w:color w:val="000000"/>
        </w:rPr>
        <w:t>que</w:t>
      </w:r>
      <w:r w:rsidRPr="00595F98">
        <w:rPr>
          <w:rFonts w:ascii="Arial" w:hAnsi="Arial" w:cs="Arial"/>
          <w:noProof/>
          <w:color w:val="000000"/>
          <w:spacing w:val="-5"/>
        </w:rPr>
        <w:t xml:space="preserve"> </w:t>
      </w:r>
      <w:r w:rsidRPr="00595F98">
        <w:rPr>
          <w:rFonts w:ascii="Arial" w:hAnsi="Arial" w:cs="Arial"/>
          <w:noProof/>
          <w:color w:val="000000"/>
        </w:rPr>
        <w:t>está</w:t>
      </w:r>
      <w:r w:rsidRPr="00595F98">
        <w:rPr>
          <w:rFonts w:ascii="Arial" w:hAnsi="Arial" w:cs="Arial"/>
          <w:noProof/>
          <w:color w:val="000000"/>
          <w:spacing w:val="-5"/>
        </w:rPr>
        <w:t xml:space="preserve"> </w:t>
      </w:r>
      <w:r w:rsidRPr="00595F98">
        <w:rPr>
          <w:rFonts w:ascii="Arial" w:hAnsi="Arial" w:cs="Arial"/>
          <w:noProof/>
          <w:color w:val="000000"/>
        </w:rPr>
        <w:t>fuera</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su</w:t>
      </w:r>
      <w:r w:rsidRPr="00595F98">
        <w:rPr>
          <w:rFonts w:ascii="Arial" w:hAnsi="Arial" w:cs="Arial"/>
          <w:noProof/>
          <w:color w:val="000000"/>
          <w:spacing w:val="-5"/>
        </w:rPr>
        <w:t xml:space="preserve"> </w:t>
      </w:r>
      <w:r w:rsidRPr="00595F98">
        <w:rPr>
          <w:rFonts w:ascii="Arial" w:hAnsi="Arial" w:cs="Arial"/>
          <w:noProof/>
          <w:color w:val="000000"/>
        </w:rPr>
        <w:t>punto</w:t>
      </w:r>
      <w:r w:rsidRPr="00595F98">
        <w:rPr>
          <w:rFonts w:ascii="Arial" w:hAnsi="Arial" w:cs="Arial"/>
          <w:noProof/>
          <w:color w:val="000000"/>
          <w:spacing w:val="-5"/>
        </w:rPr>
        <w:t xml:space="preserve"> </w:t>
      </w:r>
      <w:r w:rsidRPr="00595F98">
        <w:rPr>
          <w:rFonts w:ascii="Arial" w:hAnsi="Arial" w:cs="Arial"/>
          <w:noProof/>
          <w:color w:val="000000"/>
        </w:rPr>
        <w:t>de</w:t>
      </w:r>
      <w:r w:rsidRPr="00595F98">
        <w:rPr>
          <w:rFonts w:ascii="Arial" w:hAnsi="Arial" w:cs="Arial"/>
          <w:noProof/>
          <w:color w:val="000000"/>
          <w:spacing w:val="-5"/>
        </w:rPr>
        <w:t xml:space="preserve"> </w:t>
      </w:r>
      <w:r w:rsidRPr="00595F98">
        <w:rPr>
          <w:rFonts w:ascii="Arial" w:hAnsi="Arial" w:cs="Arial"/>
          <w:noProof/>
          <w:color w:val="000000"/>
        </w:rPr>
        <w:t>equilibrio</w:t>
      </w:r>
      <w:r w:rsidRPr="00595F98">
        <w:rPr>
          <w:rFonts w:ascii="Arial" w:hAnsi="Arial" w:cs="Arial"/>
          <w:noProof/>
          <w:color w:val="000000"/>
          <w:spacing w:val="-5"/>
        </w:rPr>
        <w:t xml:space="preserve"> </w:t>
      </w:r>
      <w:r w:rsidRPr="00595F98">
        <w:rPr>
          <w:rFonts w:ascii="Arial" w:hAnsi="Arial" w:cs="Arial"/>
          <w:noProof/>
          <w:color w:val="000000"/>
        </w:rPr>
        <w:t>se</w:t>
      </w:r>
      <w:r w:rsidRPr="00595F98">
        <w:rPr>
          <w:rFonts w:ascii="Arial" w:hAnsi="Arial" w:cs="Arial"/>
          <w:noProof/>
          <w:color w:val="000000"/>
          <w:spacing w:val="-5"/>
        </w:rPr>
        <w:t xml:space="preserve"> </w:t>
      </w:r>
      <w:r w:rsidRPr="00595F98">
        <w:rPr>
          <w:rFonts w:ascii="Arial" w:hAnsi="Arial" w:cs="Arial"/>
          <w:noProof/>
          <w:color w:val="000000"/>
        </w:rPr>
        <w:t xml:space="preserve">realizará la desconexión de la generación </w:t>
      </w:r>
      <w:del w:id="118" w:author="Autor">
        <w:r w:rsidRPr="00595F98" w:rsidDel="0010766A">
          <w:rPr>
            <w:rFonts w:ascii="Arial" w:hAnsi="Arial" w:cs="Arial"/>
            <w:noProof/>
            <w:color w:val="000000"/>
          </w:rPr>
          <w:delText>de categoría B</w:delText>
        </w:r>
      </w:del>
      <w:ins w:id="119" w:author="Autor">
        <w:del w:id="120" w:author="Autor">
          <w:r w:rsidR="001E2946" w:rsidRPr="00595F98" w:rsidDel="0010766A">
            <w:rPr>
              <w:rFonts w:ascii="Arial" w:hAnsi="Arial" w:cs="Arial"/>
              <w:noProof/>
              <w:color w:val="000000"/>
            </w:rPr>
            <w:delText xml:space="preserve">, </w:delText>
          </w:r>
        </w:del>
        <w:r w:rsidR="001E2946" w:rsidRPr="00595F98">
          <w:rPr>
            <w:rFonts w:ascii="Arial" w:hAnsi="Arial" w:cs="Arial"/>
            <w:noProof/>
            <w:color w:val="000000"/>
          </w:rPr>
          <w:t>de aquellas instalaciones que el OS determine,</w:t>
        </w:r>
      </w:ins>
      <w:r w:rsidRPr="00595F98">
        <w:rPr>
          <w:rFonts w:ascii="Arial" w:hAnsi="Arial" w:cs="Arial"/>
          <w:noProof/>
          <w:color w:val="000000"/>
        </w:rPr>
        <w:t xml:space="preserve"> de acuerdo con </w:t>
      </w:r>
      <w:del w:id="121" w:author="Autor">
        <w:r w:rsidRPr="00595F98" w:rsidDel="00602AED">
          <w:rPr>
            <w:rFonts w:ascii="Arial" w:hAnsi="Arial" w:cs="Arial"/>
            <w:noProof/>
            <w:color w:val="000000"/>
          </w:rPr>
          <w:delText>los siguientes</w:delText>
        </w:r>
      </w:del>
      <w:r w:rsidRPr="00595F98">
        <w:rPr>
          <w:rFonts w:ascii="Arial" w:hAnsi="Arial" w:cs="Arial"/>
          <w:noProof/>
          <w:color w:val="000000"/>
        </w:rPr>
        <w:t xml:space="preserve"> escalones</w:t>
      </w:r>
      <w:ins w:id="122" w:author="Autor">
        <w:r w:rsidR="00CA2437" w:rsidRPr="00595F98">
          <w:rPr>
            <w:rFonts w:ascii="Arial" w:hAnsi="Arial" w:cs="Arial"/>
            <w:noProof/>
            <w:color w:val="000000"/>
          </w:rPr>
          <w:t xml:space="preserve"> de frecuencia en el rango entre 51 y 52 Hz</w:t>
        </w:r>
      </w:ins>
      <w:r w:rsidRPr="00595F98">
        <w:rPr>
          <w:rFonts w:ascii="Arial" w:hAnsi="Arial" w:cs="Arial"/>
          <w:noProof/>
          <w:color w:val="000000"/>
        </w:rPr>
        <w:t>, y con una temporización de 100 ms</w:t>
      </w:r>
      <w:ins w:id="123" w:author="Autor">
        <w:r w:rsidR="00595121">
          <w:rPr>
            <w:rFonts w:ascii="Arial" w:hAnsi="Arial" w:cs="Arial"/>
            <w:noProof/>
            <w:color w:val="000000"/>
          </w:rPr>
          <w:t>.</w:t>
        </w:r>
      </w:ins>
      <w:del w:id="124" w:author="Autor">
        <w:r w:rsidRPr="00595F98" w:rsidDel="00595121">
          <w:rPr>
            <w:rFonts w:ascii="Arial" w:hAnsi="Arial" w:cs="Arial"/>
            <w:noProof/>
            <w:color w:val="000000"/>
          </w:rPr>
          <w:delText>:</w:delText>
        </w:r>
      </w:del>
      <w:r w:rsidRPr="00595F98">
        <w:rPr>
          <w:rFonts w:ascii="Arial" w:hAnsi="Arial" w:cs="Arial"/>
          <w:noProof/>
        </w:rPr>
        <w:t xml:space="preserve"> </w:t>
      </w:r>
    </w:p>
    <w:p w14:paraId="788EA879" w14:textId="5D09045B" w:rsidR="00340018" w:rsidRPr="00595F98" w:rsidDel="00CA2437" w:rsidRDefault="00D3248B" w:rsidP="00595F98">
      <w:pPr>
        <w:spacing w:line="240" w:lineRule="exact"/>
        <w:ind w:right="67" w:firstLine="340"/>
        <w:jc w:val="both"/>
        <w:rPr>
          <w:del w:id="125" w:author="Autor"/>
          <w:rFonts w:ascii="Arial" w:hAnsi="Arial" w:cs="Arial"/>
          <w:noProof/>
        </w:rPr>
      </w:pPr>
      <w:del w:id="126" w:author="Autor">
        <w:r w:rsidRPr="00595F98" w:rsidDel="00CA2437">
          <w:rPr>
            <w:rFonts w:ascii="Arial" w:hAnsi="Arial" w:cs="Arial"/>
            <w:noProof/>
            <w:color w:val="000000"/>
          </w:rPr>
          <w:delText>51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13E221FF" w14:textId="6B75E025" w:rsidR="00340018" w:rsidRPr="00595F98" w:rsidDel="00CA2437" w:rsidRDefault="00D3248B" w:rsidP="00595F98">
      <w:pPr>
        <w:spacing w:line="240" w:lineRule="exact"/>
        <w:ind w:right="67" w:firstLine="340"/>
        <w:jc w:val="both"/>
        <w:rPr>
          <w:del w:id="127" w:author="Autor"/>
          <w:rFonts w:ascii="Arial" w:hAnsi="Arial" w:cs="Arial"/>
          <w:noProof/>
        </w:rPr>
      </w:pPr>
      <w:del w:id="128" w:author="Autor">
        <w:r w:rsidRPr="00595F98" w:rsidDel="00CA2437">
          <w:rPr>
            <w:rFonts w:ascii="Arial" w:hAnsi="Arial" w:cs="Arial"/>
            <w:noProof/>
            <w:color w:val="000000"/>
          </w:rPr>
          <w:delText>51.1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653EFDBD" w14:textId="0836010D" w:rsidR="00340018" w:rsidRPr="00595F98" w:rsidDel="00CA2437" w:rsidRDefault="00D3248B" w:rsidP="00595F98">
      <w:pPr>
        <w:spacing w:line="240" w:lineRule="exact"/>
        <w:ind w:right="67" w:firstLine="340"/>
        <w:jc w:val="both"/>
        <w:rPr>
          <w:del w:id="129" w:author="Autor"/>
          <w:rFonts w:ascii="Arial" w:hAnsi="Arial" w:cs="Arial"/>
          <w:noProof/>
        </w:rPr>
      </w:pPr>
      <w:del w:id="130" w:author="Autor">
        <w:r w:rsidRPr="00595F98" w:rsidDel="00CA2437">
          <w:rPr>
            <w:rFonts w:ascii="Arial" w:hAnsi="Arial" w:cs="Arial"/>
            <w:noProof/>
            <w:color w:val="000000"/>
          </w:rPr>
          <w:delText>51.2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3C992E27" w14:textId="7C53DEC8" w:rsidR="00340018" w:rsidRPr="00595F98" w:rsidDel="00CA2437" w:rsidRDefault="00D3248B" w:rsidP="00595F98">
      <w:pPr>
        <w:spacing w:line="240" w:lineRule="exact"/>
        <w:ind w:right="67" w:firstLine="340"/>
        <w:jc w:val="both"/>
        <w:rPr>
          <w:del w:id="131" w:author="Autor"/>
          <w:rFonts w:ascii="Arial" w:hAnsi="Arial" w:cs="Arial"/>
          <w:noProof/>
        </w:rPr>
      </w:pPr>
      <w:del w:id="132" w:author="Autor">
        <w:r w:rsidRPr="00595F98" w:rsidDel="00CA2437">
          <w:rPr>
            <w:rFonts w:ascii="Arial" w:hAnsi="Arial" w:cs="Arial"/>
            <w:noProof/>
            <w:color w:val="000000"/>
          </w:rPr>
          <w:delText>51.3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Pr="00595F98" w:rsidDel="00CA2437">
          <w:rPr>
            <w:rFonts w:ascii="Arial" w:hAnsi="Arial" w:cs="Arial"/>
            <w:noProof/>
            <w:color w:val="000000"/>
          </w:rPr>
          <w:delText>.</w:delText>
        </w:r>
        <w:r w:rsidRPr="00595F98" w:rsidDel="00CA2437">
          <w:rPr>
            <w:rFonts w:ascii="Arial" w:hAnsi="Arial" w:cs="Arial"/>
            <w:noProof/>
          </w:rPr>
          <w:delText xml:space="preserve"> </w:delText>
        </w:r>
      </w:del>
    </w:p>
    <w:p w14:paraId="5B8C569F" w14:textId="479C37B6" w:rsidR="00340018" w:rsidRPr="00595F98" w:rsidDel="00CA2437" w:rsidRDefault="00D3248B" w:rsidP="00595F98">
      <w:pPr>
        <w:spacing w:line="240" w:lineRule="exact"/>
        <w:ind w:right="67" w:firstLine="340"/>
        <w:jc w:val="both"/>
        <w:rPr>
          <w:del w:id="133" w:author="Autor"/>
          <w:rFonts w:ascii="Arial" w:hAnsi="Arial" w:cs="Arial"/>
          <w:noProof/>
        </w:rPr>
      </w:pPr>
      <w:del w:id="134" w:author="Autor">
        <w:r w:rsidRPr="00595F98" w:rsidDel="00CA2437">
          <w:rPr>
            <w:rFonts w:ascii="Arial" w:hAnsi="Arial" w:cs="Arial"/>
            <w:noProof/>
            <w:color w:val="000000"/>
          </w:rPr>
          <w:delText>51.4 Hz</w:delText>
        </w:r>
        <w:r w:rsidRPr="00595F98" w:rsidDel="001E2946">
          <w:rPr>
            <w:rFonts w:ascii="Arial" w:hAnsi="Arial" w:cs="Arial"/>
            <w:noProof/>
            <w:color w:val="000000"/>
          </w:rPr>
          <w:delText>: 20</w:delText>
        </w:r>
        <w:r w:rsidRPr="00595F98" w:rsidDel="001E2946">
          <w:rPr>
            <w:rFonts w:ascii="Arial" w:hAnsi="Arial" w:cs="Arial"/>
            <w:noProof/>
            <w:color w:val="000000"/>
            <w:spacing w:val="-30"/>
          </w:rPr>
          <w:delText xml:space="preserve"> </w:delText>
        </w:r>
        <w:r w:rsidRPr="00595F98" w:rsidDel="001E2946">
          <w:rPr>
            <w:rFonts w:ascii="Arial" w:hAnsi="Arial" w:cs="Arial"/>
            <w:noProof/>
            <w:color w:val="000000"/>
          </w:rPr>
          <w:delText>% de las instalaciones</w:delText>
        </w:r>
        <w:r w:rsidR="001E2946" w:rsidRPr="00595F98" w:rsidDel="00CA2437">
          <w:rPr>
            <w:rFonts w:ascii="Arial" w:hAnsi="Arial" w:cs="Arial"/>
            <w:noProof/>
            <w:color w:val="000000"/>
          </w:rPr>
          <w:delText>.</w:delText>
        </w:r>
        <w:r w:rsidR="00893B34" w:rsidRPr="00595F98" w:rsidDel="00CA2437">
          <w:rPr>
            <w:rFonts w:ascii="Arial" w:hAnsi="Arial" w:cs="Arial"/>
            <w:noProof/>
            <w:color w:val="000000"/>
          </w:rPr>
          <w:delText xml:space="preserve"> </w:delText>
        </w:r>
      </w:del>
    </w:p>
    <w:p w14:paraId="31E40467" w14:textId="43841276"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El OS determinará</w:t>
      </w:r>
      <w:ins w:id="135" w:author="Autor">
        <w:r w:rsidR="00CA2437" w:rsidRPr="00595F98">
          <w:rPr>
            <w:rFonts w:ascii="Arial" w:hAnsi="Arial" w:cs="Arial"/>
            <w:noProof/>
            <w:color w:val="000000"/>
          </w:rPr>
          <w:t xml:space="preserve"> los escalones y</w:t>
        </w:r>
      </w:ins>
      <w:r w:rsidRPr="00595F98">
        <w:rPr>
          <w:rFonts w:ascii="Arial" w:hAnsi="Arial" w:cs="Arial"/>
          <w:noProof/>
          <w:color w:val="000000"/>
        </w:rPr>
        <w:t xml:space="preserve"> las instalaciones que deben desconectar en cada escalón.</w:t>
      </w:r>
      <w:r w:rsidRPr="00595F98">
        <w:rPr>
          <w:rFonts w:ascii="Arial" w:hAnsi="Arial" w:cs="Arial"/>
          <w:noProof/>
        </w:rPr>
        <w:t xml:space="preserve"> </w:t>
      </w:r>
    </w:p>
    <w:p w14:paraId="31C02588" w14:textId="77777777" w:rsidR="00E93133" w:rsidRPr="00595F98" w:rsidRDefault="00D3248B" w:rsidP="00595F98">
      <w:pPr>
        <w:spacing w:line="240" w:lineRule="exact"/>
        <w:ind w:right="67" w:firstLine="340"/>
        <w:jc w:val="both"/>
        <w:rPr>
          <w:ins w:id="136" w:author="Autor"/>
          <w:rFonts w:ascii="Arial" w:hAnsi="Arial" w:cs="Arial"/>
          <w:noProof/>
        </w:rPr>
      </w:pPr>
      <w:del w:id="137" w:author="Autor">
        <w:r w:rsidRPr="00595F98" w:rsidDel="00DA0480">
          <w:rPr>
            <w:rFonts w:ascii="Arial" w:hAnsi="Arial" w:cs="Arial"/>
            <w:noProof/>
            <w:color w:val="000000"/>
          </w:rPr>
          <w:delText>En</w:delText>
        </w:r>
        <w:r w:rsidRPr="00595F98" w:rsidDel="00DA0480">
          <w:rPr>
            <w:rFonts w:ascii="Arial" w:hAnsi="Arial" w:cs="Arial"/>
            <w:noProof/>
            <w:color w:val="000000"/>
            <w:spacing w:val="44"/>
          </w:rPr>
          <w:delText xml:space="preserve"> </w:delText>
        </w:r>
        <w:r w:rsidRPr="00595F98" w:rsidDel="00DA0480">
          <w:rPr>
            <w:rFonts w:ascii="Arial" w:hAnsi="Arial" w:cs="Arial"/>
            <w:noProof/>
            <w:color w:val="000000"/>
          </w:rPr>
          <w:delText>ningún</w:delText>
        </w:r>
        <w:r w:rsidRPr="00595F98" w:rsidDel="00DA0480">
          <w:rPr>
            <w:rFonts w:ascii="Arial" w:hAnsi="Arial" w:cs="Arial"/>
            <w:noProof/>
            <w:color w:val="000000"/>
            <w:spacing w:val="44"/>
          </w:rPr>
          <w:delText xml:space="preserve"> </w:delText>
        </w:r>
        <w:r w:rsidRPr="00595F98" w:rsidDel="00DA0480">
          <w:rPr>
            <w:rFonts w:ascii="Arial" w:hAnsi="Arial" w:cs="Arial"/>
            <w:noProof/>
            <w:color w:val="000000"/>
          </w:rPr>
          <w:delText>caso</w:delText>
        </w:r>
        <w:r w:rsidRPr="00595F98" w:rsidDel="00DA0480">
          <w:rPr>
            <w:rFonts w:ascii="Arial" w:hAnsi="Arial" w:cs="Arial"/>
            <w:noProof/>
            <w:color w:val="000000"/>
            <w:spacing w:val="44"/>
          </w:rPr>
          <w:delText xml:space="preserve"> </w:delText>
        </w:r>
        <w:r w:rsidRPr="00595F98" w:rsidDel="00DA0480">
          <w:rPr>
            <w:rFonts w:ascii="Arial" w:hAnsi="Arial" w:cs="Arial"/>
            <w:noProof/>
            <w:color w:val="000000"/>
          </w:rPr>
          <w:delText>estas</w:delText>
        </w:r>
      </w:del>
      <w:ins w:id="138" w:author="Autor">
        <w:r w:rsidR="00DA0480" w:rsidRPr="00595F98">
          <w:rPr>
            <w:rFonts w:ascii="Arial" w:hAnsi="Arial" w:cs="Arial"/>
            <w:noProof/>
            <w:color w:val="000000"/>
          </w:rPr>
          <w:t>Ninguna</w:t>
        </w:r>
      </w:ins>
      <w:r w:rsidRPr="00595F98">
        <w:rPr>
          <w:rFonts w:ascii="Arial" w:hAnsi="Arial" w:cs="Arial"/>
          <w:noProof/>
          <w:color w:val="000000"/>
          <w:spacing w:val="44"/>
        </w:rPr>
        <w:t xml:space="preserve"> </w:t>
      </w:r>
      <w:r w:rsidRPr="00595F98">
        <w:rPr>
          <w:rFonts w:ascii="Arial" w:hAnsi="Arial" w:cs="Arial"/>
          <w:noProof/>
          <w:color w:val="000000"/>
        </w:rPr>
        <w:t>instalaci</w:t>
      </w:r>
      <w:del w:id="139" w:author="Autor">
        <w:r w:rsidRPr="00595F98" w:rsidDel="00DA0480">
          <w:rPr>
            <w:rFonts w:ascii="Arial" w:hAnsi="Arial" w:cs="Arial"/>
            <w:noProof/>
            <w:color w:val="000000"/>
          </w:rPr>
          <w:delText>o</w:delText>
        </w:r>
      </w:del>
      <w:ins w:id="140" w:author="Autor">
        <w:r w:rsidR="00DA0480" w:rsidRPr="00595F98">
          <w:rPr>
            <w:rFonts w:ascii="Arial" w:hAnsi="Arial" w:cs="Arial"/>
            <w:noProof/>
            <w:color w:val="000000"/>
          </w:rPr>
          <w:t>ó</w:t>
        </w:r>
      </w:ins>
      <w:r w:rsidRPr="00595F98">
        <w:rPr>
          <w:rFonts w:ascii="Arial" w:hAnsi="Arial" w:cs="Arial"/>
          <w:noProof/>
          <w:color w:val="000000"/>
        </w:rPr>
        <w:t>n</w:t>
      </w:r>
      <w:del w:id="141" w:author="Autor">
        <w:r w:rsidRPr="00595F98" w:rsidDel="00DA0480">
          <w:rPr>
            <w:rFonts w:ascii="Arial" w:hAnsi="Arial" w:cs="Arial"/>
            <w:noProof/>
            <w:color w:val="000000"/>
          </w:rPr>
          <w:delText>es</w:delText>
        </w:r>
      </w:del>
      <w:r w:rsidRPr="00595F98">
        <w:rPr>
          <w:rFonts w:ascii="Arial" w:hAnsi="Arial" w:cs="Arial"/>
          <w:noProof/>
          <w:color w:val="000000"/>
          <w:spacing w:val="44"/>
        </w:rPr>
        <w:t xml:space="preserve"> </w:t>
      </w:r>
      <w:r w:rsidRPr="00595F98">
        <w:rPr>
          <w:rFonts w:ascii="Arial" w:hAnsi="Arial" w:cs="Arial"/>
          <w:noProof/>
          <w:color w:val="000000"/>
        </w:rPr>
        <w:t>de</w:t>
      </w:r>
      <w:r w:rsidRPr="00595F98">
        <w:rPr>
          <w:rFonts w:ascii="Arial" w:hAnsi="Arial" w:cs="Arial"/>
          <w:noProof/>
          <w:color w:val="000000"/>
          <w:spacing w:val="44"/>
        </w:rPr>
        <w:t xml:space="preserve"> </w:t>
      </w:r>
      <w:r w:rsidRPr="00595F98">
        <w:rPr>
          <w:rFonts w:ascii="Arial" w:hAnsi="Arial" w:cs="Arial"/>
          <w:noProof/>
          <w:color w:val="000000"/>
        </w:rPr>
        <w:t>generación</w:t>
      </w:r>
      <w:ins w:id="142" w:author="Autor">
        <w:r w:rsidR="00DA0480" w:rsidRPr="00595F98">
          <w:rPr>
            <w:rFonts w:ascii="Arial" w:hAnsi="Arial" w:cs="Arial"/>
            <w:noProof/>
            <w:color w:val="000000"/>
          </w:rPr>
          <w:t xml:space="preserve"> adscrita a un centro de control de generación</w:t>
        </w:r>
      </w:ins>
      <w:r w:rsidRPr="00595F98">
        <w:rPr>
          <w:rFonts w:ascii="Arial" w:hAnsi="Arial" w:cs="Arial"/>
          <w:noProof/>
          <w:color w:val="000000"/>
          <w:spacing w:val="44"/>
        </w:rPr>
        <w:t xml:space="preserve"> </w:t>
      </w:r>
      <w:r w:rsidRPr="00595F98">
        <w:rPr>
          <w:rFonts w:ascii="Arial" w:hAnsi="Arial" w:cs="Arial"/>
          <w:noProof/>
          <w:color w:val="000000"/>
        </w:rPr>
        <w:t>se</w:t>
      </w:r>
      <w:r w:rsidRPr="00595F98">
        <w:rPr>
          <w:rFonts w:ascii="Arial" w:hAnsi="Arial" w:cs="Arial"/>
          <w:noProof/>
          <w:color w:val="000000"/>
          <w:spacing w:val="44"/>
        </w:rPr>
        <w:t xml:space="preserve"> </w:t>
      </w:r>
      <w:r w:rsidRPr="00595F98">
        <w:rPr>
          <w:rFonts w:ascii="Arial" w:hAnsi="Arial" w:cs="Arial"/>
          <w:noProof/>
          <w:color w:val="000000"/>
        </w:rPr>
        <w:t>reconectará</w:t>
      </w:r>
      <w:del w:id="143" w:author="Autor">
        <w:r w:rsidRPr="00595F98" w:rsidDel="002F0E71">
          <w:rPr>
            <w:rFonts w:ascii="Arial" w:hAnsi="Arial" w:cs="Arial"/>
            <w:noProof/>
            <w:color w:val="000000"/>
          </w:rPr>
          <w:delText>n</w:delText>
        </w:r>
      </w:del>
      <w:r w:rsidRPr="00595F98">
        <w:rPr>
          <w:rFonts w:ascii="Arial" w:hAnsi="Arial" w:cs="Arial"/>
          <w:noProof/>
          <w:color w:val="000000"/>
          <w:spacing w:val="44"/>
        </w:rPr>
        <w:t xml:space="preserve"> </w:t>
      </w:r>
      <w:r w:rsidRPr="00595F98">
        <w:rPr>
          <w:rFonts w:ascii="Arial" w:hAnsi="Arial" w:cs="Arial"/>
          <w:noProof/>
          <w:color w:val="000000"/>
        </w:rPr>
        <w:t>de</w:t>
      </w:r>
      <w:r w:rsidRPr="00595F98">
        <w:rPr>
          <w:rFonts w:ascii="Arial" w:hAnsi="Arial" w:cs="Arial"/>
          <w:noProof/>
          <w:color w:val="000000"/>
          <w:spacing w:val="44"/>
        </w:rPr>
        <w:t xml:space="preserve"> </w:t>
      </w:r>
      <w:r w:rsidRPr="00595F98">
        <w:rPr>
          <w:rFonts w:ascii="Arial" w:hAnsi="Arial" w:cs="Arial"/>
          <w:noProof/>
          <w:color w:val="000000"/>
        </w:rPr>
        <w:t>forma automática. Su reconexión se</w:t>
      </w:r>
      <w:r w:rsidRPr="00595F98">
        <w:rPr>
          <w:rFonts w:ascii="Arial" w:hAnsi="Arial" w:cs="Arial"/>
          <w:noProof/>
          <w:color w:val="000000"/>
          <w:spacing w:val="20"/>
        </w:rPr>
        <w:t xml:space="preserve"> </w:t>
      </w:r>
      <w:r w:rsidRPr="00595F98">
        <w:rPr>
          <w:rFonts w:ascii="Arial" w:hAnsi="Arial" w:cs="Arial"/>
          <w:noProof/>
          <w:color w:val="000000"/>
        </w:rPr>
        <w:t>realizará siguiendo las instrucciones recibidas</w:t>
      </w:r>
      <w:r w:rsidRPr="00595F98">
        <w:rPr>
          <w:rFonts w:ascii="Arial" w:hAnsi="Arial" w:cs="Arial"/>
          <w:noProof/>
          <w:color w:val="000000"/>
          <w:spacing w:val="20"/>
        </w:rPr>
        <w:t xml:space="preserve"> </w:t>
      </w:r>
      <w:r w:rsidRPr="00595F98">
        <w:rPr>
          <w:rFonts w:ascii="Arial" w:hAnsi="Arial" w:cs="Arial"/>
          <w:noProof/>
          <w:color w:val="000000"/>
        </w:rPr>
        <w:t>del OS</w:t>
      </w:r>
      <w:r w:rsidRPr="00595F98">
        <w:rPr>
          <w:rFonts w:ascii="Arial" w:hAnsi="Arial" w:cs="Arial"/>
          <w:noProof/>
          <w:color w:val="000000"/>
          <w:spacing w:val="20"/>
        </w:rPr>
        <w:t xml:space="preserve"> </w:t>
      </w:r>
      <w:r w:rsidRPr="00595F98">
        <w:rPr>
          <w:rFonts w:ascii="Arial" w:hAnsi="Arial" w:cs="Arial"/>
          <w:noProof/>
          <w:color w:val="000000"/>
        </w:rPr>
        <w:t>a través de sus Centros de Control.</w:t>
      </w:r>
      <w:r w:rsidRPr="00595F98">
        <w:rPr>
          <w:rFonts w:ascii="Arial" w:hAnsi="Arial" w:cs="Arial"/>
          <w:noProof/>
        </w:rPr>
        <w:t xml:space="preserve"> </w:t>
      </w:r>
    </w:p>
    <w:p w14:paraId="58A0E303" w14:textId="49332A0F" w:rsidR="002F0E71" w:rsidRPr="00595F98" w:rsidRDefault="002F0E71" w:rsidP="00595F98">
      <w:pPr>
        <w:spacing w:line="240" w:lineRule="exact"/>
        <w:ind w:right="67" w:firstLine="340"/>
        <w:jc w:val="both"/>
        <w:rPr>
          <w:rFonts w:ascii="Arial" w:hAnsi="Arial" w:cs="Arial"/>
          <w:noProof/>
        </w:rPr>
      </w:pPr>
      <w:ins w:id="144" w:author="Autor">
        <w:r w:rsidRPr="00595F98">
          <w:rPr>
            <w:rFonts w:ascii="Arial" w:hAnsi="Arial" w:cs="Arial"/>
            <w:noProof/>
            <w:color w:val="000000"/>
          </w:rPr>
          <w:t>Salvo indicación en contra del OS, si la instalación de generación</w:t>
        </w:r>
        <w:r w:rsidR="00E93133" w:rsidRPr="00595F98">
          <w:rPr>
            <w:rFonts w:ascii="Arial" w:hAnsi="Arial" w:cs="Arial"/>
            <w:noProof/>
            <w:color w:val="000000"/>
          </w:rPr>
          <w:t xml:space="preserve"> </w:t>
        </w:r>
        <w:r w:rsidRPr="00595F98">
          <w:rPr>
            <w:rFonts w:ascii="Arial" w:hAnsi="Arial" w:cs="Arial"/>
            <w:noProof/>
            <w:color w:val="000000"/>
          </w:rPr>
          <w:t xml:space="preserve">no está obligada a estar adscrita </w:t>
        </w:r>
        <w:r w:rsidR="000A5F01" w:rsidRPr="00595F98">
          <w:rPr>
            <w:rFonts w:ascii="Arial" w:hAnsi="Arial" w:cs="Arial"/>
            <w:noProof/>
            <w:color w:val="000000"/>
          </w:rPr>
          <w:t>a un centro de control de generación y la normativa no le exige tener capacidad de regulación potencia</w:t>
        </w:r>
        <w:r w:rsidR="002F503B" w:rsidRPr="00595F98">
          <w:rPr>
            <w:rFonts w:ascii="Arial" w:hAnsi="Arial" w:cs="Arial"/>
            <w:noProof/>
            <w:color w:val="000000"/>
          </w:rPr>
          <w:t xml:space="preserve">/frecuencia, se ajustará en 51 Hz con una </w:t>
        </w:r>
        <w:r w:rsidR="002F503B" w:rsidRPr="00595F98">
          <w:rPr>
            <w:rFonts w:ascii="Arial" w:hAnsi="Arial" w:cs="Arial"/>
            <w:noProof/>
            <w:color w:val="000000"/>
          </w:rPr>
          <w:lastRenderedPageBreak/>
          <w:t>temporización de 100 ms. Salvo indicación en contra del OS</w:t>
        </w:r>
        <w:r w:rsidR="008107EE" w:rsidRPr="00595F98">
          <w:rPr>
            <w:rFonts w:ascii="Arial" w:hAnsi="Arial" w:cs="Arial"/>
            <w:noProof/>
            <w:color w:val="000000"/>
          </w:rPr>
          <w:t>, en caso de actuación de la protección de desconexión por máxima frecuencia</w:t>
        </w:r>
        <w:r w:rsidR="00865D63" w:rsidRPr="00595F98">
          <w:rPr>
            <w:rFonts w:ascii="Arial" w:hAnsi="Arial" w:cs="Arial"/>
            <w:noProof/>
            <w:color w:val="000000"/>
          </w:rPr>
          <w:t>, la reconexión sólo se realizará cuando la frecuencia esté por debajo de 50,05 Hz durante, al menos, 1 minuto.</w:t>
        </w:r>
      </w:ins>
    </w:p>
    <w:p w14:paraId="25AA2499" w14:textId="2D1C12DC" w:rsidR="00F756A1" w:rsidRPr="00595F98" w:rsidRDefault="0010766A" w:rsidP="00595F98">
      <w:pPr>
        <w:spacing w:line="240" w:lineRule="exact"/>
        <w:ind w:right="67" w:firstLine="340"/>
        <w:jc w:val="both"/>
        <w:rPr>
          <w:rFonts w:ascii="Arial" w:hAnsi="Arial" w:cs="Arial"/>
          <w:noProof/>
        </w:rPr>
      </w:pPr>
      <w:ins w:id="145" w:author="Autor">
        <w:r>
          <w:rPr>
            <w:rFonts w:ascii="Arial" w:hAnsi="Arial" w:cs="Arial"/>
            <w:noProof/>
            <w:color w:val="000000"/>
          </w:rPr>
          <w:t>E</w:t>
        </w:r>
        <w:r w:rsidR="304C63D0" w:rsidRPr="00595F98">
          <w:rPr>
            <w:rFonts w:ascii="Arial" w:hAnsi="Arial" w:cs="Arial"/>
            <w:noProof/>
            <w:color w:val="000000"/>
          </w:rPr>
          <w:t>l resto de generación</w:t>
        </w:r>
        <w:r w:rsidR="00336DA4">
          <w:rPr>
            <w:rFonts w:ascii="Arial" w:hAnsi="Arial" w:cs="Arial"/>
            <w:noProof/>
            <w:color w:val="000000"/>
          </w:rPr>
          <w:t xml:space="preserve"> no espe</w:t>
        </w:r>
        <w:r w:rsidR="00D77BEC">
          <w:rPr>
            <w:rFonts w:ascii="Arial" w:hAnsi="Arial" w:cs="Arial"/>
            <w:noProof/>
            <w:color w:val="000000"/>
          </w:rPr>
          <w:t>cificada por el OS a este respecto</w:t>
        </w:r>
        <w:r w:rsidR="304C63D0" w:rsidRPr="00595F98">
          <w:rPr>
            <w:rFonts w:ascii="Arial" w:hAnsi="Arial" w:cs="Arial"/>
            <w:noProof/>
            <w:color w:val="000000"/>
          </w:rPr>
          <w:t xml:space="preserve"> </w:t>
        </w:r>
      </w:ins>
      <w:del w:id="146" w:author="Autor">
        <w:r w:rsidDel="0010766A">
          <w:rPr>
            <w:rFonts w:ascii="Arial" w:hAnsi="Arial" w:cs="Arial"/>
            <w:noProof/>
            <w:color w:val="000000"/>
          </w:rPr>
          <w:delText>La</w:delText>
        </w:r>
        <w:r w:rsidR="00D3248B" w:rsidRPr="00595F98" w:rsidDel="00D3248B">
          <w:rPr>
            <w:rFonts w:ascii="Arial" w:hAnsi="Arial" w:cs="Arial"/>
            <w:noProof/>
            <w:color w:val="000000" w:themeColor="text1"/>
          </w:rPr>
          <w:delText>s instalaciones de producción categoría A</w:delText>
        </w:r>
      </w:del>
      <w:r w:rsidR="00D3248B" w:rsidRPr="00595F98">
        <w:rPr>
          <w:rFonts w:ascii="Arial" w:hAnsi="Arial" w:cs="Arial"/>
          <w:noProof/>
          <w:color w:val="000000"/>
        </w:rPr>
        <w:t xml:space="preserve"> no desconectará</w:t>
      </w:r>
      <w:del w:id="147" w:author="Autor">
        <w:r w:rsidR="00D3248B" w:rsidRPr="00595F98" w:rsidDel="0010766A">
          <w:rPr>
            <w:rFonts w:ascii="Arial" w:hAnsi="Arial" w:cs="Arial"/>
            <w:noProof/>
            <w:color w:val="000000"/>
          </w:rPr>
          <w:delText>n</w:delText>
        </w:r>
      </w:del>
      <w:r w:rsidR="00D3248B" w:rsidRPr="00595F98">
        <w:rPr>
          <w:rFonts w:ascii="Arial" w:hAnsi="Arial" w:cs="Arial"/>
          <w:noProof/>
          <w:color w:val="000000"/>
        </w:rPr>
        <w:t xml:space="preserve"> mientras la frecuencia no supere los 52 Hz.</w:t>
      </w:r>
      <w:r w:rsidR="00D3248B" w:rsidRPr="00595F98">
        <w:rPr>
          <w:rFonts w:ascii="Arial" w:hAnsi="Arial" w:cs="Arial"/>
          <w:noProof/>
        </w:rPr>
        <w:t xml:space="preserve"> </w:t>
      </w:r>
    </w:p>
    <w:p w14:paraId="0B4AD8BA" w14:textId="7B03F15B"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9.3</w:t>
      </w:r>
      <w:r w:rsidRPr="00595F98">
        <w:rPr>
          <w:rFonts w:ascii="Arial" w:hAnsi="Arial" w:cs="Arial"/>
          <w:noProof/>
          <w:color w:val="000000"/>
          <w:spacing w:val="144"/>
        </w:rPr>
        <w:t xml:space="preserve"> </w:t>
      </w:r>
      <w:r w:rsidRPr="00595F98">
        <w:rPr>
          <w:rFonts w:ascii="Arial" w:hAnsi="Arial" w:cs="Arial"/>
          <w:noProof/>
          <w:color w:val="000000"/>
        </w:rPr>
        <w:t>Planes de Reposición del Servicio. Los Planes de Reposición del Servicio tienen como objetivo devolver el sistema eléctrico al estado normal de operación tras incidentes severos</w:t>
      </w:r>
      <w:r w:rsidRPr="00595F98">
        <w:rPr>
          <w:rFonts w:ascii="Arial" w:hAnsi="Arial" w:cs="Arial"/>
          <w:noProof/>
          <w:color w:val="000000"/>
          <w:spacing w:val="32"/>
        </w:rPr>
        <w:t xml:space="preserve"> </w:t>
      </w:r>
      <w:r w:rsidRPr="00595F98">
        <w:rPr>
          <w:rFonts w:ascii="Arial" w:hAnsi="Arial" w:cs="Arial"/>
          <w:noProof/>
          <w:color w:val="000000"/>
        </w:rPr>
        <w:t>que</w:t>
      </w:r>
      <w:r w:rsidRPr="00595F98">
        <w:rPr>
          <w:rFonts w:ascii="Arial" w:hAnsi="Arial" w:cs="Arial"/>
          <w:noProof/>
          <w:color w:val="000000"/>
          <w:spacing w:val="32"/>
        </w:rPr>
        <w:t xml:space="preserve"> </w:t>
      </w:r>
      <w:r w:rsidRPr="00595F98">
        <w:rPr>
          <w:rFonts w:ascii="Arial" w:hAnsi="Arial" w:cs="Arial"/>
          <w:noProof/>
          <w:color w:val="000000"/>
        </w:rPr>
        <w:t>hayan</w:t>
      </w:r>
      <w:r w:rsidRPr="00595F98">
        <w:rPr>
          <w:rFonts w:ascii="Arial" w:hAnsi="Arial" w:cs="Arial"/>
          <w:noProof/>
          <w:color w:val="000000"/>
          <w:spacing w:val="32"/>
        </w:rPr>
        <w:t xml:space="preserve"> </w:t>
      </w:r>
      <w:r w:rsidRPr="00595F98">
        <w:rPr>
          <w:rFonts w:ascii="Arial" w:hAnsi="Arial" w:cs="Arial"/>
          <w:noProof/>
          <w:color w:val="000000"/>
        </w:rPr>
        <w:t>provocado</w:t>
      </w:r>
      <w:r w:rsidRPr="00595F98">
        <w:rPr>
          <w:rFonts w:ascii="Arial" w:hAnsi="Arial" w:cs="Arial"/>
          <w:noProof/>
          <w:color w:val="000000"/>
          <w:spacing w:val="32"/>
        </w:rPr>
        <w:t xml:space="preserve"> </w:t>
      </w:r>
      <w:r w:rsidRPr="00595F98">
        <w:rPr>
          <w:rFonts w:ascii="Arial" w:hAnsi="Arial" w:cs="Arial"/>
          <w:noProof/>
          <w:color w:val="000000"/>
        </w:rPr>
        <w:t>interrupciones</w:t>
      </w:r>
      <w:r w:rsidRPr="00595F98">
        <w:rPr>
          <w:rFonts w:ascii="Arial" w:hAnsi="Arial" w:cs="Arial"/>
          <w:noProof/>
          <w:color w:val="000000"/>
          <w:spacing w:val="32"/>
        </w:rPr>
        <w:t xml:space="preserve"> </w:t>
      </w:r>
      <w:r w:rsidRPr="00595F98">
        <w:rPr>
          <w:rFonts w:ascii="Arial" w:hAnsi="Arial" w:cs="Arial"/>
          <w:noProof/>
          <w:color w:val="000000"/>
        </w:rPr>
        <w:t>del</w:t>
      </w:r>
      <w:r w:rsidRPr="00595F98">
        <w:rPr>
          <w:rFonts w:ascii="Arial" w:hAnsi="Arial" w:cs="Arial"/>
          <w:noProof/>
          <w:color w:val="000000"/>
          <w:spacing w:val="32"/>
        </w:rPr>
        <w:t xml:space="preserve"> </w:t>
      </w:r>
      <w:r w:rsidRPr="00595F98">
        <w:rPr>
          <w:rFonts w:ascii="Arial" w:hAnsi="Arial" w:cs="Arial"/>
          <w:noProof/>
          <w:color w:val="000000"/>
        </w:rPr>
        <w:t>suministro</w:t>
      </w:r>
      <w:r w:rsidRPr="00595F98">
        <w:rPr>
          <w:rFonts w:ascii="Arial" w:hAnsi="Arial" w:cs="Arial"/>
          <w:noProof/>
          <w:color w:val="000000"/>
          <w:spacing w:val="32"/>
        </w:rPr>
        <w:t xml:space="preserve"> </w:t>
      </w:r>
      <w:r w:rsidRPr="00595F98">
        <w:rPr>
          <w:rFonts w:ascii="Arial" w:hAnsi="Arial" w:cs="Arial"/>
          <w:noProof/>
          <w:color w:val="000000"/>
        </w:rPr>
        <w:t>en</w:t>
      </w:r>
      <w:r w:rsidRPr="00595F98">
        <w:rPr>
          <w:rFonts w:ascii="Arial" w:hAnsi="Arial" w:cs="Arial"/>
          <w:noProof/>
          <w:color w:val="000000"/>
          <w:spacing w:val="32"/>
        </w:rPr>
        <w:t xml:space="preserve"> </w:t>
      </w:r>
      <w:r w:rsidRPr="00595F98">
        <w:rPr>
          <w:rFonts w:ascii="Arial" w:hAnsi="Arial" w:cs="Arial"/>
          <w:noProof/>
          <w:color w:val="000000"/>
        </w:rPr>
        <w:t>zonas</w:t>
      </w:r>
      <w:r w:rsidRPr="00595F98">
        <w:rPr>
          <w:rFonts w:ascii="Arial" w:hAnsi="Arial" w:cs="Arial"/>
          <w:noProof/>
          <w:color w:val="000000"/>
          <w:spacing w:val="32"/>
        </w:rPr>
        <w:t xml:space="preserve"> </w:t>
      </w:r>
      <w:r w:rsidRPr="00595F98">
        <w:rPr>
          <w:rFonts w:ascii="Arial" w:hAnsi="Arial" w:cs="Arial"/>
          <w:noProof/>
          <w:color w:val="000000"/>
        </w:rPr>
        <w:t>extensas</w:t>
      </w:r>
      <w:r w:rsidRPr="00595F98">
        <w:rPr>
          <w:rFonts w:ascii="Arial" w:hAnsi="Arial" w:cs="Arial"/>
          <w:noProof/>
          <w:color w:val="000000"/>
          <w:spacing w:val="32"/>
        </w:rPr>
        <w:t xml:space="preserve"> </w:t>
      </w:r>
      <w:r w:rsidRPr="00595F98">
        <w:rPr>
          <w:rFonts w:ascii="Arial" w:hAnsi="Arial" w:cs="Arial"/>
          <w:noProof/>
          <w:color w:val="000000"/>
        </w:rPr>
        <w:t>del sistema.</w:t>
      </w:r>
      <w:r w:rsidRPr="00595F98">
        <w:rPr>
          <w:rFonts w:ascii="Arial" w:hAnsi="Arial" w:cs="Arial"/>
          <w:noProof/>
        </w:rPr>
        <w:t xml:space="preserve"> </w:t>
      </w:r>
    </w:p>
    <w:p w14:paraId="51691490"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La</w:t>
      </w:r>
      <w:r w:rsidRPr="00595F98">
        <w:rPr>
          <w:rFonts w:ascii="Arial" w:hAnsi="Arial" w:cs="Arial"/>
          <w:noProof/>
          <w:color w:val="000000"/>
          <w:spacing w:val="23"/>
        </w:rPr>
        <w:t xml:space="preserve"> </w:t>
      </w:r>
      <w:r w:rsidRPr="00595F98">
        <w:rPr>
          <w:rFonts w:ascii="Arial" w:hAnsi="Arial" w:cs="Arial"/>
          <w:noProof/>
          <w:color w:val="000000"/>
        </w:rPr>
        <w:t>elaboración</w:t>
      </w:r>
      <w:r w:rsidRPr="00595F98">
        <w:rPr>
          <w:rFonts w:ascii="Arial" w:hAnsi="Arial" w:cs="Arial"/>
          <w:noProof/>
          <w:color w:val="000000"/>
          <w:spacing w:val="23"/>
        </w:rPr>
        <w:t xml:space="preserve"> </w:t>
      </w:r>
      <w:r w:rsidRPr="00595F98">
        <w:rPr>
          <w:rFonts w:ascii="Arial" w:hAnsi="Arial" w:cs="Arial"/>
          <w:noProof/>
          <w:color w:val="000000"/>
        </w:rPr>
        <w:t>y</w:t>
      </w:r>
      <w:r w:rsidRPr="00595F98">
        <w:rPr>
          <w:rFonts w:ascii="Arial" w:hAnsi="Arial" w:cs="Arial"/>
          <w:noProof/>
          <w:color w:val="000000"/>
          <w:spacing w:val="23"/>
        </w:rPr>
        <w:t xml:space="preserve"> </w:t>
      </w:r>
      <w:r w:rsidRPr="00595F98">
        <w:rPr>
          <w:rFonts w:ascii="Arial" w:hAnsi="Arial" w:cs="Arial"/>
          <w:noProof/>
          <w:color w:val="000000"/>
        </w:rPr>
        <w:t>actualización</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los</w:t>
      </w:r>
      <w:r w:rsidRPr="00595F98">
        <w:rPr>
          <w:rFonts w:ascii="Arial" w:hAnsi="Arial" w:cs="Arial"/>
          <w:noProof/>
          <w:color w:val="000000"/>
          <w:spacing w:val="23"/>
        </w:rPr>
        <w:t xml:space="preserve"> </w:t>
      </w:r>
      <w:r w:rsidRPr="00595F98">
        <w:rPr>
          <w:rFonts w:ascii="Arial" w:hAnsi="Arial" w:cs="Arial"/>
          <w:noProof/>
          <w:color w:val="000000"/>
        </w:rPr>
        <w:t>Planes</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Reposición</w:t>
      </w:r>
      <w:r w:rsidRPr="00595F98">
        <w:rPr>
          <w:rFonts w:ascii="Arial" w:hAnsi="Arial" w:cs="Arial"/>
          <w:noProof/>
          <w:color w:val="000000"/>
          <w:spacing w:val="23"/>
        </w:rPr>
        <w:t xml:space="preserve"> </w:t>
      </w:r>
      <w:r w:rsidRPr="00595F98">
        <w:rPr>
          <w:rFonts w:ascii="Arial" w:hAnsi="Arial" w:cs="Arial"/>
          <w:noProof/>
          <w:color w:val="000000"/>
        </w:rPr>
        <w:t>del</w:t>
      </w:r>
      <w:r w:rsidRPr="00595F98">
        <w:rPr>
          <w:rFonts w:ascii="Arial" w:hAnsi="Arial" w:cs="Arial"/>
          <w:noProof/>
          <w:color w:val="000000"/>
          <w:spacing w:val="23"/>
        </w:rPr>
        <w:t xml:space="preserve"> </w:t>
      </w:r>
      <w:r w:rsidRPr="00595F98">
        <w:rPr>
          <w:rFonts w:ascii="Arial" w:hAnsi="Arial" w:cs="Arial"/>
          <w:noProof/>
          <w:color w:val="000000"/>
        </w:rPr>
        <w:t>Servicio</w:t>
      </w:r>
      <w:r w:rsidRPr="00595F98">
        <w:rPr>
          <w:rFonts w:ascii="Arial" w:hAnsi="Arial" w:cs="Arial"/>
          <w:noProof/>
          <w:color w:val="000000"/>
          <w:spacing w:val="23"/>
        </w:rPr>
        <w:t xml:space="preserve"> </w:t>
      </w:r>
      <w:r w:rsidRPr="00595F98">
        <w:rPr>
          <w:rFonts w:ascii="Arial" w:hAnsi="Arial" w:cs="Arial"/>
          <w:noProof/>
          <w:color w:val="000000"/>
        </w:rPr>
        <w:t>de</w:t>
      </w:r>
      <w:r w:rsidRPr="00595F98">
        <w:rPr>
          <w:rFonts w:ascii="Arial" w:hAnsi="Arial" w:cs="Arial"/>
          <w:noProof/>
          <w:color w:val="000000"/>
          <w:spacing w:val="23"/>
        </w:rPr>
        <w:t xml:space="preserve"> </w:t>
      </w:r>
      <w:r w:rsidRPr="00595F98">
        <w:rPr>
          <w:rFonts w:ascii="Arial" w:hAnsi="Arial" w:cs="Arial"/>
          <w:noProof/>
          <w:color w:val="000000"/>
        </w:rPr>
        <w:t>cada sistema</w:t>
      </w:r>
      <w:r w:rsidRPr="00595F98">
        <w:rPr>
          <w:rFonts w:ascii="Arial" w:hAnsi="Arial" w:cs="Arial"/>
          <w:noProof/>
          <w:color w:val="000000"/>
          <w:spacing w:val="-7"/>
        </w:rPr>
        <w:t xml:space="preserve"> </w:t>
      </w:r>
      <w:r w:rsidRPr="00595F98">
        <w:rPr>
          <w:rFonts w:ascii="Arial" w:hAnsi="Arial" w:cs="Arial"/>
          <w:noProof/>
          <w:color w:val="000000"/>
        </w:rPr>
        <w:t>es</w:t>
      </w:r>
      <w:r w:rsidRPr="00595F98">
        <w:rPr>
          <w:rFonts w:ascii="Arial" w:hAnsi="Arial" w:cs="Arial"/>
          <w:noProof/>
          <w:color w:val="000000"/>
          <w:spacing w:val="-7"/>
        </w:rPr>
        <w:t xml:space="preserve"> </w:t>
      </w:r>
      <w:r w:rsidRPr="00595F98">
        <w:rPr>
          <w:rFonts w:ascii="Arial" w:hAnsi="Arial" w:cs="Arial"/>
          <w:noProof/>
          <w:color w:val="000000"/>
        </w:rPr>
        <w:t>responsabilidad</w:t>
      </w:r>
      <w:r w:rsidRPr="00595F98">
        <w:rPr>
          <w:rFonts w:ascii="Arial" w:hAnsi="Arial" w:cs="Arial"/>
          <w:noProof/>
          <w:color w:val="000000"/>
          <w:spacing w:val="-7"/>
        </w:rPr>
        <w:t xml:space="preserve"> </w:t>
      </w:r>
      <w:r w:rsidRPr="00595F98">
        <w:rPr>
          <w:rFonts w:ascii="Arial" w:hAnsi="Arial" w:cs="Arial"/>
          <w:noProof/>
          <w:color w:val="000000"/>
        </w:rPr>
        <w:t>del</w:t>
      </w:r>
      <w:r w:rsidRPr="00595F98">
        <w:rPr>
          <w:rFonts w:ascii="Arial" w:hAnsi="Arial" w:cs="Arial"/>
          <w:noProof/>
          <w:color w:val="000000"/>
          <w:spacing w:val="-7"/>
        </w:rPr>
        <w:t xml:space="preserve"> </w:t>
      </w:r>
      <w:r w:rsidRPr="00595F98">
        <w:rPr>
          <w:rFonts w:ascii="Arial" w:hAnsi="Arial" w:cs="Arial"/>
          <w:noProof/>
          <w:color w:val="000000"/>
        </w:rPr>
        <w:t>Operador</w:t>
      </w:r>
      <w:r w:rsidRPr="00595F98">
        <w:rPr>
          <w:rFonts w:ascii="Arial" w:hAnsi="Arial" w:cs="Arial"/>
          <w:noProof/>
          <w:color w:val="000000"/>
          <w:spacing w:val="-7"/>
        </w:rPr>
        <w:t xml:space="preserve"> </w:t>
      </w:r>
      <w:r w:rsidRPr="00595F98">
        <w:rPr>
          <w:rFonts w:ascii="Arial" w:hAnsi="Arial" w:cs="Arial"/>
          <w:noProof/>
          <w:color w:val="000000"/>
        </w:rPr>
        <w:t>del</w:t>
      </w:r>
      <w:r w:rsidRPr="00595F98">
        <w:rPr>
          <w:rFonts w:ascii="Arial" w:hAnsi="Arial" w:cs="Arial"/>
          <w:noProof/>
          <w:color w:val="000000"/>
          <w:spacing w:val="-7"/>
        </w:rPr>
        <w:t xml:space="preserve"> </w:t>
      </w:r>
      <w:r w:rsidRPr="00595F98">
        <w:rPr>
          <w:rFonts w:ascii="Arial" w:hAnsi="Arial" w:cs="Arial"/>
          <w:noProof/>
          <w:color w:val="000000"/>
        </w:rPr>
        <w:t>Sistema.</w:t>
      </w:r>
      <w:r w:rsidRPr="00595F98">
        <w:rPr>
          <w:rFonts w:ascii="Arial" w:hAnsi="Arial" w:cs="Arial"/>
          <w:noProof/>
          <w:color w:val="000000"/>
          <w:spacing w:val="-7"/>
        </w:rPr>
        <w:t xml:space="preserve"> </w:t>
      </w:r>
      <w:r w:rsidRPr="00595F98">
        <w:rPr>
          <w:rFonts w:ascii="Arial" w:hAnsi="Arial" w:cs="Arial"/>
          <w:noProof/>
          <w:color w:val="000000"/>
        </w:rPr>
        <w:t>Para</w:t>
      </w:r>
      <w:r w:rsidRPr="00595F98">
        <w:rPr>
          <w:rFonts w:ascii="Arial" w:hAnsi="Arial" w:cs="Arial"/>
          <w:noProof/>
          <w:color w:val="000000"/>
          <w:spacing w:val="-7"/>
        </w:rPr>
        <w:t xml:space="preserve"> </w:t>
      </w:r>
      <w:r w:rsidRPr="00595F98">
        <w:rPr>
          <w:rFonts w:ascii="Arial" w:hAnsi="Arial" w:cs="Arial"/>
          <w:noProof/>
          <w:color w:val="000000"/>
        </w:rPr>
        <w:t>ello</w:t>
      </w:r>
      <w:r w:rsidRPr="00595F98">
        <w:rPr>
          <w:rFonts w:ascii="Arial" w:hAnsi="Arial" w:cs="Arial"/>
          <w:noProof/>
          <w:color w:val="000000"/>
          <w:spacing w:val="-7"/>
        </w:rPr>
        <w:t xml:space="preserve"> </w:t>
      </w:r>
      <w:r w:rsidRPr="00595F98">
        <w:rPr>
          <w:rFonts w:ascii="Arial" w:hAnsi="Arial" w:cs="Arial"/>
          <w:noProof/>
          <w:color w:val="000000"/>
        </w:rPr>
        <w:t>contará</w:t>
      </w:r>
      <w:r w:rsidRPr="00595F98">
        <w:rPr>
          <w:rFonts w:ascii="Arial" w:hAnsi="Arial" w:cs="Arial"/>
          <w:noProof/>
          <w:color w:val="000000"/>
          <w:spacing w:val="-7"/>
        </w:rPr>
        <w:t xml:space="preserve"> </w:t>
      </w:r>
      <w:r w:rsidRPr="00595F98">
        <w:rPr>
          <w:rFonts w:ascii="Arial" w:hAnsi="Arial" w:cs="Arial"/>
          <w:noProof/>
          <w:color w:val="000000"/>
        </w:rPr>
        <w:t>con</w:t>
      </w:r>
      <w:r w:rsidRPr="00595F98">
        <w:rPr>
          <w:rFonts w:ascii="Arial" w:hAnsi="Arial" w:cs="Arial"/>
          <w:noProof/>
          <w:color w:val="000000"/>
          <w:spacing w:val="-7"/>
        </w:rPr>
        <w:t xml:space="preserve"> </w:t>
      </w:r>
      <w:r w:rsidRPr="00595F98">
        <w:rPr>
          <w:rFonts w:ascii="Arial" w:hAnsi="Arial" w:cs="Arial"/>
          <w:noProof/>
          <w:color w:val="000000"/>
        </w:rPr>
        <w:t>la</w:t>
      </w:r>
      <w:r w:rsidRPr="00595F98">
        <w:rPr>
          <w:rFonts w:ascii="Arial" w:hAnsi="Arial" w:cs="Arial"/>
          <w:noProof/>
          <w:color w:val="000000"/>
          <w:spacing w:val="-7"/>
        </w:rPr>
        <w:t xml:space="preserve"> </w:t>
      </w:r>
      <w:r w:rsidRPr="00595F98">
        <w:rPr>
          <w:rFonts w:ascii="Arial" w:hAnsi="Arial" w:cs="Arial"/>
          <w:noProof/>
          <w:color w:val="000000"/>
        </w:rPr>
        <w:t>colaboración de</w:t>
      </w:r>
      <w:r w:rsidRPr="00595F98">
        <w:rPr>
          <w:rFonts w:ascii="Arial" w:hAnsi="Arial" w:cs="Arial"/>
          <w:noProof/>
          <w:color w:val="000000"/>
          <w:spacing w:val="20"/>
        </w:rPr>
        <w:t xml:space="preserve"> </w:t>
      </w:r>
      <w:r w:rsidRPr="00595F98">
        <w:rPr>
          <w:rFonts w:ascii="Arial" w:hAnsi="Arial" w:cs="Arial"/>
          <w:noProof/>
          <w:color w:val="000000"/>
        </w:rPr>
        <w:t>los</w:t>
      </w:r>
      <w:r w:rsidRPr="00595F98">
        <w:rPr>
          <w:rFonts w:ascii="Arial" w:hAnsi="Arial" w:cs="Arial"/>
          <w:noProof/>
          <w:color w:val="000000"/>
          <w:spacing w:val="20"/>
        </w:rPr>
        <w:t xml:space="preserve"> </w:t>
      </w:r>
      <w:r w:rsidRPr="00595F98">
        <w:rPr>
          <w:rFonts w:ascii="Arial" w:hAnsi="Arial" w:cs="Arial"/>
          <w:noProof/>
          <w:color w:val="000000"/>
        </w:rPr>
        <w:t>distribuidores</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generadores</w:t>
      </w:r>
      <w:r w:rsidRPr="00595F98">
        <w:rPr>
          <w:rFonts w:ascii="Arial" w:hAnsi="Arial" w:cs="Arial"/>
          <w:noProof/>
          <w:color w:val="000000"/>
          <w:spacing w:val="20"/>
        </w:rPr>
        <w:t xml:space="preserve"> </w:t>
      </w:r>
      <w:r w:rsidRPr="00595F98">
        <w:rPr>
          <w:rFonts w:ascii="Arial" w:hAnsi="Arial" w:cs="Arial"/>
          <w:noProof/>
          <w:color w:val="000000"/>
        </w:rPr>
        <w:t>presentes</w:t>
      </w:r>
      <w:r w:rsidRPr="00595F98">
        <w:rPr>
          <w:rFonts w:ascii="Arial" w:hAnsi="Arial" w:cs="Arial"/>
          <w:noProof/>
          <w:color w:val="000000"/>
          <w:spacing w:val="20"/>
        </w:rPr>
        <w:t xml:space="preserve"> </w:t>
      </w:r>
      <w:r w:rsidRPr="00595F98">
        <w:rPr>
          <w:rFonts w:ascii="Arial" w:hAnsi="Arial" w:cs="Arial"/>
          <w:noProof/>
          <w:color w:val="000000"/>
        </w:rPr>
        <w:t>en</w:t>
      </w:r>
      <w:r w:rsidRPr="00595F98">
        <w:rPr>
          <w:rFonts w:ascii="Arial" w:hAnsi="Arial" w:cs="Arial"/>
          <w:noProof/>
          <w:color w:val="000000"/>
          <w:spacing w:val="20"/>
        </w:rPr>
        <w:t xml:space="preserve"> </w:t>
      </w:r>
      <w:r w:rsidRPr="00595F98">
        <w:rPr>
          <w:rFonts w:ascii="Arial" w:hAnsi="Arial" w:cs="Arial"/>
          <w:noProof/>
          <w:color w:val="000000"/>
        </w:rPr>
        <w:t>cada</w:t>
      </w:r>
      <w:r w:rsidRPr="00595F98">
        <w:rPr>
          <w:rFonts w:ascii="Arial" w:hAnsi="Arial" w:cs="Arial"/>
          <w:noProof/>
          <w:color w:val="000000"/>
          <w:spacing w:val="20"/>
        </w:rPr>
        <w:t xml:space="preserve"> </w:t>
      </w:r>
      <w:r w:rsidRPr="00595F98">
        <w:rPr>
          <w:rFonts w:ascii="Arial" w:hAnsi="Arial" w:cs="Arial"/>
          <w:noProof/>
          <w:color w:val="000000"/>
        </w:rPr>
        <w:t>sistema,</w:t>
      </w:r>
      <w:r w:rsidRPr="00595F98">
        <w:rPr>
          <w:rFonts w:ascii="Arial" w:hAnsi="Arial" w:cs="Arial"/>
          <w:noProof/>
          <w:color w:val="000000"/>
          <w:spacing w:val="20"/>
        </w:rPr>
        <w:t xml:space="preserve"> </w:t>
      </w:r>
      <w:r w:rsidRPr="00595F98">
        <w:rPr>
          <w:rFonts w:ascii="Arial" w:hAnsi="Arial" w:cs="Arial"/>
          <w:noProof/>
          <w:color w:val="000000"/>
        </w:rPr>
        <w:t>y</w:t>
      </w:r>
      <w:r w:rsidRPr="00595F98">
        <w:rPr>
          <w:rFonts w:ascii="Arial" w:hAnsi="Arial" w:cs="Arial"/>
          <w:noProof/>
          <w:color w:val="000000"/>
          <w:spacing w:val="20"/>
        </w:rPr>
        <w:t xml:space="preserve"> </w:t>
      </w:r>
      <w:r w:rsidRPr="00595F98">
        <w:rPr>
          <w:rFonts w:ascii="Arial" w:hAnsi="Arial" w:cs="Arial"/>
          <w:noProof/>
          <w:color w:val="000000"/>
        </w:rPr>
        <w:t>de</w:t>
      </w:r>
      <w:r w:rsidRPr="00595F98">
        <w:rPr>
          <w:rFonts w:ascii="Arial" w:hAnsi="Arial" w:cs="Arial"/>
          <w:noProof/>
          <w:color w:val="000000"/>
          <w:spacing w:val="20"/>
        </w:rPr>
        <w:t xml:space="preserve"> </w:t>
      </w:r>
      <w:r w:rsidRPr="00595F98">
        <w:rPr>
          <w:rFonts w:ascii="Arial" w:hAnsi="Arial" w:cs="Arial"/>
          <w:noProof/>
          <w:color w:val="000000"/>
        </w:rPr>
        <w:t>la</w:t>
      </w:r>
      <w:r w:rsidRPr="00595F98">
        <w:rPr>
          <w:rFonts w:ascii="Arial" w:hAnsi="Arial" w:cs="Arial"/>
          <w:noProof/>
          <w:color w:val="000000"/>
          <w:spacing w:val="20"/>
        </w:rPr>
        <w:t xml:space="preserve"> </w:t>
      </w:r>
      <w:r w:rsidRPr="00595F98">
        <w:rPr>
          <w:rFonts w:ascii="Arial" w:hAnsi="Arial" w:cs="Arial"/>
          <w:noProof/>
          <w:color w:val="000000"/>
        </w:rPr>
        <w:t>CNMC.</w:t>
      </w:r>
      <w:r w:rsidRPr="00595F98">
        <w:rPr>
          <w:rFonts w:ascii="Arial" w:hAnsi="Arial" w:cs="Arial"/>
          <w:noProof/>
          <w:color w:val="000000"/>
          <w:spacing w:val="20"/>
        </w:rPr>
        <w:t xml:space="preserve"> </w:t>
      </w:r>
      <w:r w:rsidRPr="00595F98">
        <w:rPr>
          <w:rFonts w:ascii="Arial" w:hAnsi="Arial" w:cs="Arial"/>
          <w:noProof/>
          <w:color w:val="000000"/>
        </w:rPr>
        <w:t>Estos planes</w:t>
      </w:r>
      <w:r w:rsidRPr="00595F98">
        <w:rPr>
          <w:rFonts w:ascii="Arial" w:hAnsi="Arial" w:cs="Arial"/>
          <w:noProof/>
          <w:color w:val="000000"/>
          <w:spacing w:val="22"/>
        </w:rPr>
        <w:t xml:space="preserve"> </w:t>
      </w:r>
      <w:r w:rsidRPr="00595F98">
        <w:rPr>
          <w:rFonts w:ascii="Arial" w:hAnsi="Arial" w:cs="Arial"/>
          <w:noProof/>
          <w:color w:val="000000"/>
        </w:rPr>
        <w:t>sistematizarán</w:t>
      </w:r>
      <w:r w:rsidRPr="00595F98">
        <w:rPr>
          <w:rFonts w:ascii="Arial" w:hAnsi="Arial" w:cs="Arial"/>
          <w:noProof/>
          <w:color w:val="000000"/>
          <w:spacing w:val="22"/>
        </w:rPr>
        <w:t xml:space="preserve"> </w:t>
      </w:r>
      <w:r w:rsidRPr="00595F98">
        <w:rPr>
          <w:rFonts w:ascii="Arial" w:hAnsi="Arial" w:cs="Arial"/>
          <w:noProof/>
          <w:color w:val="000000"/>
        </w:rPr>
        <w:t>las</w:t>
      </w:r>
      <w:r w:rsidRPr="00595F98">
        <w:rPr>
          <w:rFonts w:ascii="Arial" w:hAnsi="Arial" w:cs="Arial"/>
          <w:noProof/>
          <w:color w:val="000000"/>
          <w:spacing w:val="22"/>
        </w:rPr>
        <w:t xml:space="preserve"> </w:t>
      </w:r>
      <w:r w:rsidRPr="00595F98">
        <w:rPr>
          <w:rFonts w:ascii="Arial" w:hAnsi="Arial" w:cs="Arial"/>
          <w:noProof/>
          <w:color w:val="000000"/>
        </w:rPr>
        <w:t>actuaciones</w:t>
      </w:r>
      <w:r w:rsidRPr="00595F98">
        <w:rPr>
          <w:rFonts w:ascii="Arial" w:hAnsi="Arial" w:cs="Arial"/>
          <w:noProof/>
          <w:color w:val="000000"/>
          <w:spacing w:val="22"/>
        </w:rPr>
        <w:t xml:space="preserve"> </w:t>
      </w:r>
      <w:r w:rsidRPr="00595F98">
        <w:rPr>
          <w:rFonts w:ascii="Arial" w:hAnsi="Arial" w:cs="Arial"/>
          <w:noProof/>
          <w:color w:val="000000"/>
        </w:rPr>
        <w:t>que</w:t>
      </w:r>
      <w:r w:rsidRPr="00595F98">
        <w:rPr>
          <w:rFonts w:ascii="Arial" w:hAnsi="Arial" w:cs="Arial"/>
          <w:noProof/>
          <w:color w:val="000000"/>
          <w:spacing w:val="22"/>
        </w:rPr>
        <w:t xml:space="preserve"> </w:t>
      </w:r>
      <w:r w:rsidRPr="00595F98">
        <w:rPr>
          <w:rFonts w:ascii="Arial" w:hAnsi="Arial" w:cs="Arial"/>
          <w:noProof/>
          <w:color w:val="000000"/>
        </w:rPr>
        <w:t>deberán</w:t>
      </w:r>
      <w:r w:rsidRPr="00595F98">
        <w:rPr>
          <w:rFonts w:ascii="Arial" w:hAnsi="Arial" w:cs="Arial"/>
          <w:noProof/>
          <w:color w:val="000000"/>
          <w:spacing w:val="22"/>
        </w:rPr>
        <w:t xml:space="preserve"> </w:t>
      </w:r>
      <w:r w:rsidRPr="00595F98">
        <w:rPr>
          <w:rFonts w:ascii="Arial" w:hAnsi="Arial" w:cs="Arial"/>
          <w:noProof/>
          <w:color w:val="000000"/>
        </w:rPr>
        <w:t>realizar</w:t>
      </w:r>
      <w:r w:rsidRPr="00595F98">
        <w:rPr>
          <w:rFonts w:ascii="Arial" w:hAnsi="Arial" w:cs="Arial"/>
          <w:noProof/>
          <w:color w:val="000000"/>
          <w:spacing w:val="22"/>
        </w:rPr>
        <w:t xml:space="preserve"> </w:t>
      </w:r>
      <w:r w:rsidRPr="00595F98">
        <w:rPr>
          <w:rFonts w:ascii="Arial" w:hAnsi="Arial" w:cs="Arial"/>
          <w:noProof/>
          <w:color w:val="000000"/>
        </w:rPr>
        <w:t>los</w:t>
      </w:r>
      <w:r w:rsidRPr="00595F98">
        <w:rPr>
          <w:rFonts w:ascii="Arial" w:hAnsi="Arial" w:cs="Arial"/>
          <w:noProof/>
          <w:color w:val="000000"/>
          <w:spacing w:val="22"/>
        </w:rPr>
        <w:t xml:space="preserve"> </w:t>
      </w:r>
      <w:r w:rsidRPr="00595F98">
        <w:rPr>
          <w:rFonts w:ascii="Arial" w:hAnsi="Arial" w:cs="Arial"/>
          <w:noProof/>
          <w:color w:val="000000"/>
        </w:rPr>
        <w:t>diferentes</w:t>
      </w:r>
      <w:r w:rsidRPr="00595F98">
        <w:rPr>
          <w:rFonts w:ascii="Arial" w:hAnsi="Arial" w:cs="Arial"/>
          <w:noProof/>
          <w:color w:val="000000"/>
          <w:spacing w:val="22"/>
        </w:rPr>
        <w:t xml:space="preserve"> </w:t>
      </w:r>
      <w:r w:rsidRPr="00595F98">
        <w:rPr>
          <w:rFonts w:ascii="Arial" w:hAnsi="Arial" w:cs="Arial"/>
          <w:noProof/>
          <w:color w:val="000000"/>
        </w:rPr>
        <w:t>centros</w:t>
      </w:r>
      <w:r w:rsidRPr="00595F98">
        <w:rPr>
          <w:rFonts w:ascii="Arial" w:hAnsi="Arial" w:cs="Arial"/>
          <w:noProof/>
          <w:color w:val="000000"/>
          <w:spacing w:val="22"/>
        </w:rPr>
        <w:t xml:space="preserve"> </w:t>
      </w:r>
      <w:r w:rsidRPr="00595F98">
        <w:rPr>
          <w:rFonts w:ascii="Arial" w:hAnsi="Arial" w:cs="Arial"/>
          <w:noProof/>
          <w:color w:val="000000"/>
        </w:rPr>
        <w:t>de control y el personal de operación local en las subestaciones en el caso de un incidente generalizado.</w:t>
      </w:r>
      <w:r w:rsidRPr="00595F98">
        <w:rPr>
          <w:rFonts w:ascii="Arial" w:hAnsi="Arial" w:cs="Arial"/>
          <w:noProof/>
        </w:rPr>
        <w:t xml:space="preserve"> </w:t>
      </w:r>
    </w:p>
    <w:p w14:paraId="4746AC9B"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En</w:t>
      </w:r>
      <w:r w:rsidRPr="00595F98">
        <w:rPr>
          <w:rFonts w:ascii="Arial" w:hAnsi="Arial" w:cs="Arial"/>
          <w:noProof/>
          <w:color w:val="000000"/>
          <w:spacing w:val="-6"/>
        </w:rPr>
        <w:t xml:space="preserve"> </w:t>
      </w:r>
      <w:r w:rsidRPr="00595F98">
        <w:rPr>
          <w:rFonts w:ascii="Arial" w:hAnsi="Arial" w:cs="Arial"/>
          <w:noProof/>
          <w:color w:val="000000"/>
        </w:rPr>
        <w:t>caso</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producirse</w:t>
      </w:r>
      <w:r w:rsidRPr="00595F98">
        <w:rPr>
          <w:rFonts w:ascii="Arial" w:hAnsi="Arial" w:cs="Arial"/>
          <w:noProof/>
          <w:color w:val="000000"/>
          <w:spacing w:val="-6"/>
        </w:rPr>
        <w:t xml:space="preserve"> </w:t>
      </w:r>
      <w:r w:rsidRPr="00595F98">
        <w:rPr>
          <w:rFonts w:ascii="Arial" w:hAnsi="Arial" w:cs="Arial"/>
          <w:noProof/>
          <w:color w:val="000000"/>
        </w:rPr>
        <w:t>un</w:t>
      </w:r>
      <w:r w:rsidRPr="00595F98">
        <w:rPr>
          <w:rFonts w:ascii="Arial" w:hAnsi="Arial" w:cs="Arial"/>
          <w:noProof/>
          <w:color w:val="000000"/>
          <w:spacing w:val="-6"/>
        </w:rPr>
        <w:t xml:space="preserve"> </w:t>
      </w:r>
      <w:r w:rsidRPr="00595F98">
        <w:rPr>
          <w:rFonts w:ascii="Arial" w:hAnsi="Arial" w:cs="Arial"/>
          <w:noProof/>
          <w:color w:val="000000"/>
        </w:rPr>
        <w:t>incidente</w:t>
      </w:r>
      <w:r w:rsidRPr="00595F98">
        <w:rPr>
          <w:rFonts w:ascii="Arial" w:hAnsi="Arial" w:cs="Arial"/>
          <w:noProof/>
          <w:color w:val="000000"/>
          <w:spacing w:val="-6"/>
        </w:rPr>
        <w:t xml:space="preserve"> </w:t>
      </w:r>
      <w:r w:rsidRPr="00595F98">
        <w:rPr>
          <w:rFonts w:ascii="Arial" w:hAnsi="Arial" w:cs="Arial"/>
          <w:noProof/>
          <w:color w:val="000000"/>
        </w:rPr>
        <w:t>zonal</w:t>
      </w:r>
      <w:r w:rsidRPr="00595F98">
        <w:rPr>
          <w:rFonts w:ascii="Arial" w:hAnsi="Arial" w:cs="Arial"/>
          <w:noProof/>
          <w:color w:val="000000"/>
          <w:spacing w:val="-6"/>
        </w:rPr>
        <w:t xml:space="preserve"> </w:t>
      </w:r>
      <w:r w:rsidRPr="00595F98">
        <w:rPr>
          <w:rFonts w:ascii="Arial" w:hAnsi="Arial" w:cs="Arial"/>
          <w:noProof/>
          <w:color w:val="000000"/>
        </w:rPr>
        <w:t>o</w:t>
      </w:r>
      <w:r w:rsidRPr="00595F98">
        <w:rPr>
          <w:rFonts w:ascii="Arial" w:hAnsi="Arial" w:cs="Arial"/>
          <w:noProof/>
          <w:color w:val="000000"/>
          <w:spacing w:val="-6"/>
        </w:rPr>
        <w:t xml:space="preserve"> </w:t>
      </w:r>
      <w:r w:rsidRPr="00595F98">
        <w:rPr>
          <w:rFonts w:ascii="Arial" w:hAnsi="Arial" w:cs="Arial"/>
          <w:noProof/>
          <w:color w:val="000000"/>
        </w:rPr>
        <w:t>total,</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centros</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control</w:t>
      </w:r>
      <w:r w:rsidRPr="00595F98">
        <w:rPr>
          <w:rFonts w:ascii="Arial" w:hAnsi="Arial" w:cs="Arial"/>
          <w:noProof/>
          <w:color w:val="000000"/>
          <w:spacing w:val="-6"/>
        </w:rPr>
        <w:t xml:space="preserve"> </w:t>
      </w:r>
      <w:r w:rsidRPr="00595F98">
        <w:rPr>
          <w:rFonts w:ascii="Arial" w:hAnsi="Arial" w:cs="Arial"/>
          <w:noProof/>
          <w:color w:val="000000"/>
        </w:rPr>
        <w:t>de</w:t>
      </w:r>
      <w:r w:rsidRPr="00595F98">
        <w:rPr>
          <w:rFonts w:ascii="Arial" w:hAnsi="Arial" w:cs="Arial"/>
          <w:noProof/>
          <w:color w:val="000000"/>
          <w:spacing w:val="-6"/>
        </w:rPr>
        <w:t xml:space="preserve"> </w:t>
      </w:r>
      <w:r w:rsidRPr="00595F98">
        <w:rPr>
          <w:rFonts w:ascii="Arial" w:hAnsi="Arial" w:cs="Arial"/>
          <w:noProof/>
          <w:color w:val="000000"/>
        </w:rPr>
        <w:t>los</w:t>
      </w:r>
      <w:r w:rsidRPr="00595F98">
        <w:rPr>
          <w:rFonts w:ascii="Arial" w:hAnsi="Arial" w:cs="Arial"/>
          <w:noProof/>
          <w:color w:val="000000"/>
          <w:spacing w:val="-6"/>
        </w:rPr>
        <w:t xml:space="preserve"> </w:t>
      </w:r>
      <w:r w:rsidRPr="00595F98">
        <w:rPr>
          <w:rFonts w:ascii="Arial" w:hAnsi="Arial" w:cs="Arial"/>
          <w:noProof/>
          <w:color w:val="000000"/>
        </w:rPr>
        <w:t>diferentes productores,</w:t>
      </w:r>
      <w:r w:rsidRPr="00595F98">
        <w:rPr>
          <w:rFonts w:ascii="Arial" w:hAnsi="Arial" w:cs="Arial"/>
          <w:noProof/>
          <w:color w:val="000000"/>
          <w:spacing w:val="-4"/>
        </w:rPr>
        <w:t xml:space="preserve"> </w:t>
      </w:r>
      <w:r w:rsidRPr="00595F98">
        <w:rPr>
          <w:rFonts w:ascii="Arial" w:hAnsi="Arial" w:cs="Arial"/>
          <w:noProof/>
          <w:color w:val="000000"/>
        </w:rPr>
        <w:t>distribuidores</w:t>
      </w:r>
      <w:r w:rsidRPr="00595F98">
        <w:rPr>
          <w:rFonts w:ascii="Arial" w:hAnsi="Arial" w:cs="Arial"/>
          <w:noProof/>
          <w:color w:val="000000"/>
          <w:spacing w:val="-4"/>
        </w:rPr>
        <w:t xml:space="preserve"> </w:t>
      </w:r>
      <w:r w:rsidRPr="00595F98">
        <w:rPr>
          <w:rFonts w:ascii="Arial" w:hAnsi="Arial" w:cs="Arial"/>
          <w:noProof/>
          <w:color w:val="000000"/>
        </w:rPr>
        <w:t>y</w:t>
      </w:r>
      <w:r w:rsidRPr="00595F98">
        <w:rPr>
          <w:rFonts w:ascii="Arial" w:hAnsi="Arial" w:cs="Arial"/>
          <w:noProof/>
          <w:color w:val="000000"/>
          <w:spacing w:val="-4"/>
        </w:rPr>
        <w:t xml:space="preserve"> </w:t>
      </w:r>
      <w:r w:rsidRPr="00595F98">
        <w:rPr>
          <w:rFonts w:ascii="Arial" w:hAnsi="Arial" w:cs="Arial"/>
          <w:noProof/>
          <w:color w:val="000000"/>
        </w:rPr>
        <w:t>transportistas</w:t>
      </w:r>
      <w:r w:rsidRPr="00595F98">
        <w:rPr>
          <w:rFonts w:ascii="Arial" w:hAnsi="Arial" w:cs="Arial"/>
          <w:noProof/>
          <w:color w:val="000000"/>
          <w:spacing w:val="-4"/>
        </w:rPr>
        <w:t xml:space="preserve"> </w:t>
      </w:r>
      <w:r w:rsidRPr="00595F98">
        <w:rPr>
          <w:rFonts w:ascii="Arial" w:hAnsi="Arial" w:cs="Arial"/>
          <w:noProof/>
          <w:color w:val="000000"/>
        </w:rPr>
        <w:t>procederán</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efectuar</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reposición</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servicio bajo</w:t>
      </w:r>
      <w:r w:rsidRPr="00595F98">
        <w:rPr>
          <w:rFonts w:ascii="Arial" w:hAnsi="Arial" w:cs="Arial"/>
          <w:noProof/>
          <w:color w:val="000000"/>
          <w:spacing w:val="-4"/>
        </w:rPr>
        <w:t xml:space="preserve"> </w:t>
      </w:r>
      <w:r w:rsidRPr="00595F98">
        <w:rPr>
          <w:rFonts w:ascii="Arial" w:hAnsi="Arial" w:cs="Arial"/>
          <w:noProof/>
          <w:color w:val="000000"/>
        </w:rPr>
        <w:t>la</w:t>
      </w:r>
      <w:r w:rsidRPr="00595F98">
        <w:rPr>
          <w:rFonts w:ascii="Arial" w:hAnsi="Arial" w:cs="Arial"/>
          <w:noProof/>
          <w:color w:val="000000"/>
          <w:spacing w:val="-4"/>
        </w:rPr>
        <w:t xml:space="preserve"> </w:t>
      </w:r>
      <w:r w:rsidRPr="00595F98">
        <w:rPr>
          <w:rFonts w:ascii="Arial" w:hAnsi="Arial" w:cs="Arial"/>
          <w:noProof/>
          <w:color w:val="000000"/>
        </w:rPr>
        <w:t>coordinación</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Operador</w:t>
      </w:r>
      <w:r w:rsidRPr="00595F98">
        <w:rPr>
          <w:rFonts w:ascii="Arial" w:hAnsi="Arial" w:cs="Arial"/>
          <w:noProof/>
          <w:color w:val="000000"/>
          <w:spacing w:val="-4"/>
        </w:rPr>
        <w:t xml:space="preserve"> </w:t>
      </w:r>
      <w:r w:rsidRPr="00595F98">
        <w:rPr>
          <w:rFonts w:ascii="Arial" w:hAnsi="Arial" w:cs="Arial"/>
          <w:noProof/>
          <w:color w:val="000000"/>
        </w:rPr>
        <w:t>del</w:t>
      </w:r>
      <w:r w:rsidRPr="00595F98">
        <w:rPr>
          <w:rFonts w:ascii="Arial" w:hAnsi="Arial" w:cs="Arial"/>
          <w:noProof/>
          <w:color w:val="000000"/>
          <w:spacing w:val="-4"/>
        </w:rPr>
        <w:t xml:space="preserve"> </w:t>
      </w:r>
      <w:r w:rsidRPr="00595F98">
        <w:rPr>
          <w:rFonts w:ascii="Arial" w:hAnsi="Arial" w:cs="Arial"/>
          <w:noProof/>
          <w:color w:val="000000"/>
        </w:rPr>
        <w:t>Sistema,</w:t>
      </w:r>
      <w:r w:rsidRPr="00595F98">
        <w:rPr>
          <w:rFonts w:ascii="Arial" w:hAnsi="Arial" w:cs="Arial"/>
          <w:noProof/>
          <w:color w:val="000000"/>
          <w:spacing w:val="-4"/>
        </w:rPr>
        <w:t xml:space="preserve"> </w:t>
      </w:r>
      <w:r w:rsidRPr="00595F98">
        <w:rPr>
          <w:rFonts w:ascii="Arial" w:hAnsi="Arial" w:cs="Arial"/>
          <w:noProof/>
          <w:color w:val="000000"/>
        </w:rPr>
        <w:t>conforme</w:t>
      </w:r>
      <w:r w:rsidRPr="00595F98">
        <w:rPr>
          <w:rFonts w:ascii="Arial" w:hAnsi="Arial" w:cs="Arial"/>
          <w:noProof/>
          <w:color w:val="000000"/>
          <w:spacing w:val="-4"/>
        </w:rPr>
        <w:t xml:space="preserve"> </w:t>
      </w:r>
      <w:r w:rsidRPr="00595F98">
        <w:rPr>
          <w:rFonts w:ascii="Arial" w:hAnsi="Arial" w:cs="Arial"/>
          <w:noProof/>
          <w:color w:val="000000"/>
        </w:rPr>
        <w:t>a</w:t>
      </w:r>
      <w:r w:rsidRPr="00595F98">
        <w:rPr>
          <w:rFonts w:ascii="Arial" w:hAnsi="Arial" w:cs="Arial"/>
          <w:noProof/>
          <w:color w:val="000000"/>
          <w:spacing w:val="-4"/>
        </w:rPr>
        <w:t xml:space="preserve"> </w:t>
      </w:r>
      <w:r w:rsidRPr="00595F98">
        <w:rPr>
          <w:rFonts w:ascii="Arial" w:hAnsi="Arial" w:cs="Arial"/>
          <w:noProof/>
          <w:color w:val="000000"/>
        </w:rPr>
        <w:t>lo</w:t>
      </w:r>
      <w:r w:rsidRPr="00595F98">
        <w:rPr>
          <w:rFonts w:ascii="Arial" w:hAnsi="Arial" w:cs="Arial"/>
          <w:noProof/>
          <w:color w:val="000000"/>
          <w:spacing w:val="-4"/>
        </w:rPr>
        <w:t xml:space="preserve"> </w:t>
      </w:r>
      <w:r w:rsidRPr="00595F98">
        <w:rPr>
          <w:rFonts w:ascii="Arial" w:hAnsi="Arial" w:cs="Arial"/>
          <w:noProof/>
          <w:color w:val="000000"/>
        </w:rPr>
        <w:t>establecido</w:t>
      </w:r>
      <w:r w:rsidRPr="00595F98">
        <w:rPr>
          <w:rFonts w:ascii="Arial" w:hAnsi="Arial" w:cs="Arial"/>
          <w:noProof/>
          <w:color w:val="000000"/>
          <w:spacing w:val="-4"/>
        </w:rPr>
        <w:t xml:space="preserve"> </w:t>
      </w:r>
      <w:r w:rsidRPr="00595F98">
        <w:rPr>
          <w:rFonts w:ascii="Arial" w:hAnsi="Arial" w:cs="Arial"/>
          <w:noProof/>
          <w:color w:val="000000"/>
        </w:rPr>
        <w:t>en</w:t>
      </w:r>
      <w:r w:rsidRPr="00595F98">
        <w:rPr>
          <w:rFonts w:ascii="Arial" w:hAnsi="Arial" w:cs="Arial"/>
          <w:noProof/>
          <w:color w:val="000000"/>
          <w:spacing w:val="-4"/>
        </w:rPr>
        <w:t xml:space="preserve"> </w:t>
      </w:r>
      <w:r w:rsidRPr="00595F98">
        <w:rPr>
          <w:rFonts w:ascii="Arial" w:hAnsi="Arial" w:cs="Arial"/>
          <w:noProof/>
          <w:color w:val="000000"/>
        </w:rPr>
        <w:t>los</w:t>
      </w:r>
      <w:r w:rsidRPr="00595F98">
        <w:rPr>
          <w:rFonts w:ascii="Arial" w:hAnsi="Arial" w:cs="Arial"/>
          <w:noProof/>
          <w:color w:val="000000"/>
          <w:spacing w:val="-4"/>
        </w:rPr>
        <w:t xml:space="preserve"> </w:t>
      </w:r>
      <w:r w:rsidRPr="00595F98">
        <w:rPr>
          <w:rFonts w:ascii="Arial" w:hAnsi="Arial" w:cs="Arial"/>
          <w:noProof/>
          <w:color w:val="000000"/>
        </w:rPr>
        <w:t>Planes</w:t>
      </w:r>
      <w:r w:rsidRPr="00595F98">
        <w:rPr>
          <w:rFonts w:ascii="Arial" w:hAnsi="Arial" w:cs="Arial"/>
          <w:noProof/>
          <w:color w:val="000000"/>
          <w:spacing w:val="-4"/>
        </w:rPr>
        <w:t xml:space="preserve"> </w:t>
      </w:r>
      <w:r w:rsidRPr="00595F98">
        <w:rPr>
          <w:rFonts w:ascii="Arial" w:hAnsi="Arial" w:cs="Arial"/>
          <w:noProof/>
          <w:color w:val="000000"/>
        </w:rPr>
        <w:t>de Reposición correspondientes.</w:t>
      </w:r>
      <w:r w:rsidRPr="00595F98">
        <w:rPr>
          <w:rFonts w:ascii="Arial" w:hAnsi="Arial" w:cs="Arial"/>
          <w:noProof/>
        </w:rPr>
        <w:t xml:space="preserve"> </w:t>
      </w:r>
    </w:p>
    <w:p w14:paraId="7D589D68" w14:textId="77777777" w:rsidR="00340018" w:rsidRPr="00595F98" w:rsidRDefault="00D3248B" w:rsidP="00595F98">
      <w:pPr>
        <w:spacing w:line="240" w:lineRule="exact"/>
        <w:ind w:right="67" w:firstLine="340"/>
        <w:jc w:val="both"/>
        <w:rPr>
          <w:rFonts w:ascii="Arial" w:hAnsi="Arial" w:cs="Arial"/>
          <w:noProof/>
        </w:rPr>
      </w:pPr>
      <w:r w:rsidRPr="00595F98">
        <w:rPr>
          <w:rFonts w:ascii="Arial" w:hAnsi="Arial" w:cs="Arial"/>
          <w:noProof/>
          <w:color w:val="000000"/>
        </w:rPr>
        <w:t>De un modo general la reposición de las cargas deberá ser llevada a cabo por los agentes en los términos que se establezcan en los Planes de Reposición del Servicio. Estos</w:t>
      </w:r>
      <w:r w:rsidRPr="00595F98">
        <w:rPr>
          <w:rFonts w:ascii="Arial" w:hAnsi="Arial" w:cs="Arial"/>
          <w:noProof/>
          <w:color w:val="000000"/>
          <w:spacing w:val="39"/>
        </w:rPr>
        <w:t xml:space="preserve"> </w:t>
      </w:r>
      <w:r w:rsidRPr="00595F98">
        <w:rPr>
          <w:rFonts w:ascii="Arial" w:hAnsi="Arial" w:cs="Arial"/>
          <w:noProof/>
          <w:color w:val="000000"/>
        </w:rPr>
        <w:t>planes</w:t>
      </w:r>
      <w:r w:rsidRPr="00595F98">
        <w:rPr>
          <w:rFonts w:ascii="Arial" w:hAnsi="Arial" w:cs="Arial"/>
          <w:noProof/>
          <w:color w:val="000000"/>
          <w:spacing w:val="39"/>
        </w:rPr>
        <w:t xml:space="preserve"> </w:t>
      </w:r>
      <w:r w:rsidRPr="00595F98">
        <w:rPr>
          <w:rFonts w:ascii="Arial" w:hAnsi="Arial" w:cs="Arial"/>
          <w:noProof/>
          <w:color w:val="000000"/>
        </w:rPr>
        <w:t>deberán</w:t>
      </w:r>
      <w:r w:rsidRPr="00595F98">
        <w:rPr>
          <w:rFonts w:ascii="Arial" w:hAnsi="Arial" w:cs="Arial"/>
          <w:noProof/>
          <w:color w:val="000000"/>
          <w:spacing w:val="39"/>
        </w:rPr>
        <w:t xml:space="preserve"> </w:t>
      </w:r>
      <w:r w:rsidRPr="00595F98">
        <w:rPr>
          <w:rFonts w:ascii="Arial" w:hAnsi="Arial" w:cs="Arial"/>
          <w:noProof/>
          <w:color w:val="000000"/>
        </w:rPr>
        <w:t>también</w:t>
      </w:r>
      <w:r w:rsidRPr="00595F98">
        <w:rPr>
          <w:rFonts w:ascii="Arial" w:hAnsi="Arial" w:cs="Arial"/>
          <w:noProof/>
          <w:color w:val="000000"/>
          <w:spacing w:val="39"/>
        </w:rPr>
        <w:t xml:space="preserve"> </w:t>
      </w:r>
      <w:r w:rsidRPr="00595F98">
        <w:rPr>
          <w:rFonts w:ascii="Arial" w:hAnsi="Arial" w:cs="Arial"/>
          <w:noProof/>
          <w:color w:val="000000"/>
        </w:rPr>
        <w:t>hacer</w:t>
      </w:r>
      <w:r w:rsidRPr="00595F98">
        <w:rPr>
          <w:rFonts w:ascii="Arial" w:hAnsi="Arial" w:cs="Arial"/>
          <w:noProof/>
          <w:color w:val="000000"/>
          <w:spacing w:val="39"/>
        </w:rPr>
        <w:t xml:space="preserve"> </w:t>
      </w:r>
      <w:r w:rsidRPr="00595F98">
        <w:rPr>
          <w:rFonts w:ascii="Arial" w:hAnsi="Arial" w:cs="Arial"/>
          <w:noProof/>
          <w:color w:val="000000"/>
        </w:rPr>
        <w:t>referencia</w:t>
      </w:r>
      <w:r w:rsidRPr="00595F98">
        <w:rPr>
          <w:rFonts w:ascii="Arial" w:hAnsi="Arial" w:cs="Arial"/>
          <w:noProof/>
          <w:color w:val="000000"/>
          <w:spacing w:val="39"/>
        </w:rPr>
        <w:t xml:space="preserve"> </w:t>
      </w:r>
      <w:r w:rsidRPr="00595F98">
        <w:rPr>
          <w:rFonts w:ascii="Arial" w:hAnsi="Arial" w:cs="Arial"/>
          <w:noProof/>
          <w:color w:val="000000"/>
        </w:rPr>
        <w:t>a</w:t>
      </w:r>
      <w:r w:rsidRPr="00595F98">
        <w:rPr>
          <w:rFonts w:ascii="Arial" w:hAnsi="Arial" w:cs="Arial"/>
          <w:noProof/>
          <w:color w:val="000000"/>
          <w:spacing w:val="39"/>
        </w:rPr>
        <w:t xml:space="preserve"> </w:t>
      </w:r>
      <w:r w:rsidRPr="00595F98">
        <w:rPr>
          <w:rFonts w:ascii="Arial" w:hAnsi="Arial" w:cs="Arial"/>
          <w:noProof/>
          <w:color w:val="000000"/>
        </w:rPr>
        <w:t>los</w:t>
      </w:r>
      <w:r w:rsidRPr="00595F98">
        <w:rPr>
          <w:rFonts w:ascii="Arial" w:hAnsi="Arial" w:cs="Arial"/>
          <w:noProof/>
          <w:color w:val="000000"/>
          <w:spacing w:val="39"/>
        </w:rPr>
        <w:t xml:space="preserve"> </w:t>
      </w:r>
      <w:r w:rsidRPr="00595F98">
        <w:rPr>
          <w:rFonts w:ascii="Arial" w:hAnsi="Arial" w:cs="Arial"/>
          <w:noProof/>
          <w:color w:val="000000"/>
        </w:rPr>
        <w:t>dispositivos</w:t>
      </w:r>
      <w:r w:rsidRPr="00595F98">
        <w:rPr>
          <w:rFonts w:ascii="Arial" w:hAnsi="Arial" w:cs="Arial"/>
          <w:noProof/>
          <w:color w:val="000000"/>
          <w:spacing w:val="39"/>
        </w:rPr>
        <w:t xml:space="preserve"> </w:t>
      </w:r>
      <w:r w:rsidRPr="00595F98">
        <w:rPr>
          <w:rFonts w:ascii="Arial" w:hAnsi="Arial" w:cs="Arial"/>
          <w:noProof/>
          <w:color w:val="000000"/>
        </w:rPr>
        <w:t>automáticos</w:t>
      </w:r>
      <w:r w:rsidRPr="00595F98">
        <w:rPr>
          <w:rFonts w:ascii="Arial" w:hAnsi="Arial" w:cs="Arial"/>
          <w:noProof/>
          <w:color w:val="000000"/>
          <w:spacing w:val="39"/>
        </w:rPr>
        <w:t xml:space="preserve"> </w:t>
      </w:r>
      <w:r w:rsidRPr="00595F98">
        <w:rPr>
          <w:rFonts w:ascii="Arial" w:hAnsi="Arial" w:cs="Arial"/>
          <w:noProof/>
          <w:color w:val="000000"/>
        </w:rPr>
        <w:t>de reposición de servicio instalados, en el caso de que su existencia esté autorizada, y a su interrelación</w:t>
      </w:r>
      <w:r w:rsidRPr="00595F98">
        <w:rPr>
          <w:rFonts w:ascii="Arial" w:hAnsi="Arial" w:cs="Arial"/>
          <w:noProof/>
          <w:color w:val="000000"/>
          <w:spacing w:val="35"/>
        </w:rPr>
        <w:t xml:space="preserve"> </w:t>
      </w:r>
      <w:r w:rsidRPr="00595F98">
        <w:rPr>
          <w:rFonts w:ascii="Arial" w:hAnsi="Arial" w:cs="Arial"/>
          <w:noProof/>
          <w:color w:val="000000"/>
        </w:rPr>
        <w:t>con</w:t>
      </w:r>
      <w:r w:rsidRPr="00595F98">
        <w:rPr>
          <w:rFonts w:ascii="Arial" w:hAnsi="Arial" w:cs="Arial"/>
          <w:noProof/>
          <w:color w:val="000000"/>
          <w:spacing w:val="34"/>
        </w:rPr>
        <w:t xml:space="preserve"> </w:t>
      </w:r>
      <w:r w:rsidRPr="00595F98">
        <w:rPr>
          <w:rFonts w:ascii="Arial" w:hAnsi="Arial" w:cs="Arial"/>
          <w:noProof/>
          <w:color w:val="000000"/>
        </w:rPr>
        <w:t>la</w:t>
      </w:r>
      <w:r w:rsidRPr="00595F98">
        <w:rPr>
          <w:rFonts w:ascii="Arial" w:hAnsi="Arial" w:cs="Arial"/>
          <w:noProof/>
          <w:color w:val="000000"/>
          <w:spacing w:val="35"/>
        </w:rPr>
        <w:t xml:space="preserve"> </w:t>
      </w:r>
      <w:r w:rsidRPr="00595F98">
        <w:rPr>
          <w:rFonts w:ascii="Arial" w:hAnsi="Arial" w:cs="Arial"/>
          <w:noProof/>
          <w:color w:val="000000"/>
        </w:rPr>
        <w:t>actuación</w:t>
      </w:r>
      <w:r w:rsidRPr="00595F98">
        <w:rPr>
          <w:rFonts w:ascii="Arial" w:hAnsi="Arial" w:cs="Arial"/>
          <w:noProof/>
          <w:color w:val="000000"/>
          <w:spacing w:val="34"/>
        </w:rPr>
        <w:t xml:space="preserve"> </w:t>
      </w:r>
      <w:r w:rsidRPr="00595F98">
        <w:rPr>
          <w:rFonts w:ascii="Arial" w:hAnsi="Arial" w:cs="Arial"/>
          <w:noProof/>
          <w:color w:val="000000"/>
        </w:rPr>
        <w:t>de</w:t>
      </w:r>
      <w:r w:rsidRPr="00595F98">
        <w:rPr>
          <w:rFonts w:ascii="Arial" w:hAnsi="Arial" w:cs="Arial"/>
          <w:noProof/>
          <w:color w:val="000000"/>
          <w:spacing w:val="35"/>
        </w:rPr>
        <w:t xml:space="preserve"> </w:t>
      </w:r>
      <w:r w:rsidRPr="00595F98">
        <w:rPr>
          <w:rFonts w:ascii="Arial" w:hAnsi="Arial" w:cs="Arial"/>
          <w:noProof/>
          <w:color w:val="000000"/>
        </w:rPr>
        <w:t>los</w:t>
      </w:r>
      <w:r w:rsidRPr="00595F98">
        <w:rPr>
          <w:rFonts w:ascii="Arial" w:hAnsi="Arial" w:cs="Arial"/>
          <w:noProof/>
          <w:color w:val="000000"/>
          <w:spacing w:val="34"/>
        </w:rPr>
        <w:t xml:space="preserve"> </w:t>
      </w:r>
      <w:r w:rsidRPr="00595F98">
        <w:rPr>
          <w:rFonts w:ascii="Arial" w:hAnsi="Arial" w:cs="Arial"/>
          <w:noProof/>
          <w:color w:val="000000"/>
        </w:rPr>
        <w:t>agentes</w:t>
      </w:r>
      <w:r w:rsidRPr="00595F98">
        <w:rPr>
          <w:rFonts w:ascii="Arial" w:hAnsi="Arial" w:cs="Arial"/>
          <w:noProof/>
          <w:color w:val="000000"/>
          <w:spacing w:val="34"/>
        </w:rPr>
        <w:t xml:space="preserve"> </w:t>
      </w:r>
      <w:r w:rsidRPr="00595F98">
        <w:rPr>
          <w:rFonts w:ascii="Arial" w:hAnsi="Arial" w:cs="Arial"/>
          <w:noProof/>
          <w:color w:val="000000"/>
        </w:rPr>
        <w:t>mencionados.</w:t>
      </w:r>
      <w:r w:rsidRPr="00595F98">
        <w:rPr>
          <w:rFonts w:ascii="Arial" w:hAnsi="Arial" w:cs="Arial"/>
          <w:noProof/>
          <w:color w:val="000000"/>
          <w:spacing w:val="35"/>
        </w:rPr>
        <w:t xml:space="preserve"> </w:t>
      </w:r>
      <w:r w:rsidRPr="00595F98">
        <w:rPr>
          <w:rFonts w:ascii="Arial" w:hAnsi="Arial" w:cs="Arial"/>
          <w:noProof/>
          <w:color w:val="000000"/>
        </w:rPr>
        <w:t>Consecuentemente,</w:t>
      </w:r>
      <w:r w:rsidRPr="00595F98">
        <w:rPr>
          <w:rFonts w:ascii="Arial" w:hAnsi="Arial" w:cs="Arial"/>
          <w:noProof/>
          <w:color w:val="000000"/>
          <w:spacing w:val="35"/>
        </w:rPr>
        <w:t xml:space="preserve"> </w:t>
      </w:r>
      <w:r w:rsidRPr="00595F98">
        <w:rPr>
          <w:rFonts w:ascii="Arial" w:hAnsi="Arial" w:cs="Arial"/>
          <w:noProof/>
          <w:color w:val="000000"/>
        </w:rPr>
        <w:t>la actuación autónoma de dispositivos de reposición automática de carga se limitará a los casos que se contemplen en dichos Planes.</w:t>
      </w:r>
      <w:r w:rsidRPr="00595F98">
        <w:rPr>
          <w:rFonts w:ascii="Arial" w:hAnsi="Arial" w:cs="Arial"/>
          <w:noProof/>
        </w:rPr>
        <w:t xml:space="preserve"> </w:t>
      </w:r>
    </w:p>
    <w:p w14:paraId="4B9B9C96" w14:textId="15C43E34" w:rsidR="00301179" w:rsidRPr="00595F98" w:rsidRDefault="00D3248B" w:rsidP="00595F98">
      <w:pPr>
        <w:spacing w:line="240" w:lineRule="exact"/>
        <w:ind w:right="67" w:firstLine="340"/>
        <w:jc w:val="both"/>
        <w:rPr>
          <w:ins w:id="148" w:author="Autor"/>
          <w:rFonts w:ascii="Arial" w:hAnsi="Arial" w:cs="Arial"/>
          <w:noProof/>
        </w:rPr>
      </w:pPr>
      <w:r w:rsidRPr="00595F98">
        <w:rPr>
          <w:rFonts w:ascii="Arial" w:hAnsi="Arial" w:cs="Arial"/>
          <w:noProof/>
          <w:color w:val="000000"/>
        </w:rPr>
        <w:t>El Operador del Sistema será responsable de la coordinación de los simulacros de reposición que tengan luga</w:t>
      </w:r>
      <w:r w:rsidRPr="00595F98">
        <w:rPr>
          <w:rFonts w:ascii="Arial" w:hAnsi="Arial" w:cs="Arial"/>
          <w:noProof/>
          <w:color w:val="000000"/>
          <w:spacing w:val="-10"/>
        </w:rPr>
        <w:t>r</w:t>
      </w:r>
      <w:r w:rsidRPr="00595F98">
        <w:rPr>
          <w:rFonts w:ascii="Arial" w:hAnsi="Arial" w:cs="Arial"/>
          <w:noProof/>
          <w:color w:val="000000"/>
        </w:rPr>
        <w:t>.</w:t>
      </w:r>
      <w:r w:rsidRPr="00595F98">
        <w:rPr>
          <w:rFonts w:ascii="Arial" w:hAnsi="Arial" w:cs="Arial"/>
          <w:noProof/>
        </w:rPr>
        <w:t xml:space="preserve"> </w:t>
      </w:r>
    </w:p>
    <w:p w14:paraId="3630AAB6" w14:textId="3FEEF6EA" w:rsidR="00795C8E" w:rsidRPr="00595F98" w:rsidRDefault="00795C8E" w:rsidP="00595F98">
      <w:pPr>
        <w:spacing w:line="240" w:lineRule="exact"/>
        <w:ind w:right="67" w:firstLine="340"/>
        <w:jc w:val="both"/>
        <w:rPr>
          <w:rFonts w:ascii="Arial" w:hAnsi="Arial" w:cs="Arial"/>
          <w:strike/>
          <w:noProof/>
          <w:color w:val="000000"/>
        </w:rPr>
      </w:pPr>
    </w:p>
    <w:sectPr w:rsidR="00795C8E" w:rsidRPr="00595F98" w:rsidSect="0003218F">
      <w:type w:val="continuous"/>
      <w:pgSz w:w="11915" w:h="16847"/>
      <w:pgMar w:top="1417" w:right="1701" w:bottom="141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04859" w14:textId="77777777" w:rsidR="00307CA9" w:rsidRDefault="00307CA9" w:rsidP="00D3248B">
      <w:r>
        <w:separator/>
      </w:r>
    </w:p>
  </w:endnote>
  <w:endnote w:type="continuationSeparator" w:id="0">
    <w:p w14:paraId="34714F39" w14:textId="77777777" w:rsidR="00307CA9" w:rsidRDefault="00307CA9" w:rsidP="00D3248B">
      <w:r>
        <w:continuationSeparator/>
      </w:r>
    </w:p>
  </w:endnote>
  <w:endnote w:type="continuationNotice" w:id="1">
    <w:p w14:paraId="61EF9FB7" w14:textId="77777777" w:rsidR="00307CA9" w:rsidRDefault="00307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 Semi Condensed">
    <w:panose1 w:val="00000506000000000000"/>
    <w:charset w:val="00"/>
    <w:family w:val="auto"/>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D408E" w14:textId="77777777" w:rsidR="00307CA9" w:rsidRDefault="00307CA9" w:rsidP="00D3248B">
      <w:r>
        <w:separator/>
      </w:r>
    </w:p>
  </w:footnote>
  <w:footnote w:type="continuationSeparator" w:id="0">
    <w:p w14:paraId="4C3C813D" w14:textId="77777777" w:rsidR="00307CA9" w:rsidRDefault="00307CA9" w:rsidP="00D3248B">
      <w:r>
        <w:continuationSeparator/>
      </w:r>
    </w:p>
  </w:footnote>
  <w:footnote w:type="continuationNotice" w:id="1">
    <w:p w14:paraId="7BCCDD0C" w14:textId="77777777" w:rsidR="00307CA9" w:rsidRDefault="00307CA9"/>
  </w:footnote>
  <w:footnote w:id="2">
    <w:p w14:paraId="43E3C9FA" w14:textId="017BA777" w:rsidR="00117587" w:rsidRPr="00CF0344" w:rsidRDefault="00117587">
      <w:pPr>
        <w:pStyle w:val="Textonotapie"/>
        <w:rPr>
          <w:rFonts w:ascii="Arial" w:hAnsi="Arial" w:cs="Arial"/>
          <w:sz w:val="18"/>
          <w:szCs w:val="18"/>
          <w:lang w:val="es-ES"/>
        </w:rPr>
      </w:pPr>
      <w:r w:rsidRPr="00CF0344">
        <w:rPr>
          <w:rStyle w:val="Refdenotaalpie"/>
          <w:rFonts w:ascii="Arial" w:hAnsi="Arial" w:cs="Arial"/>
          <w:sz w:val="22"/>
          <w:szCs w:val="22"/>
        </w:rPr>
        <w:footnoteRef/>
      </w:r>
      <w:r w:rsidRPr="00CF0344">
        <w:rPr>
          <w:rFonts w:ascii="Arial" w:hAnsi="Arial" w:cs="Arial"/>
          <w:sz w:val="18"/>
          <w:szCs w:val="18"/>
          <w:lang w:val="es-ES"/>
        </w:rPr>
        <w:t xml:space="preserve"> </w:t>
      </w:r>
      <w:r w:rsidRPr="00CF0344">
        <w:rPr>
          <w:rFonts w:ascii="Arial" w:hAnsi="Arial" w:cs="Arial"/>
          <w:noProof/>
          <w:color w:val="000000"/>
          <w:sz w:val="18"/>
          <w:szCs w:val="18"/>
          <w:lang w:val="es-ES"/>
        </w:rPr>
        <w:t>Las instalaciones de generación según Real Decreto 244/2019 _autoconsumo_ participar</w:t>
      </w:r>
      <w:r w:rsidR="00CF0344">
        <w:rPr>
          <w:rFonts w:ascii="Arial" w:hAnsi="Arial" w:cs="Arial"/>
          <w:noProof/>
          <w:color w:val="000000"/>
          <w:sz w:val="18"/>
          <w:szCs w:val="18"/>
          <w:lang w:val="es-ES"/>
        </w:rPr>
        <w:t>á</w:t>
      </w:r>
      <w:r w:rsidRPr="00CF0344">
        <w:rPr>
          <w:rFonts w:ascii="Arial" w:hAnsi="Arial" w:cs="Arial"/>
          <w:noProof/>
          <w:color w:val="000000"/>
          <w:sz w:val="18"/>
          <w:szCs w:val="18"/>
          <w:lang w:val="es-ES"/>
        </w:rPr>
        <w:t>n en último lugar en los planes de deslastre por sobrefrecuencia.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A6A61"/>
    <w:multiLevelType w:val="hybridMultilevel"/>
    <w:tmpl w:val="AF8AB928"/>
    <w:lvl w:ilvl="0" w:tplc="4D8A276C">
      <w:start w:val="1"/>
      <w:numFmt w:val="upperRoman"/>
      <w:lvlText w:val="%1."/>
      <w:lvlJc w:val="left"/>
      <w:pPr>
        <w:ind w:left="3163" w:hanging="1440"/>
      </w:pPr>
      <w:rPr>
        <w:rFonts w:hint="default"/>
      </w:rPr>
    </w:lvl>
    <w:lvl w:ilvl="1" w:tplc="0C0A0019" w:tentative="1">
      <w:start w:val="1"/>
      <w:numFmt w:val="lowerLetter"/>
      <w:lvlText w:val="%2."/>
      <w:lvlJc w:val="left"/>
      <w:pPr>
        <w:ind w:left="2803" w:hanging="360"/>
      </w:pPr>
    </w:lvl>
    <w:lvl w:ilvl="2" w:tplc="0C0A001B" w:tentative="1">
      <w:start w:val="1"/>
      <w:numFmt w:val="lowerRoman"/>
      <w:lvlText w:val="%3."/>
      <w:lvlJc w:val="right"/>
      <w:pPr>
        <w:ind w:left="3523" w:hanging="180"/>
      </w:pPr>
    </w:lvl>
    <w:lvl w:ilvl="3" w:tplc="0C0A000F" w:tentative="1">
      <w:start w:val="1"/>
      <w:numFmt w:val="decimal"/>
      <w:lvlText w:val="%4."/>
      <w:lvlJc w:val="left"/>
      <w:pPr>
        <w:ind w:left="4243" w:hanging="360"/>
      </w:pPr>
    </w:lvl>
    <w:lvl w:ilvl="4" w:tplc="0C0A0019" w:tentative="1">
      <w:start w:val="1"/>
      <w:numFmt w:val="lowerLetter"/>
      <w:lvlText w:val="%5."/>
      <w:lvlJc w:val="left"/>
      <w:pPr>
        <w:ind w:left="4963" w:hanging="360"/>
      </w:pPr>
    </w:lvl>
    <w:lvl w:ilvl="5" w:tplc="0C0A001B" w:tentative="1">
      <w:start w:val="1"/>
      <w:numFmt w:val="lowerRoman"/>
      <w:lvlText w:val="%6."/>
      <w:lvlJc w:val="right"/>
      <w:pPr>
        <w:ind w:left="5683" w:hanging="180"/>
      </w:pPr>
    </w:lvl>
    <w:lvl w:ilvl="6" w:tplc="0C0A000F" w:tentative="1">
      <w:start w:val="1"/>
      <w:numFmt w:val="decimal"/>
      <w:lvlText w:val="%7."/>
      <w:lvlJc w:val="left"/>
      <w:pPr>
        <w:ind w:left="6403" w:hanging="360"/>
      </w:pPr>
    </w:lvl>
    <w:lvl w:ilvl="7" w:tplc="0C0A0019" w:tentative="1">
      <w:start w:val="1"/>
      <w:numFmt w:val="lowerLetter"/>
      <w:lvlText w:val="%8."/>
      <w:lvlJc w:val="left"/>
      <w:pPr>
        <w:ind w:left="7123" w:hanging="360"/>
      </w:pPr>
    </w:lvl>
    <w:lvl w:ilvl="8" w:tplc="0C0A001B" w:tentative="1">
      <w:start w:val="1"/>
      <w:numFmt w:val="lowerRoman"/>
      <w:lvlText w:val="%9."/>
      <w:lvlJc w:val="right"/>
      <w:pPr>
        <w:ind w:left="7843" w:hanging="180"/>
      </w:pPr>
    </w:lvl>
  </w:abstractNum>
  <w:abstractNum w:abstractNumId="1" w15:restartNumberingAfterBreak="0">
    <w:nsid w:val="344914B4"/>
    <w:multiLevelType w:val="hybridMultilevel"/>
    <w:tmpl w:val="0226A970"/>
    <w:lvl w:ilvl="0" w:tplc="0C0A0001">
      <w:start w:val="1"/>
      <w:numFmt w:val="bullet"/>
      <w:lvlText w:val=""/>
      <w:lvlJc w:val="left"/>
      <w:pPr>
        <w:ind w:left="2494" w:hanging="360"/>
      </w:pPr>
      <w:rPr>
        <w:rFonts w:ascii="Symbol" w:hAnsi="Symbol" w:hint="default"/>
      </w:rPr>
    </w:lvl>
    <w:lvl w:ilvl="1" w:tplc="0C0A0003" w:tentative="1">
      <w:start w:val="1"/>
      <w:numFmt w:val="bullet"/>
      <w:lvlText w:val="o"/>
      <w:lvlJc w:val="left"/>
      <w:pPr>
        <w:ind w:left="3214" w:hanging="360"/>
      </w:pPr>
      <w:rPr>
        <w:rFonts w:ascii="Courier New" w:hAnsi="Courier New" w:cs="Courier New" w:hint="default"/>
      </w:rPr>
    </w:lvl>
    <w:lvl w:ilvl="2" w:tplc="0C0A0005" w:tentative="1">
      <w:start w:val="1"/>
      <w:numFmt w:val="bullet"/>
      <w:lvlText w:val=""/>
      <w:lvlJc w:val="left"/>
      <w:pPr>
        <w:ind w:left="3934" w:hanging="360"/>
      </w:pPr>
      <w:rPr>
        <w:rFonts w:ascii="Wingdings" w:hAnsi="Wingdings" w:hint="default"/>
      </w:rPr>
    </w:lvl>
    <w:lvl w:ilvl="3" w:tplc="0C0A0001" w:tentative="1">
      <w:start w:val="1"/>
      <w:numFmt w:val="bullet"/>
      <w:lvlText w:val=""/>
      <w:lvlJc w:val="left"/>
      <w:pPr>
        <w:ind w:left="4654" w:hanging="360"/>
      </w:pPr>
      <w:rPr>
        <w:rFonts w:ascii="Symbol" w:hAnsi="Symbol" w:hint="default"/>
      </w:rPr>
    </w:lvl>
    <w:lvl w:ilvl="4" w:tplc="0C0A0003" w:tentative="1">
      <w:start w:val="1"/>
      <w:numFmt w:val="bullet"/>
      <w:lvlText w:val="o"/>
      <w:lvlJc w:val="left"/>
      <w:pPr>
        <w:ind w:left="5374" w:hanging="360"/>
      </w:pPr>
      <w:rPr>
        <w:rFonts w:ascii="Courier New" w:hAnsi="Courier New" w:cs="Courier New" w:hint="default"/>
      </w:rPr>
    </w:lvl>
    <w:lvl w:ilvl="5" w:tplc="0C0A0005" w:tentative="1">
      <w:start w:val="1"/>
      <w:numFmt w:val="bullet"/>
      <w:lvlText w:val=""/>
      <w:lvlJc w:val="left"/>
      <w:pPr>
        <w:ind w:left="6094" w:hanging="360"/>
      </w:pPr>
      <w:rPr>
        <w:rFonts w:ascii="Wingdings" w:hAnsi="Wingdings" w:hint="default"/>
      </w:rPr>
    </w:lvl>
    <w:lvl w:ilvl="6" w:tplc="0C0A0001" w:tentative="1">
      <w:start w:val="1"/>
      <w:numFmt w:val="bullet"/>
      <w:lvlText w:val=""/>
      <w:lvlJc w:val="left"/>
      <w:pPr>
        <w:ind w:left="6814" w:hanging="360"/>
      </w:pPr>
      <w:rPr>
        <w:rFonts w:ascii="Symbol" w:hAnsi="Symbol" w:hint="default"/>
      </w:rPr>
    </w:lvl>
    <w:lvl w:ilvl="7" w:tplc="0C0A0003" w:tentative="1">
      <w:start w:val="1"/>
      <w:numFmt w:val="bullet"/>
      <w:lvlText w:val="o"/>
      <w:lvlJc w:val="left"/>
      <w:pPr>
        <w:ind w:left="7534" w:hanging="360"/>
      </w:pPr>
      <w:rPr>
        <w:rFonts w:ascii="Courier New" w:hAnsi="Courier New" w:cs="Courier New" w:hint="default"/>
      </w:rPr>
    </w:lvl>
    <w:lvl w:ilvl="8" w:tplc="0C0A0005" w:tentative="1">
      <w:start w:val="1"/>
      <w:numFmt w:val="bullet"/>
      <w:lvlText w:val=""/>
      <w:lvlJc w:val="left"/>
      <w:pPr>
        <w:ind w:left="8254" w:hanging="360"/>
      </w:pPr>
      <w:rPr>
        <w:rFonts w:ascii="Wingdings" w:hAnsi="Wingdings" w:hint="default"/>
      </w:rPr>
    </w:lvl>
  </w:abstractNum>
  <w:abstractNum w:abstractNumId="2" w15:restartNumberingAfterBreak="0">
    <w:nsid w:val="6F5C61C8"/>
    <w:multiLevelType w:val="hybridMultilevel"/>
    <w:tmpl w:val="E5C0756A"/>
    <w:lvl w:ilvl="0" w:tplc="0C0A000F">
      <w:start w:val="1"/>
      <w:numFmt w:val="decimal"/>
      <w:lvlText w:val="%1."/>
      <w:lvlJc w:val="left"/>
      <w:pPr>
        <w:ind w:left="774" w:hanging="360"/>
      </w:pPr>
    </w:lvl>
    <w:lvl w:ilvl="1" w:tplc="0C0A0019">
      <w:start w:val="1"/>
      <w:numFmt w:val="lowerLetter"/>
      <w:lvlText w:val="%2."/>
      <w:lvlJc w:val="left"/>
      <w:pPr>
        <w:ind w:left="1494" w:hanging="360"/>
      </w:pPr>
    </w:lvl>
    <w:lvl w:ilvl="2" w:tplc="0C0A001B">
      <w:start w:val="1"/>
      <w:numFmt w:val="lowerRoman"/>
      <w:lvlText w:val="%3."/>
      <w:lvlJc w:val="right"/>
      <w:pPr>
        <w:ind w:left="2214" w:hanging="180"/>
      </w:pPr>
    </w:lvl>
    <w:lvl w:ilvl="3" w:tplc="0C0A000F">
      <w:start w:val="1"/>
      <w:numFmt w:val="decimal"/>
      <w:lvlText w:val="%4."/>
      <w:lvlJc w:val="left"/>
      <w:pPr>
        <w:ind w:left="2934" w:hanging="360"/>
      </w:pPr>
    </w:lvl>
    <w:lvl w:ilvl="4" w:tplc="0C0A0019">
      <w:start w:val="1"/>
      <w:numFmt w:val="lowerLetter"/>
      <w:lvlText w:val="%5."/>
      <w:lvlJc w:val="left"/>
      <w:pPr>
        <w:ind w:left="3654" w:hanging="360"/>
      </w:pPr>
    </w:lvl>
    <w:lvl w:ilvl="5" w:tplc="0C0A001B">
      <w:start w:val="1"/>
      <w:numFmt w:val="lowerRoman"/>
      <w:lvlText w:val="%6."/>
      <w:lvlJc w:val="right"/>
      <w:pPr>
        <w:ind w:left="4374" w:hanging="180"/>
      </w:pPr>
    </w:lvl>
    <w:lvl w:ilvl="6" w:tplc="0C0A000F">
      <w:start w:val="1"/>
      <w:numFmt w:val="decimal"/>
      <w:lvlText w:val="%7."/>
      <w:lvlJc w:val="left"/>
      <w:pPr>
        <w:ind w:left="5094" w:hanging="360"/>
      </w:pPr>
    </w:lvl>
    <w:lvl w:ilvl="7" w:tplc="0C0A0019">
      <w:start w:val="1"/>
      <w:numFmt w:val="lowerLetter"/>
      <w:lvlText w:val="%8."/>
      <w:lvlJc w:val="left"/>
      <w:pPr>
        <w:ind w:left="5814" w:hanging="360"/>
      </w:pPr>
    </w:lvl>
    <w:lvl w:ilvl="8" w:tplc="0C0A001B">
      <w:start w:val="1"/>
      <w:numFmt w:val="lowerRoman"/>
      <w:lvlText w:val="%9."/>
      <w:lvlJc w:val="right"/>
      <w:pPr>
        <w:ind w:left="6534" w:hanging="180"/>
      </w:pPr>
    </w:lvl>
  </w:abstractNum>
  <w:num w:numId="1" w16cid:durableId="2026007649">
    <w:abstractNumId w:val="0"/>
  </w:num>
  <w:num w:numId="2" w16cid:durableId="1457092917">
    <w:abstractNumId w:val="1"/>
  </w:num>
  <w:num w:numId="3" w16cid:durableId="519321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7D"/>
    <w:rsid w:val="00004EBE"/>
    <w:rsid w:val="00012EBE"/>
    <w:rsid w:val="000145BE"/>
    <w:rsid w:val="000160C5"/>
    <w:rsid w:val="000213F8"/>
    <w:rsid w:val="0003218F"/>
    <w:rsid w:val="00034815"/>
    <w:rsid w:val="0004022C"/>
    <w:rsid w:val="00040401"/>
    <w:rsid w:val="00050FF5"/>
    <w:rsid w:val="00051BAB"/>
    <w:rsid w:val="0006016D"/>
    <w:rsid w:val="00063322"/>
    <w:rsid w:val="00073066"/>
    <w:rsid w:val="000904E9"/>
    <w:rsid w:val="00092275"/>
    <w:rsid w:val="0009353A"/>
    <w:rsid w:val="00095572"/>
    <w:rsid w:val="000A5F01"/>
    <w:rsid w:val="000B395B"/>
    <w:rsid w:val="000B4547"/>
    <w:rsid w:val="000B62B8"/>
    <w:rsid w:val="000B7823"/>
    <w:rsid w:val="000C4CB4"/>
    <w:rsid w:val="000C5E9B"/>
    <w:rsid w:val="000D25E6"/>
    <w:rsid w:val="000E42FB"/>
    <w:rsid w:val="00100F6B"/>
    <w:rsid w:val="00104BB0"/>
    <w:rsid w:val="0010766A"/>
    <w:rsid w:val="00112814"/>
    <w:rsid w:val="00114698"/>
    <w:rsid w:val="00117587"/>
    <w:rsid w:val="00120DF4"/>
    <w:rsid w:val="0013051D"/>
    <w:rsid w:val="001356B0"/>
    <w:rsid w:val="0014220F"/>
    <w:rsid w:val="00145F65"/>
    <w:rsid w:val="001471C1"/>
    <w:rsid w:val="00151CD5"/>
    <w:rsid w:val="0015446D"/>
    <w:rsid w:val="001652DC"/>
    <w:rsid w:val="00166BF4"/>
    <w:rsid w:val="0016748F"/>
    <w:rsid w:val="00181C6C"/>
    <w:rsid w:val="001901F4"/>
    <w:rsid w:val="00191C7D"/>
    <w:rsid w:val="001932B2"/>
    <w:rsid w:val="00193C91"/>
    <w:rsid w:val="00194C87"/>
    <w:rsid w:val="00194FF1"/>
    <w:rsid w:val="00195809"/>
    <w:rsid w:val="001A1998"/>
    <w:rsid w:val="001A20A0"/>
    <w:rsid w:val="001A5AB8"/>
    <w:rsid w:val="001B1E27"/>
    <w:rsid w:val="001B33A5"/>
    <w:rsid w:val="001B6797"/>
    <w:rsid w:val="001C6193"/>
    <w:rsid w:val="001D0952"/>
    <w:rsid w:val="001D1436"/>
    <w:rsid w:val="001D4308"/>
    <w:rsid w:val="001D6450"/>
    <w:rsid w:val="001D6998"/>
    <w:rsid w:val="001D6E24"/>
    <w:rsid w:val="001E2946"/>
    <w:rsid w:val="001E70F1"/>
    <w:rsid w:val="002015C0"/>
    <w:rsid w:val="00206F0A"/>
    <w:rsid w:val="00210C7C"/>
    <w:rsid w:val="00212FDE"/>
    <w:rsid w:val="00215A30"/>
    <w:rsid w:val="00230B5E"/>
    <w:rsid w:val="0023130D"/>
    <w:rsid w:val="00234AE7"/>
    <w:rsid w:val="002360BB"/>
    <w:rsid w:val="002407F4"/>
    <w:rsid w:val="002470CB"/>
    <w:rsid w:val="002607E7"/>
    <w:rsid w:val="002613BF"/>
    <w:rsid w:val="002660CE"/>
    <w:rsid w:val="00273332"/>
    <w:rsid w:val="0027589D"/>
    <w:rsid w:val="00277B1B"/>
    <w:rsid w:val="002826B7"/>
    <w:rsid w:val="0028309A"/>
    <w:rsid w:val="00295DC1"/>
    <w:rsid w:val="002A6142"/>
    <w:rsid w:val="002B53AB"/>
    <w:rsid w:val="002C3CB9"/>
    <w:rsid w:val="002C67DF"/>
    <w:rsid w:val="002D0516"/>
    <w:rsid w:val="002D48C3"/>
    <w:rsid w:val="002D79CF"/>
    <w:rsid w:val="002F0E71"/>
    <w:rsid w:val="002F27A6"/>
    <w:rsid w:val="002F296B"/>
    <w:rsid w:val="002F503B"/>
    <w:rsid w:val="002F5CE7"/>
    <w:rsid w:val="00301179"/>
    <w:rsid w:val="00301800"/>
    <w:rsid w:val="00303156"/>
    <w:rsid w:val="00306AF2"/>
    <w:rsid w:val="00307CA9"/>
    <w:rsid w:val="0031256C"/>
    <w:rsid w:val="00316A62"/>
    <w:rsid w:val="00336DA4"/>
    <w:rsid w:val="00340018"/>
    <w:rsid w:val="00341F19"/>
    <w:rsid w:val="00342B33"/>
    <w:rsid w:val="00344A48"/>
    <w:rsid w:val="00346C7D"/>
    <w:rsid w:val="003542F2"/>
    <w:rsid w:val="003556C5"/>
    <w:rsid w:val="003606D6"/>
    <w:rsid w:val="0036147C"/>
    <w:rsid w:val="00364782"/>
    <w:rsid w:val="00364C6F"/>
    <w:rsid w:val="00367D9E"/>
    <w:rsid w:val="00372099"/>
    <w:rsid w:val="00374422"/>
    <w:rsid w:val="00377B4A"/>
    <w:rsid w:val="003810DD"/>
    <w:rsid w:val="00382E7F"/>
    <w:rsid w:val="00383BD7"/>
    <w:rsid w:val="00385B34"/>
    <w:rsid w:val="003865D3"/>
    <w:rsid w:val="003865DB"/>
    <w:rsid w:val="003912AC"/>
    <w:rsid w:val="003973B1"/>
    <w:rsid w:val="00397840"/>
    <w:rsid w:val="003B1B5A"/>
    <w:rsid w:val="003B2E08"/>
    <w:rsid w:val="003B733F"/>
    <w:rsid w:val="003C587C"/>
    <w:rsid w:val="003C5E20"/>
    <w:rsid w:val="003D2E7D"/>
    <w:rsid w:val="003E2582"/>
    <w:rsid w:val="003E3872"/>
    <w:rsid w:val="003E6B30"/>
    <w:rsid w:val="003F06AA"/>
    <w:rsid w:val="0040079F"/>
    <w:rsid w:val="004057ED"/>
    <w:rsid w:val="00406414"/>
    <w:rsid w:val="00406655"/>
    <w:rsid w:val="00411792"/>
    <w:rsid w:val="0041672B"/>
    <w:rsid w:val="00424252"/>
    <w:rsid w:val="00425D08"/>
    <w:rsid w:val="0043342B"/>
    <w:rsid w:val="00437F05"/>
    <w:rsid w:val="00442F7A"/>
    <w:rsid w:val="00445733"/>
    <w:rsid w:val="004468F6"/>
    <w:rsid w:val="004530DD"/>
    <w:rsid w:val="004552B3"/>
    <w:rsid w:val="004552ED"/>
    <w:rsid w:val="0045748C"/>
    <w:rsid w:val="0045799B"/>
    <w:rsid w:val="00477125"/>
    <w:rsid w:val="004772B7"/>
    <w:rsid w:val="00482199"/>
    <w:rsid w:val="00487631"/>
    <w:rsid w:val="00497A35"/>
    <w:rsid w:val="004A23DA"/>
    <w:rsid w:val="004A2818"/>
    <w:rsid w:val="004A2E74"/>
    <w:rsid w:val="004A47E9"/>
    <w:rsid w:val="004A770D"/>
    <w:rsid w:val="004B09C0"/>
    <w:rsid w:val="004B0CAC"/>
    <w:rsid w:val="004C1635"/>
    <w:rsid w:val="004D2A72"/>
    <w:rsid w:val="004D2B2A"/>
    <w:rsid w:val="004E09BE"/>
    <w:rsid w:val="004E17C9"/>
    <w:rsid w:val="004E4F05"/>
    <w:rsid w:val="004F1520"/>
    <w:rsid w:val="004F6216"/>
    <w:rsid w:val="004F6891"/>
    <w:rsid w:val="00500B76"/>
    <w:rsid w:val="005016F9"/>
    <w:rsid w:val="0050501D"/>
    <w:rsid w:val="00507851"/>
    <w:rsid w:val="00514229"/>
    <w:rsid w:val="00523430"/>
    <w:rsid w:val="0052591C"/>
    <w:rsid w:val="00526C04"/>
    <w:rsid w:val="00530488"/>
    <w:rsid w:val="00532C38"/>
    <w:rsid w:val="00533714"/>
    <w:rsid w:val="0054634C"/>
    <w:rsid w:val="00546447"/>
    <w:rsid w:val="0054766D"/>
    <w:rsid w:val="0055155E"/>
    <w:rsid w:val="00552722"/>
    <w:rsid w:val="0055638F"/>
    <w:rsid w:val="0056374A"/>
    <w:rsid w:val="00573FF8"/>
    <w:rsid w:val="005807C8"/>
    <w:rsid w:val="00584806"/>
    <w:rsid w:val="00585020"/>
    <w:rsid w:val="00586B23"/>
    <w:rsid w:val="00590349"/>
    <w:rsid w:val="0059044C"/>
    <w:rsid w:val="00593D88"/>
    <w:rsid w:val="00594B0A"/>
    <w:rsid w:val="005950E7"/>
    <w:rsid w:val="00595121"/>
    <w:rsid w:val="00595F98"/>
    <w:rsid w:val="005970B6"/>
    <w:rsid w:val="005A70D2"/>
    <w:rsid w:val="005B2A7A"/>
    <w:rsid w:val="005B4563"/>
    <w:rsid w:val="005B696F"/>
    <w:rsid w:val="005B7CE5"/>
    <w:rsid w:val="005C4A14"/>
    <w:rsid w:val="005C4B3D"/>
    <w:rsid w:val="005C725D"/>
    <w:rsid w:val="005D486A"/>
    <w:rsid w:val="005D5516"/>
    <w:rsid w:val="005D7170"/>
    <w:rsid w:val="005F0511"/>
    <w:rsid w:val="005F5E15"/>
    <w:rsid w:val="005F6332"/>
    <w:rsid w:val="006021B1"/>
    <w:rsid w:val="00602AED"/>
    <w:rsid w:val="00602C7C"/>
    <w:rsid w:val="00605D71"/>
    <w:rsid w:val="00606B07"/>
    <w:rsid w:val="006148BE"/>
    <w:rsid w:val="0062312C"/>
    <w:rsid w:val="00624EA8"/>
    <w:rsid w:val="00626ABB"/>
    <w:rsid w:val="0063215A"/>
    <w:rsid w:val="00634B9B"/>
    <w:rsid w:val="00664D2D"/>
    <w:rsid w:val="00664FED"/>
    <w:rsid w:val="0066533D"/>
    <w:rsid w:val="00681539"/>
    <w:rsid w:val="00684027"/>
    <w:rsid w:val="0069311E"/>
    <w:rsid w:val="00696013"/>
    <w:rsid w:val="006A0576"/>
    <w:rsid w:val="006A2B40"/>
    <w:rsid w:val="006A79A2"/>
    <w:rsid w:val="006B123C"/>
    <w:rsid w:val="006B34F0"/>
    <w:rsid w:val="006B4C93"/>
    <w:rsid w:val="006B5C00"/>
    <w:rsid w:val="006C259A"/>
    <w:rsid w:val="006D08C4"/>
    <w:rsid w:val="006D1D4D"/>
    <w:rsid w:val="006D60B5"/>
    <w:rsid w:val="006E6303"/>
    <w:rsid w:val="006F0595"/>
    <w:rsid w:val="006F274F"/>
    <w:rsid w:val="006F2C8A"/>
    <w:rsid w:val="006F7FC5"/>
    <w:rsid w:val="007037B7"/>
    <w:rsid w:val="00703C19"/>
    <w:rsid w:val="00705C85"/>
    <w:rsid w:val="0070740F"/>
    <w:rsid w:val="00724E28"/>
    <w:rsid w:val="00744BF5"/>
    <w:rsid w:val="0075302B"/>
    <w:rsid w:val="007616C2"/>
    <w:rsid w:val="00761A3C"/>
    <w:rsid w:val="00771946"/>
    <w:rsid w:val="007719E5"/>
    <w:rsid w:val="00771E66"/>
    <w:rsid w:val="00781994"/>
    <w:rsid w:val="00781D1F"/>
    <w:rsid w:val="00783510"/>
    <w:rsid w:val="0078468B"/>
    <w:rsid w:val="00795C8E"/>
    <w:rsid w:val="00795D14"/>
    <w:rsid w:val="007A1543"/>
    <w:rsid w:val="007A5E14"/>
    <w:rsid w:val="007A67E8"/>
    <w:rsid w:val="007B5783"/>
    <w:rsid w:val="007C36BD"/>
    <w:rsid w:val="007D0FAA"/>
    <w:rsid w:val="007D11B3"/>
    <w:rsid w:val="007D29AD"/>
    <w:rsid w:val="007D75C5"/>
    <w:rsid w:val="007E6EB7"/>
    <w:rsid w:val="00803CCC"/>
    <w:rsid w:val="008045FF"/>
    <w:rsid w:val="00807702"/>
    <w:rsid w:val="008107EE"/>
    <w:rsid w:val="00810EF7"/>
    <w:rsid w:val="0081556D"/>
    <w:rsid w:val="0081612C"/>
    <w:rsid w:val="0081772B"/>
    <w:rsid w:val="00824EE8"/>
    <w:rsid w:val="00830DFD"/>
    <w:rsid w:val="00834211"/>
    <w:rsid w:val="00834E6A"/>
    <w:rsid w:val="00837F85"/>
    <w:rsid w:val="00842401"/>
    <w:rsid w:val="00843E1C"/>
    <w:rsid w:val="008451A3"/>
    <w:rsid w:val="00845C8B"/>
    <w:rsid w:val="0084613E"/>
    <w:rsid w:val="00846E3E"/>
    <w:rsid w:val="0086207B"/>
    <w:rsid w:val="00863526"/>
    <w:rsid w:val="00863D2B"/>
    <w:rsid w:val="00864841"/>
    <w:rsid w:val="00865D63"/>
    <w:rsid w:val="008705A1"/>
    <w:rsid w:val="0087219C"/>
    <w:rsid w:val="008727CE"/>
    <w:rsid w:val="00872B2B"/>
    <w:rsid w:val="00885AA7"/>
    <w:rsid w:val="008860B7"/>
    <w:rsid w:val="00890FAE"/>
    <w:rsid w:val="0089380A"/>
    <w:rsid w:val="00893B34"/>
    <w:rsid w:val="008A514E"/>
    <w:rsid w:val="008A560F"/>
    <w:rsid w:val="008B41D7"/>
    <w:rsid w:val="008B7239"/>
    <w:rsid w:val="008B74C2"/>
    <w:rsid w:val="008B75D6"/>
    <w:rsid w:val="008C1BD8"/>
    <w:rsid w:val="008D098A"/>
    <w:rsid w:val="008D34C8"/>
    <w:rsid w:val="008D41E1"/>
    <w:rsid w:val="008D4C32"/>
    <w:rsid w:val="008D65F7"/>
    <w:rsid w:val="008E22C8"/>
    <w:rsid w:val="008E4593"/>
    <w:rsid w:val="008E49C9"/>
    <w:rsid w:val="008F0670"/>
    <w:rsid w:val="009016AE"/>
    <w:rsid w:val="00907378"/>
    <w:rsid w:val="009170F6"/>
    <w:rsid w:val="00920E30"/>
    <w:rsid w:val="00922BB3"/>
    <w:rsid w:val="00931458"/>
    <w:rsid w:val="0093411B"/>
    <w:rsid w:val="00935E7D"/>
    <w:rsid w:val="009361FA"/>
    <w:rsid w:val="00944F7F"/>
    <w:rsid w:val="00946D68"/>
    <w:rsid w:val="009569A2"/>
    <w:rsid w:val="00957F4E"/>
    <w:rsid w:val="00965135"/>
    <w:rsid w:val="00965439"/>
    <w:rsid w:val="009708D1"/>
    <w:rsid w:val="00974012"/>
    <w:rsid w:val="00974E64"/>
    <w:rsid w:val="00975024"/>
    <w:rsid w:val="00976F9F"/>
    <w:rsid w:val="00987E4C"/>
    <w:rsid w:val="009A542D"/>
    <w:rsid w:val="009A60E9"/>
    <w:rsid w:val="009B6D31"/>
    <w:rsid w:val="009B7F79"/>
    <w:rsid w:val="009C2B06"/>
    <w:rsid w:val="009C3E61"/>
    <w:rsid w:val="009C5F19"/>
    <w:rsid w:val="009E5D5E"/>
    <w:rsid w:val="009E6BFC"/>
    <w:rsid w:val="009E7551"/>
    <w:rsid w:val="009F2D91"/>
    <w:rsid w:val="00A039B0"/>
    <w:rsid w:val="00A07A56"/>
    <w:rsid w:val="00A17DF7"/>
    <w:rsid w:val="00A225A0"/>
    <w:rsid w:val="00A23B7F"/>
    <w:rsid w:val="00A24050"/>
    <w:rsid w:val="00A2681F"/>
    <w:rsid w:val="00A26E82"/>
    <w:rsid w:val="00A34188"/>
    <w:rsid w:val="00A352D8"/>
    <w:rsid w:val="00A42D29"/>
    <w:rsid w:val="00A47FBD"/>
    <w:rsid w:val="00A50792"/>
    <w:rsid w:val="00A539A4"/>
    <w:rsid w:val="00A54B49"/>
    <w:rsid w:val="00A56A55"/>
    <w:rsid w:val="00A5775F"/>
    <w:rsid w:val="00A64E9C"/>
    <w:rsid w:val="00A65BC0"/>
    <w:rsid w:val="00A75DC0"/>
    <w:rsid w:val="00A85327"/>
    <w:rsid w:val="00A9247C"/>
    <w:rsid w:val="00A93113"/>
    <w:rsid w:val="00A938E7"/>
    <w:rsid w:val="00A972AC"/>
    <w:rsid w:val="00AA198B"/>
    <w:rsid w:val="00AB1AC1"/>
    <w:rsid w:val="00AB3B1A"/>
    <w:rsid w:val="00AB74FF"/>
    <w:rsid w:val="00AC100D"/>
    <w:rsid w:val="00AC30E3"/>
    <w:rsid w:val="00AD5307"/>
    <w:rsid w:val="00AD6F6E"/>
    <w:rsid w:val="00AE14E7"/>
    <w:rsid w:val="00AE1C05"/>
    <w:rsid w:val="00AE6162"/>
    <w:rsid w:val="00AE635A"/>
    <w:rsid w:val="00AE7943"/>
    <w:rsid w:val="00AF57D0"/>
    <w:rsid w:val="00B024A9"/>
    <w:rsid w:val="00B052C9"/>
    <w:rsid w:val="00B13546"/>
    <w:rsid w:val="00B14E29"/>
    <w:rsid w:val="00B26C8D"/>
    <w:rsid w:val="00B26CF3"/>
    <w:rsid w:val="00B366CE"/>
    <w:rsid w:val="00B40CEC"/>
    <w:rsid w:val="00B40D58"/>
    <w:rsid w:val="00B50166"/>
    <w:rsid w:val="00B535A4"/>
    <w:rsid w:val="00B535EF"/>
    <w:rsid w:val="00B54BF8"/>
    <w:rsid w:val="00B55ED3"/>
    <w:rsid w:val="00B6143C"/>
    <w:rsid w:val="00B615FF"/>
    <w:rsid w:val="00B61E9C"/>
    <w:rsid w:val="00B636D8"/>
    <w:rsid w:val="00B77950"/>
    <w:rsid w:val="00B85E74"/>
    <w:rsid w:val="00B86E3A"/>
    <w:rsid w:val="00B95545"/>
    <w:rsid w:val="00B95926"/>
    <w:rsid w:val="00BA3077"/>
    <w:rsid w:val="00BA4DA7"/>
    <w:rsid w:val="00BA5B1A"/>
    <w:rsid w:val="00BA68DB"/>
    <w:rsid w:val="00BB2A39"/>
    <w:rsid w:val="00BB4BBA"/>
    <w:rsid w:val="00BB5242"/>
    <w:rsid w:val="00BC0950"/>
    <w:rsid w:val="00BC1125"/>
    <w:rsid w:val="00BC4ADB"/>
    <w:rsid w:val="00BC5FA3"/>
    <w:rsid w:val="00BC6048"/>
    <w:rsid w:val="00BD5536"/>
    <w:rsid w:val="00BD64E8"/>
    <w:rsid w:val="00BE2170"/>
    <w:rsid w:val="00BE70B4"/>
    <w:rsid w:val="00BF03E9"/>
    <w:rsid w:val="00BF170E"/>
    <w:rsid w:val="00BF22DB"/>
    <w:rsid w:val="00BF29F3"/>
    <w:rsid w:val="00C047D7"/>
    <w:rsid w:val="00C0730D"/>
    <w:rsid w:val="00C11DF4"/>
    <w:rsid w:val="00C26CD5"/>
    <w:rsid w:val="00C27963"/>
    <w:rsid w:val="00C423AD"/>
    <w:rsid w:val="00C444BC"/>
    <w:rsid w:val="00C44AF6"/>
    <w:rsid w:val="00C47AFD"/>
    <w:rsid w:val="00C53E49"/>
    <w:rsid w:val="00C60748"/>
    <w:rsid w:val="00C6778C"/>
    <w:rsid w:val="00C73C87"/>
    <w:rsid w:val="00C73EDC"/>
    <w:rsid w:val="00C86948"/>
    <w:rsid w:val="00C95B78"/>
    <w:rsid w:val="00CA1A84"/>
    <w:rsid w:val="00CA2437"/>
    <w:rsid w:val="00CA300D"/>
    <w:rsid w:val="00CA6589"/>
    <w:rsid w:val="00CB2950"/>
    <w:rsid w:val="00CB3888"/>
    <w:rsid w:val="00CC0019"/>
    <w:rsid w:val="00CD1A85"/>
    <w:rsid w:val="00CD6E3A"/>
    <w:rsid w:val="00CD7DA7"/>
    <w:rsid w:val="00CF0344"/>
    <w:rsid w:val="00CF105B"/>
    <w:rsid w:val="00CF6A43"/>
    <w:rsid w:val="00CF71BE"/>
    <w:rsid w:val="00D01A58"/>
    <w:rsid w:val="00D04CB6"/>
    <w:rsid w:val="00D07CE0"/>
    <w:rsid w:val="00D14577"/>
    <w:rsid w:val="00D15C19"/>
    <w:rsid w:val="00D255DB"/>
    <w:rsid w:val="00D3248B"/>
    <w:rsid w:val="00D37404"/>
    <w:rsid w:val="00D4042B"/>
    <w:rsid w:val="00D41422"/>
    <w:rsid w:val="00D41B4D"/>
    <w:rsid w:val="00D47EB0"/>
    <w:rsid w:val="00D515D3"/>
    <w:rsid w:val="00D612B3"/>
    <w:rsid w:val="00D666BA"/>
    <w:rsid w:val="00D70E1A"/>
    <w:rsid w:val="00D72698"/>
    <w:rsid w:val="00D77BEC"/>
    <w:rsid w:val="00D81D18"/>
    <w:rsid w:val="00D92C6E"/>
    <w:rsid w:val="00D9375A"/>
    <w:rsid w:val="00D969C8"/>
    <w:rsid w:val="00DA0480"/>
    <w:rsid w:val="00DA3DEF"/>
    <w:rsid w:val="00DA6A53"/>
    <w:rsid w:val="00DB5E52"/>
    <w:rsid w:val="00DC2D83"/>
    <w:rsid w:val="00DC4246"/>
    <w:rsid w:val="00DD1290"/>
    <w:rsid w:val="00DD1E45"/>
    <w:rsid w:val="00DD31C3"/>
    <w:rsid w:val="00DE01AF"/>
    <w:rsid w:val="00DE1EC5"/>
    <w:rsid w:val="00DE4945"/>
    <w:rsid w:val="00DF2C4A"/>
    <w:rsid w:val="00DF50AF"/>
    <w:rsid w:val="00DF6924"/>
    <w:rsid w:val="00E00F63"/>
    <w:rsid w:val="00E035B0"/>
    <w:rsid w:val="00E06A1B"/>
    <w:rsid w:val="00E0772E"/>
    <w:rsid w:val="00E20553"/>
    <w:rsid w:val="00E22D2E"/>
    <w:rsid w:val="00E312DC"/>
    <w:rsid w:val="00E33633"/>
    <w:rsid w:val="00E33CC5"/>
    <w:rsid w:val="00E604CE"/>
    <w:rsid w:val="00E62BDC"/>
    <w:rsid w:val="00E67471"/>
    <w:rsid w:val="00E67BB6"/>
    <w:rsid w:val="00E74BC2"/>
    <w:rsid w:val="00E82C6D"/>
    <w:rsid w:val="00E82F47"/>
    <w:rsid w:val="00E84BD1"/>
    <w:rsid w:val="00E87045"/>
    <w:rsid w:val="00E9058C"/>
    <w:rsid w:val="00E93133"/>
    <w:rsid w:val="00EA29F5"/>
    <w:rsid w:val="00EA49CD"/>
    <w:rsid w:val="00EB1F3D"/>
    <w:rsid w:val="00EB4B0A"/>
    <w:rsid w:val="00EB7154"/>
    <w:rsid w:val="00EC245B"/>
    <w:rsid w:val="00EC3A80"/>
    <w:rsid w:val="00EC66A9"/>
    <w:rsid w:val="00ED4B6E"/>
    <w:rsid w:val="00EE4817"/>
    <w:rsid w:val="00EE7E17"/>
    <w:rsid w:val="00EF0A29"/>
    <w:rsid w:val="00EF4A3E"/>
    <w:rsid w:val="00EF513B"/>
    <w:rsid w:val="00EF65AD"/>
    <w:rsid w:val="00EF6E15"/>
    <w:rsid w:val="00F00EF4"/>
    <w:rsid w:val="00F026F4"/>
    <w:rsid w:val="00F15D77"/>
    <w:rsid w:val="00F1763E"/>
    <w:rsid w:val="00F208D9"/>
    <w:rsid w:val="00F23B35"/>
    <w:rsid w:val="00F3180B"/>
    <w:rsid w:val="00F52796"/>
    <w:rsid w:val="00F54203"/>
    <w:rsid w:val="00F5680A"/>
    <w:rsid w:val="00F568E2"/>
    <w:rsid w:val="00F70DB3"/>
    <w:rsid w:val="00F71050"/>
    <w:rsid w:val="00F74BB7"/>
    <w:rsid w:val="00F7529E"/>
    <w:rsid w:val="00F756A1"/>
    <w:rsid w:val="00F75780"/>
    <w:rsid w:val="00F770FD"/>
    <w:rsid w:val="00F77A3A"/>
    <w:rsid w:val="00F9364C"/>
    <w:rsid w:val="00F93A2F"/>
    <w:rsid w:val="00F961F3"/>
    <w:rsid w:val="00F97F2B"/>
    <w:rsid w:val="00FA6F5E"/>
    <w:rsid w:val="00FA6FF6"/>
    <w:rsid w:val="00FB0BF1"/>
    <w:rsid w:val="00FB0EBB"/>
    <w:rsid w:val="00FB537B"/>
    <w:rsid w:val="00FB6EE4"/>
    <w:rsid w:val="00FB75D7"/>
    <w:rsid w:val="00FC601C"/>
    <w:rsid w:val="00FC6578"/>
    <w:rsid w:val="00FC73F7"/>
    <w:rsid w:val="00FD081B"/>
    <w:rsid w:val="00FD5375"/>
    <w:rsid w:val="00FD6056"/>
    <w:rsid w:val="00FD7FFD"/>
    <w:rsid w:val="00FE7C50"/>
    <w:rsid w:val="00FF15D7"/>
    <w:rsid w:val="00FF1F37"/>
    <w:rsid w:val="00FF420F"/>
    <w:rsid w:val="00FF7B25"/>
    <w:rsid w:val="02639B62"/>
    <w:rsid w:val="086D65D2"/>
    <w:rsid w:val="0A05625D"/>
    <w:rsid w:val="0A790090"/>
    <w:rsid w:val="0C14D0F1"/>
    <w:rsid w:val="0C709D63"/>
    <w:rsid w:val="1D9AC865"/>
    <w:rsid w:val="22DAC0E5"/>
    <w:rsid w:val="239D08FA"/>
    <w:rsid w:val="24B2EC73"/>
    <w:rsid w:val="2D27FE8E"/>
    <w:rsid w:val="304C63D0"/>
    <w:rsid w:val="311E09CA"/>
    <w:rsid w:val="31D5FBE1"/>
    <w:rsid w:val="34F9AE3A"/>
    <w:rsid w:val="37627D7D"/>
    <w:rsid w:val="3B54415B"/>
    <w:rsid w:val="3C2C5E49"/>
    <w:rsid w:val="48CF4ED9"/>
    <w:rsid w:val="4D517AD1"/>
    <w:rsid w:val="4E684D36"/>
    <w:rsid w:val="56B30C19"/>
    <w:rsid w:val="570F5B0C"/>
    <w:rsid w:val="584EDC7A"/>
    <w:rsid w:val="5C35E0B8"/>
    <w:rsid w:val="5F79EDB3"/>
    <w:rsid w:val="60A72CE3"/>
    <w:rsid w:val="68C22371"/>
    <w:rsid w:val="6B58D907"/>
    <w:rsid w:val="6C749DA5"/>
    <w:rsid w:val="6D5151C3"/>
    <w:rsid w:val="6FBFCF34"/>
    <w:rsid w:val="725701E7"/>
    <w:rsid w:val="74A7B86B"/>
    <w:rsid w:val="766B5C66"/>
    <w:rsid w:val="76A6F142"/>
    <w:rsid w:val="7B2B5E41"/>
    <w:rsid w:val="7BD94E2D"/>
    <w:rsid w:val="7DD877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D7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spacing w:before="159"/>
      <w:ind w:left="511"/>
    </w:pPr>
    <w:rPr>
      <w:rFonts w:ascii="Algerian" w:eastAsia="Algerian" w:hAnsi="Algerian"/>
      <w:sz w:val="24"/>
      <w:szCs w:val="24"/>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table" w:styleId="Tablaconcuadrcula">
    <w:name w:val="Table Grid"/>
    <w:basedOn w:val="Tabla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Encabezado">
    <w:name w:val="header"/>
    <w:basedOn w:val="Normal"/>
    <w:link w:val="EncabezadoCar"/>
    <w:uiPriority w:val="99"/>
    <w:unhideWhenUsed/>
    <w:rsid w:val="00D3248B"/>
    <w:pPr>
      <w:tabs>
        <w:tab w:val="center" w:pos="4252"/>
        <w:tab w:val="right" w:pos="8504"/>
      </w:tabs>
    </w:pPr>
  </w:style>
  <w:style w:type="character" w:customStyle="1" w:styleId="EncabezadoCar">
    <w:name w:val="Encabezado Car"/>
    <w:basedOn w:val="Fuentedeprrafopredeter"/>
    <w:link w:val="Encabezado"/>
    <w:uiPriority w:val="99"/>
    <w:rsid w:val="00D3248B"/>
  </w:style>
  <w:style w:type="paragraph" w:styleId="Piedepgina">
    <w:name w:val="footer"/>
    <w:basedOn w:val="Normal"/>
    <w:link w:val="PiedepginaCar"/>
    <w:uiPriority w:val="99"/>
    <w:unhideWhenUsed/>
    <w:rsid w:val="00D3248B"/>
    <w:pPr>
      <w:tabs>
        <w:tab w:val="center" w:pos="4252"/>
        <w:tab w:val="right" w:pos="8504"/>
      </w:tabs>
    </w:pPr>
  </w:style>
  <w:style w:type="character" w:customStyle="1" w:styleId="PiedepginaCar">
    <w:name w:val="Pie de página Car"/>
    <w:basedOn w:val="Fuentedeprrafopredeter"/>
    <w:link w:val="Piedepgina"/>
    <w:uiPriority w:val="99"/>
    <w:rsid w:val="00D3248B"/>
  </w:style>
  <w:style w:type="paragraph" w:styleId="Textonotapie">
    <w:name w:val="footnote text"/>
    <w:basedOn w:val="Normal"/>
    <w:link w:val="TextonotapieCar"/>
    <w:uiPriority w:val="99"/>
    <w:semiHidden/>
    <w:unhideWhenUsed/>
    <w:rsid w:val="00117587"/>
    <w:rPr>
      <w:sz w:val="20"/>
      <w:szCs w:val="20"/>
    </w:rPr>
  </w:style>
  <w:style w:type="character" w:customStyle="1" w:styleId="TextonotapieCar">
    <w:name w:val="Texto nota pie Car"/>
    <w:basedOn w:val="Fuentedeprrafopredeter"/>
    <w:link w:val="Textonotapie"/>
    <w:uiPriority w:val="99"/>
    <w:semiHidden/>
    <w:rsid w:val="00117587"/>
    <w:rPr>
      <w:sz w:val="20"/>
      <w:szCs w:val="20"/>
    </w:rPr>
  </w:style>
  <w:style w:type="character" w:styleId="Refdenotaalpie">
    <w:name w:val="footnote reference"/>
    <w:basedOn w:val="Fuentedeprrafopredeter"/>
    <w:uiPriority w:val="99"/>
    <w:semiHidden/>
    <w:unhideWhenUsed/>
    <w:rsid w:val="00117587"/>
    <w:rPr>
      <w:vertAlign w:val="superscript"/>
    </w:rPr>
  </w:style>
  <w:style w:type="paragraph" w:styleId="Textodeglobo">
    <w:name w:val="Balloon Text"/>
    <w:basedOn w:val="Normal"/>
    <w:link w:val="TextodegloboCar"/>
    <w:uiPriority w:val="99"/>
    <w:semiHidden/>
    <w:unhideWhenUsed/>
    <w:rsid w:val="008D34C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34C8"/>
    <w:rPr>
      <w:rFonts w:ascii="Segoe UI" w:hAnsi="Segoe UI" w:cs="Segoe UI"/>
      <w:sz w:val="18"/>
      <w:szCs w:val="18"/>
    </w:rPr>
  </w:style>
  <w:style w:type="character" w:styleId="Refdecomentario">
    <w:name w:val="annotation reference"/>
    <w:basedOn w:val="Fuentedeprrafopredeter"/>
    <w:uiPriority w:val="99"/>
    <w:semiHidden/>
    <w:unhideWhenUsed/>
    <w:rsid w:val="008D34C8"/>
    <w:rPr>
      <w:sz w:val="16"/>
      <w:szCs w:val="16"/>
    </w:rPr>
  </w:style>
  <w:style w:type="paragraph" w:styleId="Textocomentario">
    <w:name w:val="annotation text"/>
    <w:basedOn w:val="Normal"/>
    <w:link w:val="TextocomentarioCar"/>
    <w:uiPriority w:val="99"/>
    <w:semiHidden/>
    <w:unhideWhenUsed/>
    <w:rsid w:val="008D34C8"/>
    <w:rPr>
      <w:sz w:val="20"/>
      <w:szCs w:val="20"/>
    </w:rPr>
  </w:style>
  <w:style w:type="character" w:customStyle="1" w:styleId="TextocomentarioCar">
    <w:name w:val="Texto comentario Car"/>
    <w:basedOn w:val="Fuentedeprrafopredeter"/>
    <w:link w:val="Textocomentario"/>
    <w:uiPriority w:val="99"/>
    <w:semiHidden/>
    <w:rsid w:val="008D34C8"/>
    <w:rPr>
      <w:sz w:val="20"/>
      <w:szCs w:val="20"/>
    </w:rPr>
  </w:style>
  <w:style w:type="paragraph" w:styleId="Asuntodelcomentario">
    <w:name w:val="annotation subject"/>
    <w:basedOn w:val="Textocomentario"/>
    <w:next w:val="Textocomentario"/>
    <w:link w:val="AsuntodelcomentarioCar"/>
    <w:uiPriority w:val="99"/>
    <w:semiHidden/>
    <w:unhideWhenUsed/>
    <w:rsid w:val="008D34C8"/>
    <w:rPr>
      <w:b/>
      <w:bCs/>
    </w:rPr>
  </w:style>
  <w:style w:type="character" w:customStyle="1" w:styleId="AsuntodelcomentarioCar">
    <w:name w:val="Asunto del comentario Car"/>
    <w:basedOn w:val="TextocomentarioCar"/>
    <w:link w:val="Asuntodelcomentario"/>
    <w:uiPriority w:val="99"/>
    <w:semiHidden/>
    <w:rsid w:val="008D34C8"/>
    <w:rPr>
      <w:b/>
      <w:bCs/>
      <w:sz w:val="20"/>
      <w:szCs w:val="20"/>
    </w:rPr>
  </w:style>
  <w:style w:type="paragraph" w:styleId="Revisin">
    <w:name w:val="Revision"/>
    <w:hidden/>
    <w:uiPriority w:val="99"/>
    <w:semiHidden/>
    <w:rsid w:val="004A2E74"/>
    <w:pPr>
      <w:widowControl/>
    </w:pPr>
  </w:style>
  <w:style w:type="table" w:customStyle="1" w:styleId="TableNormal1">
    <w:name w:val="Table Normal1"/>
    <w:uiPriority w:val="2"/>
    <w:semiHidden/>
    <w:unhideWhenUsed/>
    <w:qFormat/>
    <w:rsid w:val="008B7239"/>
    <w:tblPr>
      <w:tblInd w:w="0" w:type="dxa"/>
      <w:tblCellMar>
        <w:top w:w="0" w:type="dxa"/>
        <w:left w:w="0" w:type="dxa"/>
        <w:bottom w:w="0" w:type="dxa"/>
        <w:right w:w="0" w:type="dxa"/>
      </w:tblCellMar>
    </w:tblPr>
  </w:style>
  <w:style w:type="paragraph" w:customStyle="1" w:styleId="Default">
    <w:name w:val="Default"/>
    <w:rsid w:val="004552ED"/>
    <w:pPr>
      <w:widowControl/>
      <w:autoSpaceDE w:val="0"/>
      <w:autoSpaceDN w:val="0"/>
      <w:adjustRightInd w:val="0"/>
    </w:pPr>
    <w:rPr>
      <w:rFonts w:ascii="Arial" w:hAnsi="Arial" w:cs="Arial"/>
      <w:color w:val="000000"/>
      <w:sz w:val="24"/>
      <w:szCs w:val="24"/>
      <w:lang w:val="es-ES"/>
    </w:rPr>
  </w:style>
  <w:style w:type="paragraph" w:customStyle="1" w:styleId="Textonormal">
    <w:name w:val="Texto normal"/>
    <w:basedOn w:val="Normal"/>
    <w:qFormat/>
    <w:rsid w:val="008705A1"/>
    <w:pPr>
      <w:widowControl/>
      <w:spacing w:after="100" w:line="260" w:lineRule="exact"/>
      <w:jc w:val="both"/>
    </w:pPr>
    <w:rPr>
      <w:rFonts w:ascii="Barlow Semi Condensed" w:eastAsia="Times New Roman" w:hAnsi="Barlow Semi Condensed" w:cs="Times New Roman"/>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3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5.3.1.3" TargetMode="External"/><Relationship Id="rId18" Type="http://schemas.openxmlformats.org/officeDocument/2006/relationships/hyperlink" Target="http://5.3.2.4" TargetMode="External"/><Relationship Id="rId26" Type="http://schemas.openxmlformats.org/officeDocument/2006/relationships/hyperlink" Target="http://9.2.2.6" TargetMode="External"/><Relationship Id="rId3" Type="http://schemas.openxmlformats.org/officeDocument/2006/relationships/customXml" Target="../customXml/item3.xml"/><Relationship Id="rId21" Type="http://schemas.openxmlformats.org/officeDocument/2006/relationships/hyperlink" Target="http://5.3.2.5" TargetMode="External"/><Relationship Id="rId7" Type="http://schemas.openxmlformats.org/officeDocument/2006/relationships/settings" Target="settings.xml"/><Relationship Id="rId12" Type="http://schemas.openxmlformats.org/officeDocument/2006/relationships/hyperlink" Target="http://5.3.1.2" TargetMode="External"/><Relationship Id="rId17" Type="http://schemas.openxmlformats.org/officeDocument/2006/relationships/hyperlink" Target="http://5.3.2.3" TargetMode="External"/><Relationship Id="rId25" Type="http://schemas.openxmlformats.org/officeDocument/2006/relationships/hyperlink" Target="http://9.2.2.5" TargetMode="External"/><Relationship Id="rId2" Type="http://schemas.openxmlformats.org/officeDocument/2006/relationships/customXml" Target="../customXml/item2.xml"/><Relationship Id="rId16" Type="http://schemas.openxmlformats.org/officeDocument/2006/relationships/hyperlink" Target="http://5.3.2.4" TargetMode="Externa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5.3.1.1" TargetMode="External"/><Relationship Id="rId24" Type="http://schemas.openxmlformats.org/officeDocument/2006/relationships/hyperlink" Target="http://9.2.2.4" TargetMode="External"/><Relationship Id="rId5" Type="http://schemas.openxmlformats.org/officeDocument/2006/relationships/numbering" Target="numbering.xml"/><Relationship Id="rId15" Type="http://schemas.openxmlformats.org/officeDocument/2006/relationships/hyperlink" Target="http://5.3.2.1" TargetMode="External"/><Relationship Id="rId23" Type="http://schemas.openxmlformats.org/officeDocument/2006/relationships/hyperlink" Target="http://9.2.2.3" TargetMode="External"/><Relationship Id="rId28" Type="http://schemas.openxmlformats.org/officeDocument/2006/relationships/hyperlink" Target="http://9.2.2.8" TargetMode="Externa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5.3.1.4" TargetMode="External"/><Relationship Id="rId22" Type="http://schemas.openxmlformats.org/officeDocument/2006/relationships/hyperlink" Target="http://9.2.2.2" TargetMode="External"/><Relationship Id="rId27" Type="http://schemas.openxmlformats.org/officeDocument/2006/relationships/hyperlink" Target="http://9.2.2.7"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67f3d8-97ec-4518-a29a-c4b9c6226366">
      <Terms xmlns="http://schemas.microsoft.com/office/infopath/2007/PartnerControls"/>
    </lcf76f155ced4ddcb4097134ff3c332f>
    <TaxCatchAll xmlns="bb02aa27-2141-485d-8ae2-b8270e4bef5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F35EE1B6597754BA9304238E147B5AF" ma:contentTypeVersion="16" ma:contentTypeDescription="Crear nuevo documento." ma:contentTypeScope="" ma:versionID="cb37cfa4ffb99500949bf8b4f3fb7260">
  <xsd:schema xmlns:xsd="http://www.w3.org/2001/XMLSchema" xmlns:xs="http://www.w3.org/2001/XMLSchema" xmlns:p="http://schemas.microsoft.com/office/2006/metadata/properties" xmlns:ns2="c667f3d8-97ec-4518-a29a-c4b9c6226366" xmlns:ns3="bb02aa27-2141-485d-8ae2-b8270e4bef5e" targetNamespace="http://schemas.microsoft.com/office/2006/metadata/properties" ma:root="true" ma:fieldsID="28d7ad9eca30595d23b067c88ecffe70" ns2:_="" ns3:_="">
    <xsd:import namespace="c667f3d8-97ec-4518-a29a-c4b9c6226366"/>
    <xsd:import namespace="bb02aa27-2141-485d-8ae2-b8270e4bef5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7f3d8-97ec-4518-a29a-c4b9c62263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2aa27-2141-485d-8ae2-b8270e4bef5e"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e8a0794e-c59d-47cf-bd8b-fe2ed0089d55}" ma:internalName="TaxCatchAll" ma:showField="CatchAllData" ma:web="bb02aa27-2141-485d-8ae2-b8270e4be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4F0EDC-F974-430E-A672-2E3486F6B40B}">
  <ds:schemaRefs>
    <ds:schemaRef ds:uri="http://schemas.openxmlformats.org/officeDocument/2006/bibliography"/>
  </ds:schemaRefs>
</ds:datastoreItem>
</file>

<file path=customXml/itemProps2.xml><?xml version="1.0" encoding="utf-8"?>
<ds:datastoreItem xmlns:ds="http://schemas.openxmlformats.org/officeDocument/2006/customXml" ds:itemID="{56E36148-46B6-40BD-969E-F8510F54481F}">
  <ds:schemaRefs>
    <ds:schemaRef ds:uri="http://schemas.microsoft.com/sharepoint/v3/contenttype/forms"/>
  </ds:schemaRefs>
</ds:datastoreItem>
</file>

<file path=customXml/itemProps3.xml><?xml version="1.0" encoding="utf-8"?>
<ds:datastoreItem xmlns:ds="http://schemas.openxmlformats.org/officeDocument/2006/customXml" ds:itemID="{1353E25A-799A-4ECA-B2E3-57DFD6CE5BA9}">
  <ds:schemaRefs>
    <ds:schemaRef ds:uri="http://schemas.microsoft.com/office/2006/metadata/properties"/>
    <ds:schemaRef ds:uri="http://schemas.microsoft.com/office/infopath/2007/PartnerControls"/>
    <ds:schemaRef ds:uri="c667f3d8-97ec-4518-a29a-c4b9c6226366"/>
    <ds:schemaRef ds:uri="bb02aa27-2141-485d-8ae2-b8270e4bef5e"/>
  </ds:schemaRefs>
</ds:datastoreItem>
</file>

<file path=customXml/itemProps4.xml><?xml version="1.0" encoding="utf-8"?>
<ds:datastoreItem xmlns:ds="http://schemas.openxmlformats.org/officeDocument/2006/customXml" ds:itemID="{1E3AD2AA-DF2A-42F4-AA2C-6B40C552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7f3d8-97ec-4518-a29a-c4b9c6226366"/>
    <ds:schemaRef ds:uri="bb02aa27-2141-485d-8ae2-b8270e4be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7248</Words>
  <Characters>39864</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47018</CharactersWithSpaces>
  <SharedDoc>false</SharedDoc>
  <HLinks>
    <vt:vector size="96" baseType="variant">
      <vt:variant>
        <vt:i4>2752551</vt:i4>
      </vt:variant>
      <vt:variant>
        <vt:i4>51</vt:i4>
      </vt:variant>
      <vt:variant>
        <vt:i4>0</vt:i4>
      </vt:variant>
      <vt:variant>
        <vt:i4>5</vt:i4>
      </vt:variant>
      <vt:variant>
        <vt:lpwstr>http://9.2.2.8/</vt:lpwstr>
      </vt:variant>
      <vt:variant>
        <vt:lpwstr/>
      </vt:variant>
      <vt:variant>
        <vt:i4>2424871</vt:i4>
      </vt:variant>
      <vt:variant>
        <vt:i4>48</vt:i4>
      </vt:variant>
      <vt:variant>
        <vt:i4>0</vt:i4>
      </vt:variant>
      <vt:variant>
        <vt:i4>5</vt:i4>
      </vt:variant>
      <vt:variant>
        <vt:lpwstr>http://9.2.2.7/</vt:lpwstr>
      </vt:variant>
      <vt:variant>
        <vt:lpwstr/>
      </vt:variant>
      <vt:variant>
        <vt:i4>2359335</vt:i4>
      </vt:variant>
      <vt:variant>
        <vt:i4>45</vt:i4>
      </vt:variant>
      <vt:variant>
        <vt:i4>0</vt:i4>
      </vt:variant>
      <vt:variant>
        <vt:i4>5</vt:i4>
      </vt:variant>
      <vt:variant>
        <vt:lpwstr>http://9.2.2.6/</vt:lpwstr>
      </vt:variant>
      <vt:variant>
        <vt:lpwstr/>
      </vt:variant>
      <vt:variant>
        <vt:i4>2555943</vt:i4>
      </vt:variant>
      <vt:variant>
        <vt:i4>42</vt:i4>
      </vt:variant>
      <vt:variant>
        <vt:i4>0</vt:i4>
      </vt:variant>
      <vt:variant>
        <vt:i4>5</vt:i4>
      </vt:variant>
      <vt:variant>
        <vt:lpwstr>http://9.2.2.5/</vt:lpwstr>
      </vt:variant>
      <vt:variant>
        <vt:lpwstr/>
      </vt:variant>
      <vt:variant>
        <vt:i4>2490407</vt:i4>
      </vt:variant>
      <vt:variant>
        <vt:i4>39</vt:i4>
      </vt:variant>
      <vt:variant>
        <vt:i4>0</vt:i4>
      </vt:variant>
      <vt:variant>
        <vt:i4>5</vt:i4>
      </vt:variant>
      <vt:variant>
        <vt:lpwstr>http://9.2.2.4/</vt:lpwstr>
      </vt:variant>
      <vt:variant>
        <vt:lpwstr/>
      </vt:variant>
      <vt:variant>
        <vt:i4>2162727</vt:i4>
      </vt:variant>
      <vt:variant>
        <vt:i4>36</vt:i4>
      </vt:variant>
      <vt:variant>
        <vt:i4>0</vt:i4>
      </vt:variant>
      <vt:variant>
        <vt:i4>5</vt:i4>
      </vt:variant>
      <vt:variant>
        <vt:lpwstr>http://9.2.2.3/</vt:lpwstr>
      </vt:variant>
      <vt:variant>
        <vt:lpwstr/>
      </vt:variant>
      <vt:variant>
        <vt:i4>2097191</vt:i4>
      </vt:variant>
      <vt:variant>
        <vt:i4>33</vt:i4>
      </vt:variant>
      <vt:variant>
        <vt:i4>0</vt:i4>
      </vt:variant>
      <vt:variant>
        <vt:i4>5</vt:i4>
      </vt:variant>
      <vt:variant>
        <vt:lpwstr>http://9.2.2.2/</vt:lpwstr>
      </vt:variant>
      <vt:variant>
        <vt:lpwstr/>
      </vt:variant>
      <vt:variant>
        <vt:i4>2752551</vt:i4>
      </vt:variant>
      <vt:variant>
        <vt:i4>27</vt:i4>
      </vt:variant>
      <vt:variant>
        <vt:i4>0</vt:i4>
      </vt:variant>
      <vt:variant>
        <vt:i4>5</vt:i4>
      </vt:variant>
      <vt:variant>
        <vt:lpwstr>http://5.3.2.5/</vt:lpwstr>
      </vt:variant>
      <vt:variant>
        <vt:lpwstr/>
      </vt:variant>
      <vt:variant>
        <vt:i4>2818087</vt:i4>
      </vt:variant>
      <vt:variant>
        <vt:i4>24</vt:i4>
      </vt:variant>
      <vt:variant>
        <vt:i4>0</vt:i4>
      </vt:variant>
      <vt:variant>
        <vt:i4>5</vt:i4>
      </vt:variant>
      <vt:variant>
        <vt:lpwstr>http://5.3.2.4/</vt:lpwstr>
      </vt:variant>
      <vt:variant>
        <vt:lpwstr/>
      </vt:variant>
      <vt:variant>
        <vt:i4>2883623</vt:i4>
      </vt:variant>
      <vt:variant>
        <vt:i4>21</vt:i4>
      </vt:variant>
      <vt:variant>
        <vt:i4>0</vt:i4>
      </vt:variant>
      <vt:variant>
        <vt:i4>5</vt:i4>
      </vt:variant>
      <vt:variant>
        <vt:lpwstr>http://5.3.2.3/</vt:lpwstr>
      </vt:variant>
      <vt:variant>
        <vt:lpwstr/>
      </vt:variant>
      <vt:variant>
        <vt:i4>2818087</vt:i4>
      </vt:variant>
      <vt:variant>
        <vt:i4>18</vt:i4>
      </vt:variant>
      <vt:variant>
        <vt:i4>0</vt:i4>
      </vt:variant>
      <vt:variant>
        <vt:i4>5</vt:i4>
      </vt:variant>
      <vt:variant>
        <vt:lpwstr>http://5.3.2.4/</vt:lpwstr>
      </vt:variant>
      <vt:variant>
        <vt:lpwstr/>
      </vt:variant>
      <vt:variant>
        <vt:i4>3014695</vt:i4>
      </vt:variant>
      <vt:variant>
        <vt:i4>15</vt:i4>
      </vt:variant>
      <vt:variant>
        <vt:i4>0</vt:i4>
      </vt:variant>
      <vt:variant>
        <vt:i4>5</vt:i4>
      </vt:variant>
      <vt:variant>
        <vt:lpwstr>http://5.3.2.1/</vt:lpwstr>
      </vt:variant>
      <vt:variant>
        <vt:lpwstr/>
      </vt:variant>
      <vt:variant>
        <vt:i4>2621479</vt:i4>
      </vt:variant>
      <vt:variant>
        <vt:i4>9</vt:i4>
      </vt:variant>
      <vt:variant>
        <vt:i4>0</vt:i4>
      </vt:variant>
      <vt:variant>
        <vt:i4>5</vt:i4>
      </vt:variant>
      <vt:variant>
        <vt:lpwstr>http://5.3.1.4/</vt:lpwstr>
      </vt:variant>
      <vt:variant>
        <vt:lpwstr/>
      </vt:variant>
      <vt:variant>
        <vt:i4>3080231</vt:i4>
      </vt:variant>
      <vt:variant>
        <vt:i4>6</vt:i4>
      </vt:variant>
      <vt:variant>
        <vt:i4>0</vt:i4>
      </vt:variant>
      <vt:variant>
        <vt:i4>5</vt:i4>
      </vt:variant>
      <vt:variant>
        <vt:lpwstr>http://5.3.1.3/</vt:lpwstr>
      </vt:variant>
      <vt:variant>
        <vt:lpwstr/>
      </vt:variant>
      <vt:variant>
        <vt:i4>3014695</vt:i4>
      </vt:variant>
      <vt:variant>
        <vt:i4>3</vt:i4>
      </vt:variant>
      <vt:variant>
        <vt:i4>0</vt:i4>
      </vt:variant>
      <vt:variant>
        <vt:i4>5</vt:i4>
      </vt:variant>
      <vt:variant>
        <vt:lpwstr>http://5.3.1.2/</vt:lpwstr>
      </vt:variant>
      <vt:variant>
        <vt:lpwstr/>
      </vt:variant>
      <vt:variant>
        <vt:i4>2949159</vt:i4>
      </vt:variant>
      <vt:variant>
        <vt:i4>0</vt:i4>
      </vt:variant>
      <vt:variant>
        <vt:i4>0</vt:i4>
      </vt:variant>
      <vt:variant>
        <vt:i4>5</vt:i4>
      </vt:variant>
      <vt:variant>
        <vt:lpwstr>http://5.3.1.1/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2022-11-23T15:26:00Z</dcterms:created>
  <dcterms:modified xsi:type="dcterms:W3CDTF">2023-02-23T11:38:00Z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0x0101005F35EE1B6597754BA9304238E147B5AF</vt:lpwstr>
  </property>
</Properties>
</file>